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964D8" w14:textId="77777777" w:rsidR="001C21C7" w:rsidRDefault="001C21C7">
      <w:pPr>
        <w:spacing w:line="240" w:lineRule="auto"/>
        <w:jc w:val="center"/>
        <w:rPr>
          <w:rFonts w:ascii="Times New Roman" w:eastAsia="Times New Roman" w:hAnsi="Times New Roman" w:cs="Times New Roman"/>
          <w:b/>
          <w:sz w:val="32"/>
          <w:szCs w:val="32"/>
        </w:rPr>
      </w:pPr>
    </w:p>
    <w:p w14:paraId="3C0988B3" w14:textId="3E09A0E0" w:rsidR="001C21C7" w:rsidRPr="001C21C7" w:rsidRDefault="001C21C7" w:rsidP="001C21C7">
      <w:pPr>
        <w:rPr>
          <w:rFonts w:ascii="Times New Roman" w:hAnsi="Times New Roman" w:cs="Times New Roman"/>
          <w:sz w:val="24"/>
          <w:szCs w:val="24"/>
        </w:rPr>
      </w:pPr>
      <w:r w:rsidRPr="00640B88">
        <w:rPr>
          <w:rFonts w:ascii="Times New Roman" w:hAnsi="Times New Roman" w:cs="Times New Roman"/>
          <w:color w:val="201F1E"/>
          <w:sz w:val="24"/>
          <w:szCs w:val="24"/>
          <w:shd w:val="clear" w:color="auto" w:fill="FFFFFF"/>
        </w:rPr>
        <w:t>The Alignment Guides are to assist educators in aligning inquiry and skills based instruction with the </w:t>
      </w:r>
      <w:r w:rsidRPr="00640B88">
        <w:rPr>
          <w:rFonts w:ascii="Times New Roman" w:hAnsi="Times New Roman" w:cs="Times New Roman"/>
          <w:i/>
          <w:iCs/>
          <w:color w:val="201F1E"/>
          <w:sz w:val="24"/>
          <w:szCs w:val="24"/>
          <w:shd w:val="clear" w:color="auto" w:fill="FFFFFF"/>
        </w:rPr>
        <w:t>2020 South Carolina Social Studies College- and Career- Ready Standard</w:t>
      </w:r>
      <w:r w:rsidRPr="00640B88">
        <w:rPr>
          <w:rFonts w:ascii="Times New Roman" w:hAnsi="Times New Roman" w:cs="Times New Roman"/>
          <w:color w:val="201F1E"/>
          <w:sz w:val="24"/>
          <w:szCs w:val="24"/>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0883AFF7" w14:textId="697EAEEC" w:rsidR="00175ADF" w:rsidRPr="009F0DE7" w:rsidRDefault="00D2214C">
      <w:pPr>
        <w:spacing w:line="240" w:lineRule="auto"/>
        <w:jc w:val="center"/>
        <w:rPr>
          <w:rFonts w:ascii="Times New Roman" w:eastAsia="Times New Roman" w:hAnsi="Times New Roman" w:cs="Times New Roman"/>
          <w:b/>
          <w:sz w:val="32"/>
          <w:szCs w:val="32"/>
        </w:rPr>
      </w:pPr>
      <w:r w:rsidRPr="009F0DE7">
        <w:rPr>
          <w:rFonts w:ascii="Times New Roman" w:eastAsia="Times New Roman" w:hAnsi="Times New Roman" w:cs="Times New Roman"/>
          <w:b/>
          <w:sz w:val="32"/>
          <w:szCs w:val="32"/>
        </w:rPr>
        <w:t>Deconstructed Skills for Geography of World Regions</w:t>
      </w:r>
    </w:p>
    <w:p w14:paraId="3F025A17" w14:textId="77777777" w:rsidR="00175ADF" w:rsidRPr="009F0DE7" w:rsidRDefault="00D2214C">
      <w:pPr>
        <w:spacing w:line="240" w:lineRule="auto"/>
        <w:jc w:val="center"/>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The foundation of the Deconstructed Skills for Geography of World Regions was laid in Grade 3.</w:t>
      </w:r>
    </w:p>
    <w:p w14:paraId="58470982" w14:textId="77777777" w:rsidR="00175ADF" w:rsidRPr="009F0DE7" w:rsidRDefault="00D2214C">
      <w:pP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 xml:space="preserve"> </w:t>
      </w: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Deconstructed Skills for Geography of World Regions"/>
        <w:tblDescription w:val="This chart describes the geographic skills used in this course."/>
      </w:tblPr>
      <w:tblGrid>
        <w:gridCol w:w="2875"/>
        <w:gridCol w:w="6475"/>
      </w:tblGrid>
      <w:tr w:rsidR="00175ADF" w:rsidRPr="009F0DE7" w14:paraId="53609132" w14:textId="77777777" w:rsidTr="005D463C">
        <w:trPr>
          <w:tblHeader/>
        </w:trPr>
        <w:tc>
          <w:tcPr>
            <w:tcW w:w="2875" w:type="dxa"/>
          </w:tcPr>
          <w:p w14:paraId="3844A24F" w14:textId="77777777" w:rsidR="00175ADF" w:rsidRPr="009F0DE7" w:rsidRDefault="00D2214C">
            <w:pPr>
              <w:spacing w:line="240" w:lineRule="auto"/>
              <w:jc w:val="both"/>
              <w:rPr>
                <w:rFonts w:ascii="Times New Roman" w:eastAsia="Times New Roman" w:hAnsi="Times New Roman" w:cs="Times New Roman"/>
                <w:b/>
                <w:color w:val="auto"/>
                <w:sz w:val="24"/>
                <w:szCs w:val="24"/>
              </w:rPr>
            </w:pPr>
            <w:r w:rsidRPr="009F0DE7">
              <w:rPr>
                <w:rFonts w:ascii="Times New Roman" w:eastAsia="Times New Roman" w:hAnsi="Times New Roman" w:cs="Times New Roman"/>
                <w:b/>
                <w:color w:val="auto"/>
                <w:sz w:val="24"/>
                <w:szCs w:val="24"/>
              </w:rPr>
              <w:t>Disciplinary Skill</w:t>
            </w:r>
          </w:p>
        </w:tc>
        <w:tc>
          <w:tcPr>
            <w:tcW w:w="6475" w:type="dxa"/>
          </w:tcPr>
          <w:p w14:paraId="3C13819F" w14:textId="77777777" w:rsidR="00175ADF" w:rsidRPr="009F0DE7" w:rsidRDefault="00D2214C">
            <w:pPr>
              <w:spacing w:line="240" w:lineRule="auto"/>
              <w:jc w:val="both"/>
              <w:rPr>
                <w:rFonts w:ascii="Times New Roman" w:eastAsia="Times New Roman" w:hAnsi="Times New Roman" w:cs="Times New Roman"/>
                <w:b/>
                <w:color w:val="auto"/>
                <w:sz w:val="24"/>
                <w:szCs w:val="24"/>
              </w:rPr>
            </w:pPr>
            <w:r w:rsidRPr="009F0DE7">
              <w:rPr>
                <w:rFonts w:ascii="Times New Roman" w:eastAsia="Times New Roman" w:hAnsi="Times New Roman" w:cs="Times New Roman"/>
                <w:b/>
                <w:color w:val="auto"/>
                <w:sz w:val="24"/>
                <w:szCs w:val="24"/>
              </w:rPr>
              <w:t>Expression</w:t>
            </w:r>
          </w:p>
        </w:tc>
      </w:tr>
      <w:tr w:rsidR="00175ADF" w:rsidRPr="009F0DE7" w14:paraId="2E4AED2A" w14:textId="77777777" w:rsidTr="005D463C">
        <w:tc>
          <w:tcPr>
            <w:tcW w:w="2875" w:type="dxa"/>
          </w:tcPr>
          <w:p w14:paraId="3AAEFC3D" w14:textId="77777777" w:rsidR="00175ADF" w:rsidRPr="009F0DE7" w:rsidRDefault="00D2214C">
            <w:pPr>
              <w:spacing w:line="240" w:lineRule="auto"/>
              <w:rPr>
                <w:rFonts w:ascii="Times New Roman" w:eastAsia="Times New Roman" w:hAnsi="Times New Roman" w:cs="Times New Roman"/>
                <w:color w:val="auto"/>
                <w:sz w:val="24"/>
                <w:szCs w:val="24"/>
              </w:rPr>
            </w:pPr>
            <w:r w:rsidRPr="009F0DE7">
              <w:rPr>
                <w:rFonts w:ascii="Times New Roman" w:eastAsia="Times New Roman" w:hAnsi="Times New Roman" w:cs="Times New Roman"/>
                <w:b/>
                <w:color w:val="auto"/>
                <w:sz w:val="24"/>
                <w:szCs w:val="24"/>
              </w:rPr>
              <w:t>M:Mapping</w:t>
            </w:r>
            <w:r w:rsidRPr="009F0DE7">
              <w:rPr>
                <w:rFonts w:ascii="Times New Roman" w:eastAsia="Times New Roman" w:hAnsi="Times New Roman" w:cs="Times New Roman"/>
                <w:color w:val="auto"/>
                <w:sz w:val="24"/>
                <w:szCs w:val="24"/>
              </w:rPr>
              <w:t xml:space="preserve"> – Identify, use, interpret, and construct regional-scale maps</w:t>
            </w:r>
          </w:p>
        </w:tc>
        <w:tc>
          <w:tcPr>
            <w:tcW w:w="6475" w:type="dxa"/>
          </w:tcPr>
          <w:p w14:paraId="660F782A" w14:textId="77777777" w:rsidR="00175ADF" w:rsidRPr="009F0DE7" w:rsidRDefault="00D2214C">
            <w:pPr>
              <w:spacing w:line="240" w:lineRule="auto"/>
              <w:rPr>
                <w:rFonts w:ascii="Times New Roman" w:eastAsia="Times New Roman" w:hAnsi="Times New Roman" w:cs="Times New Roman"/>
                <w:color w:val="auto"/>
                <w:sz w:val="24"/>
                <w:szCs w:val="24"/>
              </w:rPr>
            </w:pPr>
            <w:r w:rsidRPr="009F0DE7">
              <w:rPr>
                <w:rFonts w:ascii="Times New Roman" w:eastAsia="Times New Roman" w:hAnsi="Times New Roman" w:cs="Times New Roman"/>
                <w:color w:val="auto"/>
                <w:sz w:val="24"/>
                <w:szCs w:val="24"/>
              </w:rPr>
              <w:t xml:space="preserve">To demonstrate their ability to use the skill of </w:t>
            </w:r>
            <w:r w:rsidRPr="009F0DE7">
              <w:rPr>
                <w:rFonts w:ascii="Times New Roman" w:eastAsia="Times New Roman" w:hAnsi="Times New Roman" w:cs="Times New Roman"/>
                <w:b/>
                <w:color w:val="auto"/>
                <w:sz w:val="24"/>
                <w:szCs w:val="24"/>
              </w:rPr>
              <w:t xml:space="preserve">mapping </w:t>
            </w:r>
            <w:r w:rsidRPr="009F0DE7">
              <w:rPr>
                <w:rFonts w:ascii="Times New Roman" w:eastAsia="Times New Roman" w:hAnsi="Times New Roman" w:cs="Times New Roman"/>
                <w:color w:val="auto"/>
                <w:sz w:val="24"/>
                <w:szCs w:val="24"/>
              </w:rPr>
              <w:t>in the study of geography, students should:</w:t>
            </w:r>
          </w:p>
          <w:p w14:paraId="7A81D273" w14:textId="25051D9D" w:rsidR="00175ADF" w:rsidRPr="009F0DE7" w:rsidRDefault="00D2214C">
            <w:pPr>
              <w:numPr>
                <w:ilvl w:val="0"/>
                <w:numId w:val="12"/>
              </w:numPr>
              <w:spacing w:line="240" w:lineRule="auto"/>
              <w:rPr>
                <w:color w:val="auto"/>
                <w:sz w:val="24"/>
                <w:szCs w:val="24"/>
              </w:rPr>
            </w:pPr>
            <w:r w:rsidRPr="009F0DE7">
              <w:rPr>
                <w:rFonts w:ascii="Times New Roman" w:eastAsia="Times New Roman" w:hAnsi="Times New Roman" w:cs="Times New Roman"/>
                <w:color w:val="auto"/>
                <w:sz w:val="24"/>
                <w:szCs w:val="24"/>
              </w:rPr>
              <w:t xml:space="preserve">identify and describe the properties and functions of maps </w:t>
            </w:r>
          </w:p>
          <w:p w14:paraId="617374E5" w14:textId="0004526C" w:rsidR="00175ADF" w:rsidRPr="009F0DE7" w:rsidRDefault="00D2214C">
            <w:pPr>
              <w:numPr>
                <w:ilvl w:val="0"/>
                <w:numId w:val="12"/>
              </w:numPr>
              <w:spacing w:line="240" w:lineRule="auto"/>
              <w:rPr>
                <w:color w:val="auto"/>
                <w:sz w:val="24"/>
                <w:szCs w:val="24"/>
              </w:rPr>
            </w:pPr>
            <w:r w:rsidRPr="009F0DE7">
              <w:rPr>
                <w:rFonts w:ascii="Times New Roman" w:eastAsia="Times New Roman" w:hAnsi="Times New Roman" w:cs="Times New Roman"/>
                <w:color w:val="auto"/>
                <w:sz w:val="24"/>
                <w:szCs w:val="24"/>
                <w:highlight w:val="white"/>
              </w:rPr>
              <w:t xml:space="preserve">use a variety of paper and digital technologies to display and analyze geospatial data </w:t>
            </w:r>
          </w:p>
          <w:p w14:paraId="25585D6B" w14:textId="032015F4" w:rsidR="00175ADF" w:rsidRPr="009F0DE7" w:rsidRDefault="00D2214C">
            <w:pPr>
              <w:numPr>
                <w:ilvl w:val="0"/>
                <w:numId w:val="12"/>
              </w:numPr>
              <w:spacing w:line="240" w:lineRule="auto"/>
              <w:rPr>
                <w:color w:val="auto"/>
                <w:sz w:val="24"/>
                <w:szCs w:val="24"/>
              </w:rPr>
            </w:pPr>
            <w:r w:rsidRPr="009F0DE7">
              <w:rPr>
                <w:rFonts w:ascii="Times New Roman" w:eastAsia="Times New Roman" w:hAnsi="Times New Roman" w:cs="Times New Roman"/>
                <w:color w:val="auto"/>
                <w:sz w:val="24"/>
                <w:szCs w:val="24"/>
              </w:rPr>
              <w:t xml:space="preserve">interpret maps for understanding and problem-solving </w:t>
            </w:r>
          </w:p>
          <w:p w14:paraId="4A049EBF" w14:textId="2F432524" w:rsidR="00175ADF" w:rsidRPr="009F0DE7" w:rsidRDefault="00D2214C">
            <w:pPr>
              <w:numPr>
                <w:ilvl w:val="0"/>
                <w:numId w:val="12"/>
              </w:numPr>
              <w:spacing w:after="200" w:line="240" w:lineRule="auto"/>
              <w:rPr>
                <w:rFonts w:ascii="Times New Roman" w:eastAsia="Times New Roman" w:hAnsi="Times New Roman" w:cs="Times New Roman"/>
                <w:b/>
                <w:color w:val="auto"/>
                <w:sz w:val="24"/>
                <w:szCs w:val="24"/>
              </w:rPr>
            </w:pPr>
            <w:r w:rsidRPr="009F0DE7">
              <w:rPr>
                <w:rFonts w:ascii="Times New Roman" w:eastAsia="Times New Roman" w:hAnsi="Times New Roman" w:cs="Times New Roman"/>
                <w:color w:val="auto"/>
                <w:sz w:val="24"/>
                <w:szCs w:val="24"/>
              </w:rPr>
              <w:t xml:space="preserve">construct maps using available technology for understanding and problem-solving </w:t>
            </w:r>
          </w:p>
        </w:tc>
      </w:tr>
      <w:tr w:rsidR="00175ADF" w:rsidRPr="009F0DE7" w14:paraId="315B06DD" w14:textId="77777777" w:rsidTr="005D463C">
        <w:tc>
          <w:tcPr>
            <w:tcW w:w="2875" w:type="dxa"/>
          </w:tcPr>
          <w:p w14:paraId="0B792DB1" w14:textId="77777777" w:rsidR="00175ADF" w:rsidRPr="009F0DE7" w:rsidRDefault="00D2214C">
            <w:pPr>
              <w:spacing w:line="240" w:lineRule="auto"/>
              <w:rPr>
                <w:rFonts w:ascii="Times New Roman" w:eastAsia="Times New Roman" w:hAnsi="Times New Roman" w:cs="Times New Roman"/>
                <w:color w:val="auto"/>
                <w:sz w:val="24"/>
                <w:szCs w:val="24"/>
              </w:rPr>
            </w:pPr>
            <w:r w:rsidRPr="009F0DE7">
              <w:rPr>
                <w:rFonts w:ascii="Times New Roman" w:eastAsia="Times New Roman" w:hAnsi="Times New Roman" w:cs="Times New Roman"/>
                <w:b/>
                <w:color w:val="auto"/>
                <w:sz w:val="24"/>
                <w:szCs w:val="24"/>
              </w:rPr>
              <w:t>MR: Models and Representations</w:t>
            </w:r>
            <w:r w:rsidRPr="009F0DE7">
              <w:rPr>
                <w:rFonts w:ascii="Times New Roman" w:eastAsia="Times New Roman" w:hAnsi="Times New Roman" w:cs="Times New Roman"/>
                <w:color w:val="auto"/>
                <w:sz w:val="24"/>
                <w:szCs w:val="24"/>
              </w:rPr>
              <w:t xml:space="preserve"> –  Identify, use, interpret, and construct geographic models and other visual representations at the regional-scale</w:t>
            </w:r>
          </w:p>
        </w:tc>
        <w:tc>
          <w:tcPr>
            <w:tcW w:w="6475" w:type="dxa"/>
          </w:tcPr>
          <w:p w14:paraId="42DA9314"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color w:val="auto"/>
                <w:sz w:val="24"/>
                <w:szCs w:val="24"/>
              </w:rPr>
              <w:t xml:space="preserve">To demonstrate their ability to use the skill of </w:t>
            </w:r>
            <w:r w:rsidRPr="009F0DE7">
              <w:rPr>
                <w:rFonts w:ascii="Times New Roman" w:eastAsia="Times New Roman" w:hAnsi="Times New Roman" w:cs="Times New Roman"/>
                <w:b/>
                <w:color w:val="auto"/>
                <w:sz w:val="24"/>
                <w:szCs w:val="24"/>
              </w:rPr>
              <w:t xml:space="preserve">models and representations </w:t>
            </w:r>
            <w:r w:rsidRPr="009F0DE7">
              <w:rPr>
                <w:rFonts w:ascii="Times New Roman" w:eastAsia="Times New Roman" w:hAnsi="Times New Roman" w:cs="Times New Roman"/>
                <w:color w:val="auto"/>
                <w:sz w:val="24"/>
                <w:szCs w:val="24"/>
              </w:rPr>
              <w:t>in the study of geography, students should:</w:t>
            </w:r>
          </w:p>
          <w:p w14:paraId="56492D72" w14:textId="276A868E" w:rsidR="00175ADF" w:rsidRPr="009F0DE7" w:rsidRDefault="00D2214C">
            <w:pPr>
              <w:numPr>
                <w:ilvl w:val="0"/>
                <w:numId w:val="1"/>
              </w:numPr>
              <w:spacing w:line="240" w:lineRule="auto"/>
              <w:rPr>
                <w:i/>
                <w:color w:val="auto"/>
              </w:rPr>
            </w:pPr>
            <w:proofErr w:type="gramStart"/>
            <w:r w:rsidRPr="009F0DE7">
              <w:rPr>
                <w:rFonts w:ascii="Times New Roman" w:eastAsia="Times New Roman" w:hAnsi="Times New Roman" w:cs="Times New Roman"/>
                <w:color w:val="auto"/>
                <w:sz w:val="24"/>
                <w:szCs w:val="24"/>
              </w:rPr>
              <w:t>identify</w:t>
            </w:r>
            <w:proofErr w:type="gramEnd"/>
            <w:r w:rsidRPr="009F0DE7">
              <w:rPr>
                <w:rFonts w:ascii="Times New Roman" w:eastAsia="Times New Roman" w:hAnsi="Times New Roman" w:cs="Times New Roman"/>
                <w:color w:val="auto"/>
                <w:sz w:val="24"/>
                <w:szCs w:val="24"/>
              </w:rPr>
              <w:t xml:space="preserve"> and describe alternative methods of displaying geospatial data.</w:t>
            </w:r>
          </w:p>
          <w:p w14:paraId="50615DAF" w14:textId="5DD53D4A" w:rsidR="00175ADF" w:rsidRPr="009F0DE7" w:rsidRDefault="00D2214C">
            <w:pPr>
              <w:numPr>
                <w:ilvl w:val="0"/>
                <w:numId w:val="1"/>
              </w:numPr>
              <w:spacing w:line="240" w:lineRule="auto"/>
              <w:rPr>
                <w:i/>
                <w:color w:val="auto"/>
              </w:rPr>
            </w:pPr>
            <w:proofErr w:type="gramStart"/>
            <w:r w:rsidRPr="009F0DE7">
              <w:rPr>
                <w:rFonts w:ascii="Times New Roman" w:eastAsia="Times New Roman" w:hAnsi="Times New Roman" w:cs="Times New Roman"/>
                <w:color w:val="auto"/>
                <w:sz w:val="24"/>
                <w:szCs w:val="24"/>
              </w:rPr>
              <w:t>use</w:t>
            </w:r>
            <w:proofErr w:type="gramEnd"/>
            <w:r w:rsidRPr="009F0DE7">
              <w:rPr>
                <w:rFonts w:ascii="Times New Roman" w:eastAsia="Times New Roman" w:hAnsi="Times New Roman" w:cs="Times New Roman"/>
                <w:color w:val="auto"/>
                <w:sz w:val="24"/>
                <w:szCs w:val="24"/>
              </w:rPr>
              <w:t xml:space="preserve"> a variety of models and representations to display and analyze geospatial data.</w:t>
            </w:r>
          </w:p>
          <w:p w14:paraId="4253D24C" w14:textId="3538554D" w:rsidR="00175ADF" w:rsidRPr="009F0DE7" w:rsidRDefault="00D2214C">
            <w:pPr>
              <w:numPr>
                <w:ilvl w:val="0"/>
                <w:numId w:val="1"/>
              </w:numPr>
              <w:spacing w:line="240" w:lineRule="auto"/>
              <w:rPr>
                <w:i/>
                <w:color w:val="auto"/>
              </w:rPr>
            </w:pPr>
            <w:proofErr w:type="gramStart"/>
            <w:r w:rsidRPr="009F0DE7">
              <w:rPr>
                <w:rFonts w:ascii="Times New Roman" w:eastAsia="Times New Roman" w:hAnsi="Times New Roman" w:cs="Times New Roman"/>
                <w:color w:val="auto"/>
                <w:sz w:val="24"/>
                <w:szCs w:val="24"/>
              </w:rPr>
              <w:t>interpret</w:t>
            </w:r>
            <w:proofErr w:type="gramEnd"/>
            <w:r w:rsidRPr="009F0DE7">
              <w:rPr>
                <w:rFonts w:ascii="Times New Roman" w:eastAsia="Times New Roman" w:hAnsi="Times New Roman" w:cs="Times New Roman"/>
                <w:color w:val="auto"/>
                <w:sz w:val="24"/>
                <w:szCs w:val="24"/>
              </w:rPr>
              <w:t xml:space="preserve"> models and representations for understanding and problem-solving.</w:t>
            </w:r>
          </w:p>
          <w:p w14:paraId="24B791A4" w14:textId="06D90CFE" w:rsidR="00175ADF" w:rsidRPr="009F0DE7" w:rsidRDefault="00D2214C">
            <w:pPr>
              <w:numPr>
                <w:ilvl w:val="0"/>
                <w:numId w:val="1"/>
              </w:numPr>
              <w:spacing w:line="240" w:lineRule="auto"/>
              <w:rPr>
                <w:i/>
                <w:color w:val="auto"/>
              </w:rPr>
            </w:pPr>
            <w:proofErr w:type="gramStart"/>
            <w:r w:rsidRPr="009F0DE7">
              <w:rPr>
                <w:rFonts w:ascii="Times New Roman" w:eastAsia="Times New Roman" w:hAnsi="Times New Roman" w:cs="Times New Roman"/>
                <w:color w:val="auto"/>
                <w:sz w:val="24"/>
                <w:szCs w:val="24"/>
              </w:rPr>
              <w:t>construct</w:t>
            </w:r>
            <w:proofErr w:type="gramEnd"/>
            <w:r w:rsidRPr="009F0DE7">
              <w:rPr>
                <w:rFonts w:ascii="Times New Roman" w:eastAsia="Times New Roman" w:hAnsi="Times New Roman" w:cs="Times New Roman"/>
                <w:color w:val="auto"/>
                <w:sz w:val="24"/>
                <w:szCs w:val="24"/>
              </w:rPr>
              <w:t xml:space="preserve"> models and representations for understanding and problem-solving.</w:t>
            </w:r>
          </w:p>
        </w:tc>
      </w:tr>
      <w:tr w:rsidR="00175ADF" w:rsidRPr="009F0DE7" w14:paraId="55151041" w14:textId="77777777" w:rsidTr="005D463C">
        <w:tc>
          <w:tcPr>
            <w:tcW w:w="2875" w:type="dxa"/>
          </w:tcPr>
          <w:p w14:paraId="0C230E4D"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b/>
                <w:color w:val="auto"/>
                <w:sz w:val="24"/>
                <w:szCs w:val="24"/>
              </w:rPr>
              <w:t xml:space="preserve">GE: Gather Evidence and Communicate Findings – </w:t>
            </w:r>
            <w:r w:rsidRPr="009F0DE7">
              <w:rPr>
                <w:rFonts w:ascii="Times New Roman" w:eastAsia="Times New Roman" w:hAnsi="Times New Roman" w:cs="Times New Roman"/>
                <w:color w:val="auto"/>
                <w:sz w:val="24"/>
                <w:szCs w:val="24"/>
              </w:rPr>
              <w:t>Identify, use, and interpret different forms of evidence, including primary and secondary sources, at the regional-scale.</w:t>
            </w:r>
          </w:p>
        </w:tc>
        <w:tc>
          <w:tcPr>
            <w:tcW w:w="6475" w:type="dxa"/>
          </w:tcPr>
          <w:p w14:paraId="37E8546C"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color w:val="auto"/>
                <w:sz w:val="24"/>
                <w:szCs w:val="24"/>
              </w:rPr>
              <w:t xml:space="preserve">To demonstrate their ability to </w:t>
            </w:r>
            <w:r w:rsidRPr="009F0DE7">
              <w:rPr>
                <w:rFonts w:ascii="Times New Roman" w:eastAsia="Times New Roman" w:hAnsi="Times New Roman" w:cs="Times New Roman"/>
                <w:b/>
                <w:color w:val="auto"/>
                <w:sz w:val="24"/>
                <w:szCs w:val="24"/>
              </w:rPr>
              <w:t xml:space="preserve">gather evidence and communicate findings </w:t>
            </w:r>
            <w:r w:rsidRPr="009F0DE7">
              <w:rPr>
                <w:rFonts w:ascii="Times New Roman" w:eastAsia="Times New Roman" w:hAnsi="Times New Roman" w:cs="Times New Roman"/>
                <w:color w:val="auto"/>
                <w:sz w:val="24"/>
                <w:szCs w:val="24"/>
              </w:rPr>
              <w:t>in the study of geography, students should:</w:t>
            </w:r>
          </w:p>
          <w:p w14:paraId="66FB92C4" w14:textId="4C5701A2" w:rsidR="00175ADF" w:rsidRPr="009F0DE7" w:rsidRDefault="00D2214C">
            <w:pPr>
              <w:numPr>
                <w:ilvl w:val="0"/>
                <w:numId w:val="10"/>
              </w:numPr>
              <w:spacing w:line="240" w:lineRule="auto"/>
              <w:rPr>
                <w:i/>
                <w:color w:val="auto"/>
              </w:rPr>
            </w:pPr>
            <w:proofErr w:type="gramStart"/>
            <w:r w:rsidRPr="009F0DE7">
              <w:rPr>
                <w:rFonts w:ascii="Times New Roman" w:eastAsia="Times New Roman" w:hAnsi="Times New Roman" w:cs="Times New Roman"/>
                <w:color w:val="auto"/>
                <w:sz w:val="24"/>
                <w:szCs w:val="24"/>
              </w:rPr>
              <w:t>identify</w:t>
            </w:r>
            <w:proofErr w:type="gramEnd"/>
            <w:r w:rsidRPr="009F0DE7">
              <w:rPr>
                <w:rFonts w:ascii="Times New Roman" w:eastAsia="Times New Roman" w:hAnsi="Times New Roman" w:cs="Times New Roman"/>
                <w:color w:val="auto"/>
                <w:sz w:val="24"/>
                <w:szCs w:val="24"/>
              </w:rPr>
              <w:t>, collect, and analyze geospatial data.</w:t>
            </w:r>
          </w:p>
          <w:p w14:paraId="5C3A59BE" w14:textId="39053FE4" w:rsidR="00175ADF" w:rsidRPr="009F0DE7" w:rsidRDefault="00D2214C">
            <w:pPr>
              <w:numPr>
                <w:ilvl w:val="0"/>
                <w:numId w:val="10"/>
              </w:numPr>
              <w:spacing w:line="240" w:lineRule="auto"/>
              <w:rPr>
                <w:i/>
                <w:color w:val="auto"/>
              </w:rPr>
            </w:pPr>
            <w:proofErr w:type="gramStart"/>
            <w:r w:rsidRPr="009F0DE7">
              <w:rPr>
                <w:rFonts w:ascii="Times New Roman" w:eastAsia="Times New Roman" w:hAnsi="Times New Roman" w:cs="Times New Roman"/>
                <w:color w:val="auto"/>
                <w:sz w:val="24"/>
                <w:szCs w:val="24"/>
              </w:rPr>
              <w:t>develop</w:t>
            </w:r>
            <w:proofErr w:type="gramEnd"/>
            <w:r w:rsidRPr="009F0DE7">
              <w:rPr>
                <w:rFonts w:ascii="Times New Roman" w:eastAsia="Times New Roman" w:hAnsi="Times New Roman" w:cs="Times New Roman"/>
                <w:color w:val="auto"/>
                <w:sz w:val="24"/>
                <w:szCs w:val="24"/>
              </w:rPr>
              <w:t xml:space="preserve"> problem statements and hypotheses to explain observable phenomena.</w:t>
            </w:r>
          </w:p>
          <w:p w14:paraId="4591C77B" w14:textId="13CDEA3C" w:rsidR="00175ADF" w:rsidRPr="009F0DE7" w:rsidRDefault="00D2214C">
            <w:pPr>
              <w:numPr>
                <w:ilvl w:val="0"/>
                <w:numId w:val="10"/>
              </w:numPr>
              <w:spacing w:line="240" w:lineRule="auto"/>
              <w:rPr>
                <w:i/>
                <w:color w:val="auto"/>
              </w:rPr>
            </w:pPr>
            <w:proofErr w:type="gramStart"/>
            <w:r w:rsidRPr="009F0DE7">
              <w:rPr>
                <w:rFonts w:ascii="Times New Roman" w:eastAsia="Times New Roman" w:hAnsi="Times New Roman" w:cs="Times New Roman"/>
                <w:color w:val="auto"/>
                <w:sz w:val="24"/>
                <w:szCs w:val="24"/>
              </w:rPr>
              <w:t>evaluate</w:t>
            </w:r>
            <w:proofErr w:type="gramEnd"/>
            <w:r w:rsidRPr="009F0DE7">
              <w:rPr>
                <w:rFonts w:ascii="Times New Roman" w:eastAsia="Times New Roman" w:hAnsi="Times New Roman" w:cs="Times New Roman"/>
                <w:color w:val="auto"/>
                <w:sz w:val="24"/>
                <w:szCs w:val="24"/>
              </w:rPr>
              <w:t xml:space="preserve"> geospatial data and other data sources for accuracy, quality, perspective, and value.</w:t>
            </w:r>
          </w:p>
          <w:p w14:paraId="049EA463" w14:textId="6E041D58" w:rsidR="00175ADF" w:rsidRPr="009F0DE7" w:rsidRDefault="00D2214C">
            <w:pPr>
              <w:numPr>
                <w:ilvl w:val="0"/>
                <w:numId w:val="10"/>
              </w:numPr>
              <w:spacing w:line="240" w:lineRule="auto"/>
              <w:rPr>
                <w:i/>
                <w:color w:val="auto"/>
              </w:rPr>
            </w:pPr>
            <w:proofErr w:type="gramStart"/>
            <w:r w:rsidRPr="009F0DE7">
              <w:rPr>
                <w:rFonts w:ascii="Times New Roman" w:eastAsia="Times New Roman" w:hAnsi="Times New Roman" w:cs="Times New Roman"/>
                <w:color w:val="auto"/>
                <w:sz w:val="24"/>
                <w:szCs w:val="24"/>
              </w:rPr>
              <w:t>synthesize</w:t>
            </w:r>
            <w:proofErr w:type="gramEnd"/>
            <w:r w:rsidRPr="009F0DE7">
              <w:rPr>
                <w:rFonts w:ascii="Times New Roman" w:eastAsia="Times New Roman" w:hAnsi="Times New Roman" w:cs="Times New Roman"/>
                <w:color w:val="auto"/>
                <w:sz w:val="24"/>
                <w:szCs w:val="24"/>
              </w:rPr>
              <w:t xml:space="preserve"> and communicate findings using verbal, written, visual, or other appropriate forms.</w:t>
            </w:r>
          </w:p>
        </w:tc>
      </w:tr>
      <w:tr w:rsidR="00175ADF" w:rsidRPr="009F0DE7" w14:paraId="0F7A9436" w14:textId="77777777" w:rsidTr="005D463C">
        <w:tc>
          <w:tcPr>
            <w:tcW w:w="2875" w:type="dxa"/>
          </w:tcPr>
          <w:p w14:paraId="241D607C"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b/>
                <w:color w:val="auto"/>
                <w:sz w:val="24"/>
                <w:szCs w:val="24"/>
              </w:rPr>
              <w:t xml:space="preserve">CC: Conditions, Connections, and Regions – </w:t>
            </w:r>
            <w:r w:rsidRPr="009F0DE7">
              <w:rPr>
                <w:rFonts w:ascii="Times New Roman" w:eastAsia="Times New Roman" w:hAnsi="Times New Roman" w:cs="Times New Roman"/>
                <w:color w:val="auto"/>
                <w:sz w:val="24"/>
                <w:szCs w:val="24"/>
              </w:rPr>
              <w:t xml:space="preserve">Identify, compare, and </w:t>
            </w:r>
            <w:r w:rsidRPr="009F0DE7">
              <w:rPr>
                <w:rFonts w:ascii="Times New Roman" w:eastAsia="Times New Roman" w:hAnsi="Times New Roman" w:cs="Times New Roman"/>
                <w:color w:val="auto"/>
                <w:sz w:val="24"/>
                <w:szCs w:val="24"/>
              </w:rPr>
              <w:lastRenderedPageBreak/>
              <w:t>evaluate the development of conditions, connections, and regions.</w:t>
            </w:r>
          </w:p>
        </w:tc>
        <w:tc>
          <w:tcPr>
            <w:tcW w:w="6475" w:type="dxa"/>
          </w:tcPr>
          <w:p w14:paraId="160B4AD8"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color w:val="auto"/>
                <w:sz w:val="24"/>
                <w:szCs w:val="24"/>
              </w:rPr>
              <w:lastRenderedPageBreak/>
              <w:t xml:space="preserve">To demonstrate their ability to recognize </w:t>
            </w:r>
            <w:r w:rsidRPr="009F0DE7">
              <w:rPr>
                <w:rFonts w:ascii="Times New Roman" w:eastAsia="Times New Roman" w:hAnsi="Times New Roman" w:cs="Times New Roman"/>
                <w:b/>
                <w:color w:val="auto"/>
                <w:sz w:val="24"/>
                <w:szCs w:val="24"/>
              </w:rPr>
              <w:t xml:space="preserve">conditions, connections, and regions </w:t>
            </w:r>
            <w:r w:rsidRPr="009F0DE7">
              <w:rPr>
                <w:rFonts w:ascii="Times New Roman" w:eastAsia="Times New Roman" w:hAnsi="Times New Roman" w:cs="Times New Roman"/>
                <w:color w:val="auto"/>
                <w:sz w:val="24"/>
                <w:szCs w:val="24"/>
              </w:rPr>
              <w:t>in the study of geography, students should:</w:t>
            </w:r>
          </w:p>
          <w:p w14:paraId="4A42F31F" w14:textId="647B99DD" w:rsidR="00175ADF" w:rsidRPr="009F0DE7" w:rsidRDefault="00D2214C">
            <w:pPr>
              <w:numPr>
                <w:ilvl w:val="0"/>
                <w:numId w:val="5"/>
              </w:numPr>
              <w:spacing w:line="240" w:lineRule="auto"/>
              <w:rPr>
                <w:i/>
                <w:color w:val="auto"/>
              </w:rPr>
            </w:pPr>
            <w:proofErr w:type="gramStart"/>
            <w:r w:rsidRPr="009F0DE7">
              <w:rPr>
                <w:rFonts w:ascii="Times New Roman" w:eastAsia="Times New Roman" w:hAnsi="Times New Roman" w:cs="Times New Roman"/>
                <w:color w:val="auto"/>
                <w:sz w:val="24"/>
                <w:szCs w:val="24"/>
              </w:rPr>
              <w:t>identify</w:t>
            </w:r>
            <w:proofErr w:type="gramEnd"/>
            <w:r w:rsidRPr="009F0DE7">
              <w:rPr>
                <w:rFonts w:ascii="Times New Roman" w:eastAsia="Times New Roman" w:hAnsi="Times New Roman" w:cs="Times New Roman"/>
                <w:color w:val="auto"/>
                <w:sz w:val="24"/>
                <w:szCs w:val="24"/>
              </w:rPr>
              <w:t xml:space="preserve"> the physical and human conditions of places and </w:t>
            </w:r>
            <w:r w:rsidRPr="009F0DE7">
              <w:rPr>
                <w:rFonts w:ascii="Times New Roman" w:eastAsia="Times New Roman" w:hAnsi="Times New Roman" w:cs="Times New Roman"/>
                <w:color w:val="auto"/>
                <w:sz w:val="24"/>
                <w:szCs w:val="24"/>
              </w:rPr>
              <w:lastRenderedPageBreak/>
              <w:t>the connections among places.</w:t>
            </w:r>
          </w:p>
          <w:p w14:paraId="0575BE03" w14:textId="44961939" w:rsidR="00175ADF" w:rsidRPr="009F0DE7" w:rsidRDefault="00D2214C">
            <w:pPr>
              <w:numPr>
                <w:ilvl w:val="0"/>
                <w:numId w:val="5"/>
              </w:numPr>
              <w:spacing w:line="240" w:lineRule="auto"/>
              <w:rPr>
                <w:i/>
                <w:color w:val="auto"/>
              </w:rPr>
            </w:pPr>
            <w:proofErr w:type="gramStart"/>
            <w:r w:rsidRPr="009F0DE7">
              <w:rPr>
                <w:rFonts w:ascii="Times New Roman" w:eastAsia="Times New Roman" w:hAnsi="Times New Roman" w:cs="Times New Roman"/>
                <w:color w:val="auto"/>
                <w:sz w:val="24"/>
                <w:szCs w:val="24"/>
              </w:rPr>
              <w:t>compare</w:t>
            </w:r>
            <w:proofErr w:type="gramEnd"/>
            <w:r w:rsidRPr="009F0DE7">
              <w:rPr>
                <w:rFonts w:ascii="Times New Roman" w:eastAsia="Times New Roman" w:hAnsi="Times New Roman" w:cs="Times New Roman"/>
                <w:color w:val="auto"/>
                <w:sz w:val="24"/>
                <w:szCs w:val="24"/>
              </w:rPr>
              <w:t xml:space="preserve"> the physical and human conditions of places and the connections among places.</w:t>
            </w:r>
          </w:p>
          <w:p w14:paraId="11073316" w14:textId="6A9909D7" w:rsidR="00175ADF" w:rsidRPr="009F0DE7" w:rsidRDefault="00D2214C">
            <w:pPr>
              <w:numPr>
                <w:ilvl w:val="0"/>
                <w:numId w:val="5"/>
              </w:numPr>
              <w:spacing w:line="240" w:lineRule="auto"/>
              <w:rPr>
                <w:i/>
                <w:color w:val="auto"/>
              </w:rPr>
            </w:pPr>
            <w:proofErr w:type="gramStart"/>
            <w:r w:rsidRPr="009F0DE7">
              <w:rPr>
                <w:rFonts w:ascii="Times New Roman" w:eastAsia="Times New Roman" w:hAnsi="Times New Roman" w:cs="Times New Roman"/>
                <w:color w:val="auto"/>
                <w:sz w:val="24"/>
                <w:szCs w:val="24"/>
              </w:rPr>
              <w:t>evaluate</w:t>
            </w:r>
            <w:proofErr w:type="gramEnd"/>
            <w:r w:rsidRPr="009F0DE7">
              <w:rPr>
                <w:rFonts w:ascii="Times New Roman" w:eastAsia="Times New Roman" w:hAnsi="Times New Roman" w:cs="Times New Roman"/>
                <w:color w:val="auto"/>
                <w:sz w:val="24"/>
                <w:szCs w:val="24"/>
              </w:rPr>
              <w:t xml:space="preserve"> the influence of places on other places.</w:t>
            </w:r>
          </w:p>
          <w:p w14:paraId="5C3F9D18" w14:textId="3659A014" w:rsidR="00175ADF" w:rsidRPr="009F0DE7" w:rsidRDefault="00D2214C">
            <w:pPr>
              <w:numPr>
                <w:ilvl w:val="0"/>
                <w:numId w:val="5"/>
              </w:numPr>
              <w:spacing w:line="240" w:lineRule="auto"/>
              <w:rPr>
                <w:i/>
                <w:color w:val="auto"/>
              </w:rPr>
            </w:pPr>
            <w:proofErr w:type="gramStart"/>
            <w:r w:rsidRPr="009F0DE7">
              <w:rPr>
                <w:rFonts w:ascii="Times New Roman" w:eastAsia="Times New Roman" w:hAnsi="Times New Roman" w:cs="Times New Roman"/>
                <w:color w:val="auto"/>
                <w:sz w:val="24"/>
                <w:szCs w:val="24"/>
              </w:rPr>
              <w:t>evaluate</w:t>
            </w:r>
            <w:proofErr w:type="gramEnd"/>
            <w:r w:rsidRPr="009F0DE7">
              <w:rPr>
                <w:rFonts w:ascii="Times New Roman" w:eastAsia="Times New Roman" w:hAnsi="Times New Roman" w:cs="Times New Roman"/>
                <w:color w:val="auto"/>
                <w:sz w:val="24"/>
                <w:szCs w:val="24"/>
              </w:rPr>
              <w:t xml:space="preserve"> the development of regions as they vary over time and space.</w:t>
            </w:r>
          </w:p>
        </w:tc>
      </w:tr>
      <w:tr w:rsidR="00175ADF" w:rsidRPr="009F0DE7" w14:paraId="56A82C64" w14:textId="77777777" w:rsidTr="005D463C">
        <w:tc>
          <w:tcPr>
            <w:tcW w:w="2875" w:type="dxa"/>
          </w:tcPr>
          <w:p w14:paraId="6C94A412"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b/>
                <w:color w:val="auto"/>
                <w:sz w:val="24"/>
                <w:szCs w:val="24"/>
              </w:rPr>
              <w:lastRenderedPageBreak/>
              <w:t xml:space="preserve">S: Scale – </w:t>
            </w:r>
            <w:r w:rsidRPr="009F0DE7">
              <w:rPr>
                <w:rFonts w:ascii="Times New Roman" w:eastAsia="Times New Roman" w:hAnsi="Times New Roman" w:cs="Times New Roman"/>
                <w:color w:val="auto"/>
                <w:sz w:val="24"/>
                <w:szCs w:val="24"/>
              </w:rPr>
              <w:t>Identify and compare spatial hierarchies.</w:t>
            </w:r>
          </w:p>
        </w:tc>
        <w:tc>
          <w:tcPr>
            <w:tcW w:w="6475" w:type="dxa"/>
          </w:tcPr>
          <w:p w14:paraId="1D67392F"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color w:val="auto"/>
                <w:sz w:val="24"/>
                <w:szCs w:val="24"/>
              </w:rPr>
              <w:t xml:space="preserve">To demonstrate their ability to understand </w:t>
            </w:r>
            <w:r w:rsidRPr="009F0DE7">
              <w:rPr>
                <w:rFonts w:ascii="Times New Roman" w:eastAsia="Times New Roman" w:hAnsi="Times New Roman" w:cs="Times New Roman"/>
                <w:b/>
                <w:color w:val="auto"/>
                <w:sz w:val="24"/>
                <w:szCs w:val="24"/>
              </w:rPr>
              <w:t xml:space="preserve">scale </w:t>
            </w:r>
            <w:r w:rsidRPr="009F0DE7">
              <w:rPr>
                <w:rFonts w:ascii="Times New Roman" w:eastAsia="Times New Roman" w:hAnsi="Times New Roman" w:cs="Times New Roman"/>
                <w:color w:val="auto"/>
                <w:sz w:val="24"/>
                <w:szCs w:val="24"/>
              </w:rPr>
              <w:t>in the study of geography, students should:</w:t>
            </w:r>
          </w:p>
          <w:p w14:paraId="1C097041" w14:textId="55B61EF3" w:rsidR="00175ADF" w:rsidRPr="009F0DE7" w:rsidRDefault="00D2214C">
            <w:pPr>
              <w:numPr>
                <w:ilvl w:val="0"/>
                <w:numId w:val="9"/>
              </w:numPr>
              <w:spacing w:line="240" w:lineRule="auto"/>
              <w:rPr>
                <w:i/>
                <w:color w:val="auto"/>
              </w:rPr>
            </w:pPr>
            <w:proofErr w:type="gramStart"/>
            <w:r w:rsidRPr="009F0DE7">
              <w:rPr>
                <w:rFonts w:ascii="Times New Roman" w:eastAsia="Times New Roman" w:hAnsi="Times New Roman" w:cs="Times New Roman"/>
                <w:color w:val="auto"/>
                <w:sz w:val="24"/>
                <w:szCs w:val="24"/>
              </w:rPr>
              <w:t>identify</w:t>
            </w:r>
            <w:proofErr w:type="gramEnd"/>
            <w:r w:rsidRPr="009F0DE7">
              <w:rPr>
                <w:rFonts w:ascii="Times New Roman" w:eastAsia="Times New Roman" w:hAnsi="Times New Roman" w:cs="Times New Roman"/>
                <w:color w:val="auto"/>
                <w:sz w:val="24"/>
                <w:szCs w:val="24"/>
              </w:rPr>
              <w:t xml:space="preserve"> spatial hierarchies from local to global scale.</w:t>
            </w:r>
          </w:p>
          <w:p w14:paraId="31243F96" w14:textId="5FB1DBA0" w:rsidR="00175ADF" w:rsidRPr="009F0DE7" w:rsidRDefault="00D2214C">
            <w:pPr>
              <w:numPr>
                <w:ilvl w:val="0"/>
                <w:numId w:val="9"/>
              </w:numPr>
              <w:spacing w:line="240" w:lineRule="auto"/>
              <w:rPr>
                <w:i/>
                <w:color w:val="auto"/>
              </w:rPr>
            </w:pPr>
            <w:proofErr w:type="gramStart"/>
            <w:r w:rsidRPr="009F0DE7">
              <w:rPr>
                <w:rFonts w:ascii="Times New Roman" w:eastAsia="Times New Roman" w:hAnsi="Times New Roman" w:cs="Times New Roman"/>
                <w:color w:val="auto"/>
                <w:sz w:val="24"/>
                <w:szCs w:val="24"/>
              </w:rPr>
              <w:t>analyze</w:t>
            </w:r>
            <w:proofErr w:type="gramEnd"/>
            <w:r w:rsidRPr="009F0DE7">
              <w:rPr>
                <w:rFonts w:ascii="Times New Roman" w:eastAsia="Times New Roman" w:hAnsi="Times New Roman" w:cs="Times New Roman"/>
                <w:color w:val="auto"/>
                <w:sz w:val="24"/>
                <w:szCs w:val="24"/>
              </w:rPr>
              <w:t xml:space="preserve"> spatial hierarchies from local to global scale.</w:t>
            </w:r>
          </w:p>
        </w:tc>
      </w:tr>
      <w:tr w:rsidR="00175ADF" w:rsidRPr="009F0DE7" w14:paraId="062D725C" w14:textId="77777777" w:rsidTr="005D463C">
        <w:tc>
          <w:tcPr>
            <w:tcW w:w="2875" w:type="dxa"/>
          </w:tcPr>
          <w:p w14:paraId="0CBBDC70"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b/>
                <w:color w:val="auto"/>
                <w:sz w:val="24"/>
                <w:szCs w:val="24"/>
              </w:rPr>
              <w:t xml:space="preserve">DP: Distribution and Patterns – </w:t>
            </w:r>
            <w:r w:rsidRPr="009F0DE7">
              <w:rPr>
                <w:rFonts w:ascii="Times New Roman" w:eastAsia="Times New Roman" w:hAnsi="Times New Roman" w:cs="Times New Roman"/>
                <w:color w:val="auto"/>
                <w:sz w:val="24"/>
                <w:szCs w:val="24"/>
              </w:rPr>
              <w:t>Identify and analyze spatial distributions, patterns, and associations.</w:t>
            </w:r>
          </w:p>
        </w:tc>
        <w:tc>
          <w:tcPr>
            <w:tcW w:w="6475" w:type="dxa"/>
          </w:tcPr>
          <w:p w14:paraId="1E045B94" w14:textId="77777777" w:rsidR="00175ADF" w:rsidRPr="009F0DE7" w:rsidRDefault="00D2214C">
            <w:pPr>
              <w:spacing w:line="240" w:lineRule="auto"/>
              <w:rPr>
                <w:rFonts w:ascii="Times New Roman" w:eastAsia="Times New Roman" w:hAnsi="Times New Roman" w:cs="Times New Roman"/>
                <w:i/>
                <w:color w:val="auto"/>
                <w:sz w:val="24"/>
                <w:szCs w:val="24"/>
              </w:rPr>
            </w:pPr>
            <w:r w:rsidRPr="009F0DE7">
              <w:rPr>
                <w:rFonts w:ascii="Times New Roman" w:eastAsia="Times New Roman" w:hAnsi="Times New Roman" w:cs="Times New Roman"/>
                <w:color w:val="auto"/>
                <w:sz w:val="24"/>
                <w:szCs w:val="24"/>
              </w:rPr>
              <w:t xml:space="preserve">To demonstrate their ability to understand </w:t>
            </w:r>
            <w:r w:rsidRPr="009F0DE7">
              <w:rPr>
                <w:rFonts w:ascii="Times New Roman" w:eastAsia="Times New Roman" w:hAnsi="Times New Roman" w:cs="Times New Roman"/>
                <w:b/>
                <w:color w:val="auto"/>
                <w:sz w:val="24"/>
                <w:szCs w:val="24"/>
              </w:rPr>
              <w:t xml:space="preserve">distribution and patterns </w:t>
            </w:r>
            <w:r w:rsidRPr="009F0DE7">
              <w:rPr>
                <w:rFonts w:ascii="Times New Roman" w:eastAsia="Times New Roman" w:hAnsi="Times New Roman" w:cs="Times New Roman"/>
                <w:color w:val="auto"/>
                <w:sz w:val="24"/>
                <w:szCs w:val="24"/>
              </w:rPr>
              <w:t>in the study of geography, students should:</w:t>
            </w:r>
          </w:p>
          <w:p w14:paraId="2839FAA8" w14:textId="55A7CC9A" w:rsidR="00175ADF" w:rsidRPr="009F0DE7" w:rsidRDefault="00D2214C">
            <w:pPr>
              <w:numPr>
                <w:ilvl w:val="0"/>
                <w:numId w:val="2"/>
              </w:numPr>
              <w:spacing w:line="240" w:lineRule="auto"/>
              <w:rPr>
                <w:i/>
                <w:color w:val="auto"/>
              </w:rPr>
            </w:pPr>
            <w:proofErr w:type="gramStart"/>
            <w:r w:rsidRPr="009F0DE7">
              <w:rPr>
                <w:rFonts w:ascii="Times New Roman" w:eastAsia="Times New Roman" w:hAnsi="Times New Roman" w:cs="Times New Roman"/>
                <w:color w:val="auto"/>
                <w:sz w:val="24"/>
                <w:szCs w:val="24"/>
              </w:rPr>
              <w:t>identify</w:t>
            </w:r>
            <w:proofErr w:type="gramEnd"/>
            <w:r w:rsidRPr="009F0DE7">
              <w:rPr>
                <w:rFonts w:ascii="Times New Roman" w:eastAsia="Times New Roman" w:hAnsi="Times New Roman" w:cs="Times New Roman"/>
                <w:color w:val="auto"/>
                <w:sz w:val="24"/>
                <w:szCs w:val="24"/>
              </w:rPr>
              <w:t xml:space="preserve"> spatial distributions, patterns, and associations.</w:t>
            </w:r>
          </w:p>
          <w:p w14:paraId="5351DA38" w14:textId="04EE1F8D" w:rsidR="00175ADF" w:rsidRPr="009F0DE7" w:rsidRDefault="00D2214C">
            <w:pPr>
              <w:numPr>
                <w:ilvl w:val="0"/>
                <w:numId w:val="2"/>
              </w:numPr>
              <w:spacing w:line="240" w:lineRule="auto"/>
              <w:rPr>
                <w:i/>
                <w:color w:val="auto"/>
              </w:rPr>
            </w:pPr>
            <w:proofErr w:type="gramStart"/>
            <w:r w:rsidRPr="009F0DE7">
              <w:rPr>
                <w:rFonts w:ascii="Times New Roman" w:eastAsia="Times New Roman" w:hAnsi="Times New Roman" w:cs="Times New Roman"/>
                <w:color w:val="auto"/>
                <w:sz w:val="24"/>
                <w:szCs w:val="24"/>
              </w:rPr>
              <w:t>analyze</w:t>
            </w:r>
            <w:proofErr w:type="gramEnd"/>
            <w:r w:rsidRPr="009F0DE7">
              <w:rPr>
                <w:rFonts w:ascii="Times New Roman" w:eastAsia="Times New Roman" w:hAnsi="Times New Roman" w:cs="Times New Roman"/>
                <w:color w:val="auto"/>
                <w:sz w:val="24"/>
                <w:szCs w:val="24"/>
              </w:rPr>
              <w:t xml:space="preserve"> changes over time in spatial distributions, patterns, and associations.</w:t>
            </w:r>
          </w:p>
        </w:tc>
      </w:tr>
    </w:tbl>
    <w:p w14:paraId="1888E900" w14:textId="77777777" w:rsidR="00175ADF" w:rsidRPr="009F0DE7" w:rsidRDefault="00175ADF">
      <w:pPr>
        <w:spacing w:line="240" w:lineRule="auto"/>
        <w:jc w:val="both"/>
        <w:rPr>
          <w:rFonts w:ascii="Times New Roman" w:eastAsia="Times New Roman" w:hAnsi="Times New Roman" w:cs="Times New Roman"/>
          <w:b/>
          <w:sz w:val="24"/>
          <w:szCs w:val="24"/>
        </w:rPr>
      </w:pPr>
    </w:p>
    <w:p w14:paraId="575F539B" w14:textId="77777777" w:rsidR="00175ADF" w:rsidRPr="009F0DE7" w:rsidRDefault="00175ADF">
      <w:pPr>
        <w:spacing w:line="240" w:lineRule="auto"/>
        <w:jc w:val="both"/>
        <w:rPr>
          <w:rFonts w:ascii="Times New Roman" w:eastAsia="Times New Roman" w:hAnsi="Times New Roman" w:cs="Times New Roman"/>
          <w:b/>
          <w:sz w:val="24"/>
          <w:szCs w:val="24"/>
        </w:rPr>
      </w:pPr>
    </w:p>
    <w:p w14:paraId="7F173A65" w14:textId="77777777" w:rsidR="00175ADF" w:rsidRPr="009F0DE7" w:rsidRDefault="00D2214C">
      <w:pPr>
        <w:spacing w:line="240" w:lineRule="auto"/>
        <w:jc w:val="both"/>
        <w:rPr>
          <w:rFonts w:ascii="Times New Roman" w:eastAsia="Times New Roman" w:hAnsi="Times New Roman" w:cs="Times New Roman"/>
          <w:b/>
          <w:sz w:val="24"/>
          <w:szCs w:val="24"/>
        </w:rPr>
      </w:pPr>
      <w:r w:rsidRPr="009F0DE7">
        <w:br w:type="page"/>
      </w:r>
    </w:p>
    <w:p w14:paraId="392833C5" w14:textId="77777777" w:rsidR="00175ADF" w:rsidRPr="009F0DE7" w:rsidRDefault="00D2214C">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Inquiry-Based Themes for Geography of World Regions</w:t>
      </w:r>
    </w:p>
    <w:p w14:paraId="5656E8CD" w14:textId="77777777" w:rsidR="00175ADF" w:rsidRPr="009F0DE7" w:rsidRDefault="00D2214C">
      <w:pPr>
        <w:spacing w:line="240" w:lineRule="auto"/>
        <w:jc w:val="center"/>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These themes stem from the primary theme of Geography.</w:t>
      </w:r>
    </w:p>
    <w:p w14:paraId="5F2DF150" w14:textId="77777777" w:rsidR="00175ADF" w:rsidRPr="009F0DE7" w:rsidRDefault="00175ADF">
      <w:pPr>
        <w:spacing w:line="240" w:lineRule="auto"/>
        <w:jc w:val="both"/>
        <w:rPr>
          <w:rFonts w:ascii="Times New Roman" w:eastAsia="Times New Roman" w:hAnsi="Times New Roman" w:cs="Times New Roman"/>
          <w:i/>
          <w:sz w:val="24"/>
          <w:szCs w:val="24"/>
        </w:rPr>
      </w:pPr>
    </w:p>
    <w:tbl>
      <w:tblPr>
        <w:tblStyle w:val="a0"/>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Inquiry-Based Themes for Geography of World Regions"/>
        <w:tblDescription w:val="This chart describes the themes of this course."/>
      </w:tblPr>
      <w:tblGrid>
        <w:gridCol w:w="1635"/>
        <w:gridCol w:w="7920"/>
      </w:tblGrid>
      <w:tr w:rsidR="00175ADF" w:rsidRPr="009F0DE7" w14:paraId="2DDD497F" w14:textId="77777777" w:rsidTr="005D463C">
        <w:trPr>
          <w:trHeight w:val="860"/>
          <w:tblHeader/>
        </w:trPr>
        <w:tc>
          <w:tcPr>
            <w:tcW w:w="1635" w:type="dxa"/>
          </w:tcPr>
          <w:p w14:paraId="008F7909" w14:textId="77777777" w:rsidR="00175ADF" w:rsidRPr="009F0DE7" w:rsidRDefault="00175ADF">
            <w:pPr>
              <w:spacing w:line="240" w:lineRule="auto"/>
              <w:jc w:val="both"/>
              <w:rPr>
                <w:rFonts w:ascii="Times New Roman" w:eastAsia="Times New Roman" w:hAnsi="Times New Roman" w:cs="Times New Roman"/>
                <w:b/>
                <w:sz w:val="24"/>
                <w:szCs w:val="24"/>
              </w:rPr>
            </w:pPr>
          </w:p>
          <w:p w14:paraId="1B23021F" w14:textId="77777777" w:rsidR="00175ADF" w:rsidRPr="009F0DE7" w:rsidRDefault="00D2214C">
            <w:pPr>
              <w:spacing w:line="240" w:lineRule="auto"/>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Theme Name</w:t>
            </w:r>
          </w:p>
        </w:tc>
        <w:tc>
          <w:tcPr>
            <w:tcW w:w="7920" w:type="dxa"/>
          </w:tcPr>
          <w:p w14:paraId="29152D6A" w14:textId="77777777" w:rsidR="00175ADF" w:rsidRPr="009F0DE7" w:rsidRDefault="00175ADF">
            <w:pPr>
              <w:spacing w:line="240" w:lineRule="auto"/>
              <w:jc w:val="both"/>
              <w:rPr>
                <w:rFonts w:ascii="Times New Roman" w:eastAsia="Times New Roman" w:hAnsi="Times New Roman" w:cs="Times New Roman"/>
                <w:b/>
                <w:sz w:val="24"/>
                <w:szCs w:val="24"/>
              </w:rPr>
            </w:pPr>
          </w:p>
          <w:p w14:paraId="2C7C0BCC" w14:textId="77777777" w:rsidR="00175ADF" w:rsidRPr="009F0DE7" w:rsidRDefault="00D2214C">
            <w:pPr>
              <w:spacing w:line="240" w:lineRule="auto"/>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Theme Description</w:t>
            </w:r>
          </w:p>
        </w:tc>
      </w:tr>
      <w:tr w:rsidR="00175ADF" w:rsidRPr="009F0DE7" w14:paraId="40BD47D0" w14:textId="77777777">
        <w:tc>
          <w:tcPr>
            <w:tcW w:w="1635" w:type="dxa"/>
          </w:tcPr>
          <w:p w14:paraId="1D5947B2" w14:textId="77777777" w:rsidR="00175ADF" w:rsidRPr="009F0DE7" w:rsidRDefault="00D2214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Places and Regions</w:t>
            </w:r>
          </w:p>
        </w:tc>
        <w:tc>
          <w:tcPr>
            <w:tcW w:w="7920" w:type="dxa"/>
          </w:tcPr>
          <w:p w14:paraId="05203C7D" w14:textId="77777777" w:rsidR="00175ADF" w:rsidRPr="009F0DE7" w:rsidRDefault="00D2214C">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sz w:val="24"/>
                <w:szCs w:val="24"/>
              </w:rPr>
              <w:t xml:space="preserve">The </w:t>
            </w:r>
            <w:r w:rsidRPr="009F0DE7">
              <w:rPr>
                <w:rFonts w:ascii="Times New Roman" w:eastAsia="Times New Roman" w:hAnsi="Times New Roman" w:cs="Times New Roman"/>
                <w:sz w:val="24"/>
                <w:szCs w:val="24"/>
                <w:highlight w:val="white"/>
              </w:rPr>
              <w:t>PR theme encourages the study of the experiences of humans organized into geographic regions. Regions describe places that are characterized by similar physical and human conditions. This theme most closely aligns with Indicator 1 within each Standard.</w:t>
            </w:r>
          </w:p>
        </w:tc>
      </w:tr>
      <w:tr w:rsidR="00175ADF" w:rsidRPr="009F0DE7" w14:paraId="15E734F3" w14:textId="77777777">
        <w:tc>
          <w:tcPr>
            <w:tcW w:w="1635" w:type="dxa"/>
          </w:tcPr>
          <w:p w14:paraId="3878C1D4" w14:textId="77777777" w:rsidR="00175ADF" w:rsidRPr="009F0DE7" w:rsidRDefault="00D2214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Environment and Resources</w:t>
            </w:r>
          </w:p>
        </w:tc>
        <w:tc>
          <w:tcPr>
            <w:tcW w:w="7920" w:type="dxa"/>
          </w:tcPr>
          <w:p w14:paraId="0BB0BA49" w14:textId="4EA474AA" w:rsidR="00175ADF" w:rsidRPr="009F0DE7" w:rsidRDefault="00D2214C">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sz w:val="24"/>
                <w:szCs w:val="24"/>
              </w:rPr>
              <w:t xml:space="preserve">The </w:t>
            </w:r>
            <w:r w:rsidRPr="009F0DE7">
              <w:rPr>
                <w:rFonts w:ascii="Times New Roman" w:eastAsia="Times New Roman" w:hAnsi="Times New Roman" w:cs="Times New Roman"/>
                <w:sz w:val="24"/>
                <w:szCs w:val="24"/>
                <w:highlight w:val="white"/>
              </w:rPr>
              <w:t xml:space="preserve">ER theme encourages the study of Earth’s physical systems (climate, landforms, </w:t>
            </w:r>
            <w:proofErr w:type="gramStart"/>
            <w:r w:rsidRPr="009F0DE7">
              <w:rPr>
                <w:rFonts w:ascii="Times New Roman" w:eastAsia="Times New Roman" w:hAnsi="Times New Roman" w:cs="Times New Roman"/>
                <w:sz w:val="24"/>
                <w:szCs w:val="24"/>
                <w:highlight w:val="white"/>
              </w:rPr>
              <w:t>vegetation</w:t>
            </w:r>
            <w:proofErr w:type="gramEnd"/>
            <w:r w:rsidRPr="009F0DE7">
              <w:rPr>
                <w:rFonts w:ascii="Times New Roman" w:eastAsia="Times New Roman" w:hAnsi="Times New Roman" w:cs="Times New Roman"/>
                <w:sz w:val="24"/>
                <w:szCs w:val="24"/>
                <w:highlight w:val="white"/>
              </w:rPr>
              <w:t>) and how human activities modify the environment, bringing both benefits and costs. The distribution of natural resources varies spatially and temporally, resulting in different political and economic relationships. This theme most closely aligns with Indicator 2 within each Standard.</w:t>
            </w:r>
          </w:p>
        </w:tc>
      </w:tr>
      <w:tr w:rsidR="00175ADF" w:rsidRPr="009F0DE7" w14:paraId="2CE11EBE" w14:textId="77777777">
        <w:tc>
          <w:tcPr>
            <w:tcW w:w="1635" w:type="dxa"/>
          </w:tcPr>
          <w:p w14:paraId="61E70B1E" w14:textId="77777777" w:rsidR="00175ADF" w:rsidRPr="009F0DE7" w:rsidRDefault="00D2214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Human Systems</w:t>
            </w:r>
          </w:p>
        </w:tc>
        <w:tc>
          <w:tcPr>
            <w:tcW w:w="7920" w:type="dxa"/>
          </w:tcPr>
          <w:p w14:paraId="77A26A9E" w14:textId="77777777" w:rsidR="00175ADF" w:rsidRPr="009F0DE7" w:rsidRDefault="00D2214C">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sz w:val="24"/>
                <w:szCs w:val="24"/>
              </w:rPr>
              <w:t xml:space="preserve">The </w:t>
            </w:r>
            <w:r w:rsidRPr="009F0DE7">
              <w:rPr>
                <w:rFonts w:ascii="Times New Roman" w:eastAsia="Times New Roman" w:hAnsi="Times New Roman" w:cs="Times New Roman"/>
                <w:sz w:val="24"/>
                <w:szCs w:val="24"/>
                <w:highlight w:val="white"/>
              </w:rPr>
              <w:t>HS theme encourages the study of various human activities and characteristics across Earth’s surface. The spatial distribution and movement of populations and the resultant changes form the basis of understanding. Cultural characteristics, economic systems, political systems, and settlement patterns are further examples of how human landscapes vary spatially. This theme most closely aligns with Indicators 3, 4, and 5 within each Standard.</w:t>
            </w:r>
          </w:p>
        </w:tc>
      </w:tr>
      <w:tr w:rsidR="00175ADF" w:rsidRPr="009F0DE7" w14:paraId="0E2BCFC5" w14:textId="77777777">
        <w:tc>
          <w:tcPr>
            <w:tcW w:w="1635" w:type="dxa"/>
          </w:tcPr>
          <w:p w14:paraId="536535DD" w14:textId="77777777" w:rsidR="00175ADF" w:rsidRPr="009F0DE7" w:rsidRDefault="00D2214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Applied Geography</w:t>
            </w:r>
          </w:p>
        </w:tc>
        <w:tc>
          <w:tcPr>
            <w:tcW w:w="7920" w:type="dxa"/>
          </w:tcPr>
          <w:p w14:paraId="6CD04D21" w14:textId="77777777" w:rsidR="00175ADF" w:rsidRPr="009F0DE7" w:rsidRDefault="00D2214C">
            <w:pPr>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sz w:val="24"/>
                <w:szCs w:val="24"/>
              </w:rPr>
              <w:t xml:space="preserve">The </w:t>
            </w:r>
            <w:r w:rsidRPr="009F0DE7">
              <w:rPr>
                <w:rFonts w:ascii="Times New Roman" w:eastAsia="Times New Roman" w:hAnsi="Times New Roman" w:cs="Times New Roman"/>
                <w:sz w:val="24"/>
                <w:szCs w:val="24"/>
                <w:highlight w:val="white"/>
              </w:rPr>
              <w:t>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This theme most closely aligns with Indicator 6 within each Standard.</w:t>
            </w:r>
          </w:p>
        </w:tc>
      </w:tr>
    </w:tbl>
    <w:p w14:paraId="41CE77E2" w14:textId="77777777" w:rsidR="00175ADF" w:rsidRPr="009F0DE7" w:rsidRDefault="00175ADF">
      <w:pPr>
        <w:spacing w:line="240" w:lineRule="auto"/>
        <w:jc w:val="both"/>
        <w:rPr>
          <w:rFonts w:ascii="Times New Roman" w:eastAsia="Times New Roman" w:hAnsi="Times New Roman" w:cs="Times New Roman"/>
          <w:sz w:val="24"/>
          <w:szCs w:val="24"/>
        </w:rPr>
      </w:pPr>
    </w:p>
    <w:p w14:paraId="28D9DF3C" w14:textId="77777777" w:rsidR="00175ADF" w:rsidRPr="009F0DE7" w:rsidRDefault="00D2214C">
      <w:pPr>
        <w:spacing w:line="240" w:lineRule="auto"/>
        <w:jc w:val="both"/>
        <w:rPr>
          <w:rFonts w:ascii="Times New Roman" w:eastAsia="Times New Roman" w:hAnsi="Times New Roman" w:cs="Times New Roman"/>
          <w:sz w:val="24"/>
          <w:szCs w:val="24"/>
        </w:rPr>
      </w:pPr>
      <w:r w:rsidRPr="009F0DE7">
        <w:br w:type="page"/>
      </w:r>
    </w:p>
    <w:p w14:paraId="4EAE5D34" w14:textId="27CF230F" w:rsidR="00566980" w:rsidRDefault="00566980" w:rsidP="00566980">
      <w:pPr>
        <w:spacing w:line="240" w:lineRule="auto"/>
        <w:jc w:val="center"/>
        <w:rPr>
          <w:rFonts w:ascii="Times New Roman" w:eastAsia="Times New Roman" w:hAnsi="Times New Roman" w:cs="Times New Roman"/>
          <w:b/>
          <w:sz w:val="28"/>
          <w:szCs w:val="28"/>
        </w:rPr>
      </w:pPr>
      <w:r w:rsidRPr="00566980">
        <w:rPr>
          <w:rFonts w:ascii="Times New Roman" w:eastAsia="Times New Roman" w:hAnsi="Times New Roman" w:cs="Times New Roman"/>
          <w:b/>
          <w:sz w:val="28"/>
          <w:szCs w:val="28"/>
        </w:rPr>
        <w:lastRenderedPageBreak/>
        <w:t>AFRICA</w:t>
      </w:r>
    </w:p>
    <w:p w14:paraId="5080C799" w14:textId="77777777" w:rsidR="00566980" w:rsidRPr="00566980" w:rsidRDefault="00566980" w:rsidP="00566980">
      <w:pPr>
        <w:spacing w:line="240" w:lineRule="auto"/>
        <w:jc w:val="center"/>
        <w:rPr>
          <w:rFonts w:ascii="Times New Roman" w:eastAsia="Times New Roman" w:hAnsi="Times New Roman" w:cs="Times New Roman"/>
          <w:b/>
          <w:sz w:val="28"/>
          <w:szCs w:val="28"/>
        </w:rPr>
      </w:pPr>
    </w:p>
    <w:p w14:paraId="4955DB3C" w14:textId="15112B14" w:rsidR="00175ADF" w:rsidRPr="009F0DE7" w:rsidRDefault="00D2214C" w:rsidP="001813F1">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7DC86FD9" w14:textId="77777777" w:rsidR="00175ADF" w:rsidRPr="009F0DE7" w:rsidRDefault="00175ADF" w:rsidP="001813F1">
      <w:pPr>
        <w:spacing w:line="240" w:lineRule="auto"/>
        <w:rPr>
          <w:rFonts w:ascii="Times New Roman" w:eastAsia="Times New Roman" w:hAnsi="Times New Roman" w:cs="Times New Roman"/>
          <w:sz w:val="24"/>
          <w:szCs w:val="24"/>
        </w:rPr>
      </w:pPr>
    </w:p>
    <w:p w14:paraId="0D77DCFC" w14:textId="77777777" w:rsidR="00175ADF" w:rsidRPr="009F0DE7" w:rsidRDefault="00D2214C" w:rsidP="001813F1">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4A655A7B" w14:textId="77777777" w:rsidR="00175ADF" w:rsidRPr="009F0DE7" w:rsidRDefault="00D2214C" w:rsidP="001813F1">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is a geographically diverse continent with a variety of physical features and social structures. The physical and cultural regional conditions create unique African landscapes, an understanding of which lays the foundation for learning about the continent’s connection to the other peoples and places on Earth.</w:t>
      </w:r>
    </w:p>
    <w:p w14:paraId="2D4CFD99" w14:textId="77777777" w:rsidR="00175ADF" w:rsidRPr="009F0DE7" w:rsidRDefault="00175ADF">
      <w:pPr>
        <w:spacing w:line="240" w:lineRule="auto"/>
        <w:jc w:val="both"/>
        <w:rPr>
          <w:rFonts w:ascii="Times New Roman" w:eastAsia="Times New Roman" w:hAnsi="Times New Roman" w:cs="Times New Roman"/>
          <w:sz w:val="24"/>
          <w:szCs w:val="24"/>
        </w:rPr>
      </w:pPr>
    </w:p>
    <w:p w14:paraId="7DA9930C" w14:textId="5E754B1F" w:rsidR="00175ADF" w:rsidRPr="009F0DE7" w:rsidRDefault="00D2214C">
      <w:pPr>
        <w:spacing w:line="240" w:lineRule="auto"/>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Expository Narrative:</w:t>
      </w:r>
    </w:p>
    <w:p w14:paraId="6D7B2399" w14:textId="12EDB7BD" w:rsidR="00175ADF" w:rsidRPr="009F0DE7" w:rsidRDefault="00D2214C" w:rsidP="001813F1">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standard was developed to encourage inquiry into the variety of physical and human conditions present on the continent of Africa. Educators are encouraged to consider teaching strategies that connect this content to that in other standards</w:t>
      </w:r>
      <w:r w:rsidR="00BE23E4" w:rsidRPr="009F0DE7">
        <w:rPr>
          <w:rFonts w:ascii="Times New Roman" w:eastAsia="Times New Roman" w:hAnsi="Times New Roman" w:cs="Times New Roman"/>
          <w:sz w:val="24"/>
          <w:szCs w:val="24"/>
        </w:rPr>
        <w:t xml:space="preserve">. </w:t>
      </w:r>
      <w:r w:rsidR="003411EE">
        <w:rPr>
          <w:rFonts w:ascii="Times New Roman" w:eastAsia="Times New Roman" w:hAnsi="Times New Roman" w:cs="Times New Roman"/>
          <w:sz w:val="24"/>
          <w:szCs w:val="24"/>
        </w:rPr>
        <w:t>Indicators are not to be taught in isolation, and labelling and coloring maps does not suffice for the skill of mapping.</w:t>
      </w:r>
    </w:p>
    <w:p w14:paraId="39DAD4AF" w14:textId="77777777" w:rsidR="0045202D" w:rsidRPr="009F0DE7" w:rsidRDefault="0045202D" w:rsidP="0045202D">
      <w:pPr>
        <w:spacing w:line="240" w:lineRule="auto"/>
        <w:rPr>
          <w:rFonts w:ascii="Times New Roman" w:eastAsia="Times New Roman" w:hAnsi="Times New Roman" w:cs="Times New Roman"/>
          <w:sz w:val="24"/>
          <w:szCs w:val="24"/>
        </w:rPr>
      </w:pPr>
    </w:p>
    <w:p w14:paraId="51A80A2F" w14:textId="77777777" w:rsidR="0045202D" w:rsidRPr="009F0DE7"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Condition refers to a characteristic or feature in a given location. These conditions may be physical features like mountains or rivers, or human constructs like countries or cities. Places become meaningful when we understand the features of a region and the processes that create those conditions. Identifying places and their conditions is an introductory step towards making connections between those places and others as well as the conditions in other parts of the world. History shows the importance of the relative location of the Nile River adjacent to the Mediterranean Sea as facilitating interaction among Ancient Egypt and Greece. Visitors to Mount Kilimanjaro place Tanzania within the contemporary global tourism industry, affecting local social, political, and economic concerns. Some of the world’s deepest gold mines keep Johannesburg connected to wider economic markets.</w:t>
      </w:r>
    </w:p>
    <w:p w14:paraId="738FEA4F" w14:textId="52C45970" w:rsidR="0045202D" w:rsidRPr="009F0DE7"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3640F0ED" w14:textId="77777777" w:rsidR="005D463C"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Region refers to an area with similar conditions or internal connections that tie it together. These conditions may be physical such as the amount of precipitation and range of temperature creating a humid subtropical region, the presence of a particular species of plant creating a grassland, or the presence of particular resources </w:t>
      </w:r>
      <w:r w:rsidR="003411EE">
        <w:rPr>
          <w:rFonts w:ascii="Times New Roman" w:eastAsia="Times New Roman" w:hAnsi="Times New Roman" w:cs="Times New Roman"/>
          <w:sz w:val="24"/>
          <w:szCs w:val="24"/>
        </w:rPr>
        <w:t xml:space="preserve">like </w:t>
      </w:r>
      <w:r w:rsidRPr="009F0DE7">
        <w:rPr>
          <w:rFonts w:ascii="Times New Roman" w:eastAsia="Times New Roman" w:hAnsi="Times New Roman" w:cs="Times New Roman"/>
          <w:sz w:val="24"/>
          <w:szCs w:val="24"/>
        </w:rPr>
        <w:t>diamonds</w:t>
      </w:r>
      <w:r w:rsidR="003411EE">
        <w:rPr>
          <w:rFonts w:ascii="Times New Roman" w:eastAsia="Times New Roman" w:hAnsi="Times New Roman" w:cs="Times New Roman"/>
          <w:sz w:val="24"/>
          <w:szCs w:val="24"/>
        </w:rPr>
        <w:t xml:space="preserve"> that can impact the local economy</w:t>
      </w:r>
      <w:r w:rsidRPr="009F0DE7">
        <w:rPr>
          <w:rFonts w:ascii="Times New Roman" w:eastAsia="Times New Roman" w:hAnsi="Times New Roman" w:cs="Times New Roman"/>
          <w:sz w:val="24"/>
          <w:szCs w:val="24"/>
        </w:rPr>
        <w:t>. Regions spatially simplify the complexity of Earth. Identifying regions and their specific qualities allows us to compare and contrast them with other areas across the globe. Regions can overlap, stand-alone, or nest within each other. For example, African regions with high precipitation and warm temperatures also have a higher incidence of malaria, highlighting a spatial association between physical conditions and human outcomes.</w:t>
      </w:r>
    </w:p>
    <w:p w14:paraId="5B53BCA4" w14:textId="405FCCCF" w:rsidR="0045202D" w:rsidRPr="009F0DE7" w:rsidRDefault="005D463C"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07F4BD1D" w14:textId="77777777" w:rsidR="0045202D" w:rsidRPr="009F0DE7" w:rsidRDefault="0045202D" w:rsidP="0045202D">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All Earth phenomena have a spread or distribution. This distribution may be concentrated, dispersed, or even form a pattern. One pattern is the concentration of large mammals in the African savanna and regions of seasonal water availability. A second pattern is the presence of deserts like the Sahara or Kalahari, under broad regions of high atmospheric pressure. A third and historical pattern is the pattern and relative location of salt deposits to Western African kingdoms. Nigeria’s recent production of petroleum, and central Africa’s additional mining of minerals such as cobalt and uranium that are important to the production of technology, </w:t>
      </w:r>
      <w:r w:rsidRPr="009F0DE7">
        <w:rPr>
          <w:rFonts w:ascii="Times New Roman" w:eastAsia="Times New Roman" w:hAnsi="Times New Roman" w:cs="Times New Roman"/>
          <w:sz w:val="24"/>
          <w:szCs w:val="24"/>
        </w:rPr>
        <w:lastRenderedPageBreak/>
        <w:t>highlights how large cities such as Lagos develop around natural resource regions. Resource exploration also contributes to greater economic ties with other world regions. Those ties can be marked by conflict, cooperation, or a mix of both.</w:t>
      </w:r>
    </w:p>
    <w:p w14:paraId="33A0919E" w14:textId="77777777" w:rsidR="001C21C7" w:rsidRDefault="001C21C7" w:rsidP="00566980">
      <w:pPr>
        <w:rPr>
          <w:rFonts w:ascii="Times New Roman" w:eastAsia="Times New Roman" w:hAnsi="Times New Roman" w:cs="Times New Roman"/>
          <w:b/>
          <w:sz w:val="24"/>
          <w:szCs w:val="24"/>
        </w:rPr>
      </w:pPr>
    </w:p>
    <w:p w14:paraId="63B5600D" w14:textId="7B2ACA51" w:rsidR="0045202D" w:rsidRPr="009F0DE7" w:rsidRDefault="0045202D" w:rsidP="00566980">
      <w:pPr>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As noted, all Earth phenomena have a distribution. This distribution may be concentrated, dispersed, or even form a pattern. This is especially true for people. They are concentrated in cities, dispersed in rural areas, and form patterns such as being located along water bodies like rivers or oceans, or in low elevations. Population centers such as Cairo, Lagos, or Kinshasa demonstrate the pull of natural resources, job opportunities, and the need to concentrate law-making and government functions. The level of infrastructure necessary will vary accordingly. </w:t>
      </w:r>
    </w:p>
    <w:p w14:paraId="4032CC42" w14:textId="77777777" w:rsidR="0045202D" w:rsidRPr="009F0DE7" w:rsidRDefault="0045202D" w:rsidP="0045202D">
      <w:pPr>
        <w:spacing w:line="240" w:lineRule="auto"/>
        <w:rPr>
          <w:rFonts w:ascii="Times New Roman" w:eastAsia="Times New Roman" w:hAnsi="Times New Roman" w:cs="Times New Roman"/>
          <w:sz w:val="24"/>
          <w:szCs w:val="24"/>
        </w:rPr>
      </w:pPr>
    </w:p>
    <w:p w14:paraId="67D674C9" w14:textId="77777777" w:rsidR="005D463C"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Human population concentrations are more than just the number of people in a place - they have demographic characteristics that also vary spatially</w:t>
      </w:r>
      <w:r w:rsidR="00373070" w:rsidRPr="009F0DE7">
        <w:rPr>
          <w:rFonts w:ascii="Times New Roman" w:eastAsia="Times New Roman" w:hAnsi="Times New Roman" w:cs="Times New Roman"/>
          <w:sz w:val="24"/>
          <w:szCs w:val="24"/>
        </w:rPr>
        <w:t>, or</w:t>
      </w:r>
      <w:r w:rsidRPr="009F0DE7">
        <w:rPr>
          <w:rFonts w:ascii="Times New Roman" w:eastAsia="Times New Roman" w:hAnsi="Times New Roman" w:cs="Times New Roman"/>
          <w:sz w:val="24"/>
          <w:szCs w:val="24"/>
        </w:rPr>
        <w:t xml:space="preserve"> chan</w:t>
      </w:r>
      <w:r w:rsidR="00373070" w:rsidRPr="009F0DE7">
        <w:rPr>
          <w:rFonts w:ascii="Times New Roman" w:eastAsia="Times New Roman" w:hAnsi="Times New Roman" w:cs="Times New Roman"/>
          <w:sz w:val="24"/>
          <w:szCs w:val="24"/>
        </w:rPr>
        <w:t>ge from place to place</w:t>
      </w:r>
      <w:r w:rsidRPr="009F0DE7">
        <w:rPr>
          <w:rFonts w:ascii="Times New Roman" w:eastAsia="Times New Roman" w:hAnsi="Times New Roman" w:cs="Times New Roman"/>
          <w:sz w:val="24"/>
          <w:szCs w:val="24"/>
        </w:rPr>
        <w:t>. These include gender, ethnicity, and age. Population pyramids are used to explore this population variation for specific places. Nigeria has a median age lower than Algeria, and Tanzania has a higher percentage of females than Egypt. Tools like the Demographic Transition Model are used to understand the effects of birth and death rates on a population’s size.</w:t>
      </w:r>
    </w:p>
    <w:p w14:paraId="6CCD51AF" w14:textId="4D91A792" w:rsidR="0045202D" w:rsidRPr="009F0DE7" w:rsidRDefault="005D463C"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1BC3A02F" w14:textId="57ED19B0" w:rsidR="0045202D" w:rsidRPr="009F0DE7" w:rsidRDefault="0045202D" w:rsidP="0045202D">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People also move. Migration is driven by economic, social, political, and environmental factors. It can be voluntary or forced. Pull factors such as job availability in</w:t>
      </w:r>
      <w:r w:rsidR="003411EE">
        <w:rPr>
          <w:rFonts w:ascii="Times New Roman" w:eastAsia="Times New Roman" w:hAnsi="Times New Roman" w:cs="Times New Roman"/>
          <w:sz w:val="24"/>
          <w:szCs w:val="24"/>
        </w:rPr>
        <w:t xml:space="preserve"> Angola’s capital, </w:t>
      </w:r>
      <w:r w:rsidRPr="009F0DE7">
        <w:rPr>
          <w:rFonts w:ascii="Times New Roman" w:eastAsia="Times New Roman" w:hAnsi="Times New Roman" w:cs="Times New Roman"/>
          <w:sz w:val="24"/>
          <w:szCs w:val="24"/>
        </w:rPr>
        <w:t>Luanda or nearness to family in Kenya can draw migrants and push factors such as warfare in Rwanda or a flood on the Niger River can force out-migration. Migration is a key part of how ideas, diseases, and culture traits spread. This process, known as relocation diffusion, explains the movement of cultural traits such as language, religion, government, and economic models as people make homes in new places.</w:t>
      </w:r>
    </w:p>
    <w:p w14:paraId="25666CED" w14:textId="77777777" w:rsidR="00373070" w:rsidRPr="009F0DE7" w:rsidRDefault="00373070" w:rsidP="0045202D">
      <w:pPr>
        <w:spacing w:line="240" w:lineRule="auto"/>
        <w:rPr>
          <w:rFonts w:ascii="Times New Roman" w:eastAsia="Times New Roman" w:hAnsi="Times New Roman" w:cs="Times New Roman"/>
          <w:sz w:val="24"/>
          <w:szCs w:val="24"/>
        </w:rPr>
      </w:pPr>
    </w:p>
    <w:p w14:paraId="515ACD89" w14:textId="16DC750E" w:rsidR="0045202D" w:rsidRPr="009F0DE7"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contains many differing culture groups. Hutu, Zulu, Yoruba, Oromo, Berber - these are just a few of the approximately 3,000 ethnic groups populating Africa. Each of these gro</w:t>
      </w:r>
      <w:r w:rsidR="00373070" w:rsidRPr="009F0DE7">
        <w:rPr>
          <w:rFonts w:ascii="Times New Roman" w:eastAsia="Times New Roman" w:hAnsi="Times New Roman" w:cs="Times New Roman"/>
          <w:sz w:val="24"/>
          <w:szCs w:val="24"/>
        </w:rPr>
        <w:t xml:space="preserve">ups has a way of life </w:t>
      </w:r>
      <w:r w:rsidRPr="009F0DE7">
        <w:rPr>
          <w:rFonts w:ascii="Times New Roman" w:eastAsia="Times New Roman" w:hAnsi="Times New Roman" w:cs="Times New Roman"/>
          <w:sz w:val="24"/>
          <w:szCs w:val="24"/>
        </w:rPr>
        <w:t xml:space="preserve">that often results in landscapes and regions with distinctive features. </w:t>
      </w:r>
      <w:r w:rsidR="00373070" w:rsidRPr="009F0DE7">
        <w:rPr>
          <w:rFonts w:ascii="Times New Roman" w:eastAsia="Times New Roman" w:hAnsi="Times New Roman" w:cs="Times New Roman"/>
          <w:sz w:val="24"/>
          <w:szCs w:val="24"/>
        </w:rPr>
        <w:t>Culture</w:t>
      </w:r>
      <w:r w:rsidRPr="009F0DE7">
        <w:rPr>
          <w:rFonts w:ascii="Times New Roman" w:eastAsia="Times New Roman" w:hAnsi="Times New Roman" w:cs="Times New Roman"/>
          <w:sz w:val="24"/>
          <w:szCs w:val="24"/>
        </w:rPr>
        <w:t xml:space="preserve"> consists of many intricate and dynamic elements that include, but are not limited to, religion, language, ethnicity, and gender roles. However, in an increasingly interconnected world, culture is constantly changing due to local and global interactions. </w:t>
      </w:r>
    </w:p>
    <w:p w14:paraId="238BCFF9" w14:textId="77777777" w:rsidR="0045202D" w:rsidRPr="009F0DE7" w:rsidRDefault="0045202D" w:rsidP="0045202D">
      <w:pPr>
        <w:spacing w:line="240" w:lineRule="auto"/>
        <w:rPr>
          <w:rFonts w:ascii="Times New Roman" w:eastAsia="Times New Roman" w:hAnsi="Times New Roman" w:cs="Times New Roman"/>
          <w:sz w:val="24"/>
          <w:szCs w:val="24"/>
        </w:rPr>
      </w:pPr>
    </w:p>
    <w:p w14:paraId="15026CD3" w14:textId="77777777" w:rsidR="005D463C"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Religion, language, and gender roles are important culture traits. Regarding religion, historical examples include the spread of Islam via the trade routes of Northern and Western Africa through the semi-arid Sahel region and the Sahara Desert. Similarly, universities in Western African kingdoms drew Islamic scholars. Christianity was spread throughout Africa due to its nearby West Asian origin, European imperialism, and Western missionaries. Indigenous religions continue to thrive as well. Africa is home to thousands of indigenous languages, however, non-indigenous languages like Swahili, Arabic, French, and English have the largest number of speakers today. Many Africans are multilingual, fluent in several indigenous and non-indigenous languages. Language distribution is determined by original culture hearths, migration such as that associated with former European imperialism, and physical barriers such as mountains that limit language spread. Gender roles also vary among ethnic groups with women </w:t>
      </w:r>
      <w:r w:rsidRPr="009F0DE7">
        <w:rPr>
          <w:rFonts w:ascii="Times New Roman" w:eastAsia="Times New Roman" w:hAnsi="Times New Roman" w:cs="Times New Roman"/>
          <w:sz w:val="24"/>
          <w:szCs w:val="24"/>
        </w:rPr>
        <w:lastRenderedPageBreak/>
        <w:t>and men at times performing certain economic, political, or social tasks unique to their location and history. These traditions continue to change with greater contact with people from other world regions.</w:t>
      </w:r>
    </w:p>
    <w:p w14:paraId="047BC185" w14:textId="71BA5958" w:rsidR="003720D8" w:rsidRPr="009F0DE7" w:rsidRDefault="005D463C"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74F1E3DA" w14:textId="27370306" w:rsidR="0045202D" w:rsidRPr="009F0DE7" w:rsidRDefault="0045202D" w:rsidP="0045202D">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The Arts - literature, music, theater, and dance - are other important aspects of culture that express people’s relationships with place. Popular culture and folk culture reflect many of these cultural traits and demonstrate the process of diffusion - hierarchical, contagious, and relocation.</w:t>
      </w:r>
    </w:p>
    <w:p w14:paraId="7EBF15CE" w14:textId="77777777" w:rsidR="0045202D" w:rsidRPr="009F0DE7" w:rsidRDefault="0045202D" w:rsidP="0045202D">
      <w:pPr>
        <w:spacing w:line="240" w:lineRule="auto"/>
        <w:rPr>
          <w:rFonts w:ascii="Times New Roman" w:eastAsia="Times New Roman" w:hAnsi="Times New Roman" w:cs="Times New Roman"/>
          <w:sz w:val="24"/>
          <w:szCs w:val="24"/>
        </w:rPr>
      </w:pPr>
    </w:p>
    <w:p w14:paraId="40333F46" w14:textId="1CBB8AB2" w:rsidR="0045202D" w:rsidRPr="009F0DE7"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African places vary in terms of both cooperation and conflict within and among countries. Control over territory can vary by a country’s land size, population size, and even shape. Current country borders in much of Africa reflect the legacy of European intervention in the continent. Others, like that of Namibia, signal access to a resource like the Zambezi River. Identifying the processes behind current political borders via maps is an introductory step towards making connections between African places as well as other world locations. </w:t>
      </w:r>
    </w:p>
    <w:p w14:paraId="090F3F4B" w14:textId="77777777" w:rsidR="0045202D" w:rsidRPr="009F0DE7" w:rsidRDefault="0045202D" w:rsidP="0045202D">
      <w:pPr>
        <w:spacing w:line="240" w:lineRule="auto"/>
        <w:rPr>
          <w:rFonts w:ascii="Times New Roman" w:eastAsia="Times New Roman" w:hAnsi="Times New Roman" w:cs="Times New Roman"/>
          <w:sz w:val="24"/>
          <w:szCs w:val="24"/>
        </w:rPr>
      </w:pPr>
    </w:p>
    <w:p w14:paraId="28FBD213" w14:textId="71C7F283" w:rsidR="0045202D" w:rsidRPr="009F0DE7"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African independence movements gained steam post-World War II</w:t>
      </w:r>
      <w:r w:rsidR="003411EE">
        <w:rPr>
          <w:rFonts w:ascii="Times New Roman" w:eastAsia="Times New Roman" w:hAnsi="Times New Roman" w:cs="Times New Roman"/>
          <w:sz w:val="24"/>
          <w:szCs w:val="24"/>
        </w:rPr>
        <w:t xml:space="preserve">. These created collaboration, or Pan-Africanism among different African groups fighting for independence from European colonial control. This was also a time of fomenting </w:t>
      </w:r>
      <w:r w:rsidRPr="009F0DE7">
        <w:rPr>
          <w:rFonts w:ascii="Times New Roman" w:eastAsia="Times New Roman" w:hAnsi="Times New Roman" w:cs="Times New Roman"/>
          <w:sz w:val="24"/>
          <w:szCs w:val="24"/>
        </w:rPr>
        <w:t>conflict between ethnic groups either separated from or combined into countries not of their own choosing, yet gaining independence created new opportunities not completely divorced from the lasting influence of European colonialism and imperialism.</w:t>
      </w:r>
      <w:r w:rsidR="003411EE">
        <w:rPr>
          <w:rFonts w:ascii="Times New Roman" w:eastAsia="Times New Roman" w:hAnsi="Times New Roman" w:cs="Times New Roman"/>
          <w:sz w:val="24"/>
          <w:szCs w:val="24"/>
        </w:rPr>
        <w:t xml:space="preserve"> Some contemporary conflict is based around these ethnic differences, as well as stark income inequality and different political visions. </w:t>
      </w:r>
      <w:r w:rsidRPr="009F0DE7">
        <w:rPr>
          <w:rFonts w:ascii="Times New Roman" w:eastAsia="Times New Roman" w:hAnsi="Times New Roman" w:cs="Times New Roman"/>
          <w:sz w:val="24"/>
          <w:szCs w:val="24"/>
        </w:rPr>
        <w:t>New economic relationships with other world regions, such as Chinese-funded energy projects across the continent, are reshaping African ties to Europe and the Americas. Greater attention to Pan-African concerns</w:t>
      </w:r>
      <w:r w:rsidR="00373070" w:rsidRPr="009F0DE7">
        <w:rPr>
          <w:rFonts w:ascii="Times New Roman" w:eastAsia="Times New Roman" w:hAnsi="Times New Roman" w:cs="Times New Roman"/>
          <w:sz w:val="24"/>
          <w:szCs w:val="24"/>
        </w:rPr>
        <w:t xml:space="preserve"> (e.g.</w:t>
      </w:r>
      <w:r w:rsidRPr="009F0DE7">
        <w:rPr>
          <w:rFonts w:ascii="Times New Roman" w:eastAsia="Times New Roman" w:hAnsi="Times New Roman" w:cs="Times New Roman"/>
          <w:sz w:val="24"/>
          <w:szCs w:val="24"/>
        </w:rPr>
        <w:t xml:space="preserve"> economic and political sovereignty, religious extremism) are creating intra-continental alliances that continue to remake the continent in the present day.</w:t>
      </w:r>
    </w:p>
    <w:p w14:paraId="791C21BC" w14:textId="77777777" w:rsidR="00373070" w:rsidRPr="009F0DE7" w:rsidRDefault="00373070" w:rsidP="0045202D">
      <w:pPr>
        <w:spacing w:line="240" w:lineRule="auto"/>
        <w:rPr>
          <w:rFonts w:ascii="Times New Roman" w:eastAsia="Times New Roman" w:hAnsi="Times New Roman" w:cs="Times New Roman"/>
          <w:sz w:val="24"/>
          <w:szCs w:val="24"/>
        </w:rPr>
      </w:pPr>
    </w:p>
    <w:p w14:paraId="456D01C1" w14:textId="0C24BDD9" w:rsidR="0045202D" w:rsidRPr="009F0DE7" w:rsidRDefault="0045202D" w:rsidP="0045202D">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As students gain more African content knowledge and develop geographic thinking skills, they s</w:t>
      </w:r>
      <w:r w:rsidR="00373070" w:rsidRPr="009F0DE7">
        <w:rPr>
          <w:rFonts w:ascii="Times New Roman" w:eastAsia="Times New Roman" w:hAnsi="Times New Roman" w:cs="Times New Roman"/>
          <w:sz w:val="24"/>
          <w:szCs w:val="24"/>
        </w:rPr>
        <w:t xml:space="preserve">hould be encouraged to explore </w:t>
      </w:r>
      <w:r w:rsidRPr="009F0DE7">
        <w:rPr>
          <w:rFonts w:ascii="Times New Roman" w:eastAsia="Times New Roman" w:hAnsi="Times New Roman" w:cs="Times New Roman"/>
          <w:sz w:val="24"/>
          <w:szCs w:val="24"/>
        </w:rPr>
        <w:t xml:space="preserve">a significant contemporary cultural, economic, or political issue facing Africa at the local or global scale. Geographical inquiry includes generating a geographic question, gathering appropriate sources of information, analyzing information via maps, texts, models, and other forms of representation, forming conclusions, and communicating findings. The question may be specific to Africa or may form a theme that extends the length of the course. For example, students may investigate international food aid programs in Ethiopia (a very specific, place-based project) or they could explore water shortages broadly and look at the same water issue over the entire course as it relates to each continent. </w:t>
      </w:r>
    </w:p>
    <w:p w14:paraId="6E6C3737" w14:textId="7893F29D" w:rsidR="00175ADF" w:rsidRPr="009F0DE7" w:rsidRDefault="00175ADF">
      <w:pPr>
        <w:spacing w:line="240" w:lineRule="auto"/>
        <w:jc w:val="both"/>
        <w:rPr>
          <w:rFonts w:ascii="Times New Roman" w:eastAsia="Times New Roman" w:hAnsi="Times New Roman" w:cs="Times New Roman"/>
          <w:sz w:val="24"/>
          <w:szCs w:val="24"/>
        </w:rPr>
      </w:pPr>
    </w:p>
    <w:p w14:paraId="6C542866" w14:textId="77777777" w:rsidR="0070541B" w:rsidRDefault="0070541B">
      <w:pPr>
        <w:rPr>
          <w:rFonts w:ascii="Times New Roman" w:hAnsi="Times New Roman" w:cs="Times New Roman"/>
          <w:b/>
          <w:sz w:val="24"/>
          <w:szCs w:val="24"/>
        </w:rPr>
      </w:pPr>
      <w:r>
        <w:rPr>
          <w:rFonts w:ascii="Times New Roman" w:hAnsi="Times New Roman" w:cs="Times New Roman"/>
          <w:b/>
          <w:sz w:val="24"/>
          <w:szCs w:val="24"/>
        </w:rPr>
        <w:br w:type="page"/>
      </w:r>
    </w:p>
    <w:p w14:paraId="7C26E36F" w14:textId="77777777" w:rsidR="0070541B" w:rsidRPr="009F0DE7" w:rsidRDefault="0070541B" w:rsidP="0070541B">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AFRICA</w:t>
      </w:r>
    </w:p>
    <w:p w14:paraId="2AB851CD" w14:textId="77777777" w:rsidR="0070541B" w:rsidRDefault="0070541B" w:rsidP="00D2214C">
      <w:pPr>
        <w:rPr>
          <w:rFonts w:ascii="Times New Roman" w:hAnsi="Times New Roman" w:cs="Times New Roman"/>
          <w:b/>
          <w:sz w:val="24"/>
          <w:szCs w:val="24"/>
        </w:rPr>
      </w:pPr>
      <w:bookmarkStart w:id="0" w:name="_GoBack"/>
      <w:bookmarkEnd w:id="0"/>
    </w:p>
    <w:p w14:paraId="7B6E3629" w14:textId="739EB5FB" w:rsidR="00D2214C" w:rsidRPr="009F0DE7" w:rsidRDefault="00D2214C" w:rsidP="00D2214C">
      <w:pPr>
        <w:rPr>
          <w:rFonts w:ascii="Times New Roman" w:hAnsi="Times New Roman" w:cs="Times New Roman"/>
          <w:sz w:val="24"/>
          <w:szCs w:val="24"/>
          <w:shd w:val="clear" w:color="auto" w:fill="FCE5CD"/>
        </w:rPr>
      </w:pPr>
      <w:r w:rsidRPr="009F0DE7">
        <w:rPr>
          <w:rFonts w:ascii="Times New Roman" w:hAnsi="Times New Roman" w:cs="Times New Roman"/>
          <w:b/>
          <w:sz w:val="24"/>
          <w:szCs w:val="24"/>
        </w:rPr>
        <w:t xml:space="preserve">Possible Questions for Inquiry: </w:t>
      </w:r>
      <w:r w:rsidRPr="009F0DE7">
        <w:rPr>
          <w:rFonts w:ascii="Times New Roman" w:hAnsi="Times New Roman" w:cs="Times New Roman"/>
          <w:sz w:val="24"/>
          <w:szCs w:val="24"/>
        </w:rPr>
        <w:t>Educators have the flexibility and latitude to use these and other questions that could lead students to engage in inquiry-based learning around the content of Standard 1 and the themes of the course.</w:t>
      </w:r>
    </w:p>
    <w:p w14:paraId="36D43161" w14:textId="77777777" w:rsidR="00175ADF" w:rsidRPr="009F0DE7" w:rsidRDefault="00D2214C">
      <w:pPr>
        <w:numPr>
          <w:ilvl w:val="0"/>
          <w:numId w:val="6"/>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What physical and human features define Africa and where are they located?</w:t>
      </w:r>
    </w:p>
    <w:p w14:paraId="05771854" w14:textId="77777777" w:rsidR="00175ADF" w:rsidRPr="009F0DE7" w:rsidRDefault="00D2214C">
      <w:pPr>
        <w:numPr>
          <w:ilvl w:val="0"/>
          <w:numId w:val="6"/>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What climate, vegetation, and resource regions define Africa? </w:t>
      </w:r>
    </w:p>
    <w:p w14:paraId="44ED09EF" w14:textId="77777777" w:rsidR="00175ADF" w:rsidRPr="009F0DE7" w:rsidRDefault="00D2214C">
      <w:pPr>
        <w:numPr>
          <w:ilvl w:val="0"/>
          <w:numId w:val="6"/>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are human populations distributed across Africa?</w:t>
      </w:r>
    </w:p>
    <w:p w14:paraId="54A2F13C" w14:textId="77777777" w:rsidR="00175ADF" w:rsidRPr="009F0DE7" w:rsidRDefault="00D2214C">
      <w:pPr>
        <w:numPr>
          <w:ilvl w:val="0"/>
          <w:numId w:val="6"/>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What features comprise Africa’s culture regions?</w:t>
      </w:r>
    </w:p>
    <w:p w14:paraId="0A0D7BB8" w14:textId="77777777" w:rsidR="00175ADF" w:rsidRPr="009F0DE7" w:rsidRDefault="00D2214C">
      <w:pPr>
        <w:numPr>
          <w:ilvl w:val="0"/>
          <w:numId w:val="6"/>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are African places organized politically?</w:t>
      </w:r>
    </w:p>
    <w:p w14:paraId="0D39093D" w14:textId="7F465C37" w:rsidR="00175ADF" w:rsidRPr="009F0DE7" w:rsidRDefault="00D2214C" w:rsidP="003720D8">
      <w:pPr>
        <w:numPr>
          <w:ilvl w:val="0"/>
          <w:numId w:val="6"/>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How can geographic thinking lead to deeper knowledge about African opportunities and challenges? </w:t>
      </w:r>
    </w:p>
    <w:p w14:paraId="60242A6C" w14:textId="77777777" w:rsidR="00175ADF" w:rsidRPr="009F0DE7" w:rsidRDefault="00175ADF">
      <w:pPr>
        <w:spacing w:line="240" w:lineRule="auto"/>
        <w:rPr>
          <w:rFonts w:ascii="Times New Roman" w:eastAsia="Times New Roman" w:hAnsi="Times New Roman" w:cs="Times New Roman"/>
          <w:sz w:val="24"/>
          <w:szCs w:val="24"/>
        </w:rPr>
      </w:pPr>
    </w:p>
    <w:p w14:paraId="4782EFCE" w14:textId="77777777" w:rsidR="00566980" w:rsidRDefault="00566980">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55C253B8" w14:textId="3566E599" w:rsidR="00373070" w:rsidRPr="009F0DE7" w:rsidRDefault="00373070" w:rsidP="003411EE">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AFRICA</w:t>
      </w:r>
    </w:p>
    <w:p w14:paraId="337EC953" w14:textId="77777777" w:rsidR="00373070" w:rsidRPr="009F0DE7" w:rsidRDefault="00373070">
      <w:pPr>
        <w:spacing w:line="240" w:lineRule="auto"/>
        <w:jc w:val="both"/>
        <w:rPr>
          <w:rFonts w:ascii="Times New Roman" w:eastAsia="Times New Roman" w:hAnsi="Times New Roman" w:cs="Times New Roman"/>
          <w:b/>
          <w:sz w:val="24"/>
          <w:szCs w:val="24"/>
        </w:rPr>
      </w:pPr>
    </w:p>
    <w:p w14:paraId="667C5317" w14:textId="1B1298DB" w:rsidR="00175ADF" w:rsidRPr="009F0DE7" w:rsidRDefault="00D2214C">
      <w:p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4A8C7BBC" w14:textId="77777777" w:rsidR="00175ADF" w:rsidRPr="009F0DE7" w:rsidRDefault="00175ADF">
      <w:pPr>
        <w:spacing w:line="240" w:lineRule="auto"/>
        <w:jc w:val="both"/>
        <w:rPr>
          <w:rFonts w:ascii="Times New Roman" w:eastAsia="Times New Roman" w:hAnsi="Times New Roman" w:cs="Times New Roman"/>
          <w:sz w:val="24"/>
          <w:szCs w:val="24"/>
        </w:rPr>
      </w:pPr>
    </w:p>
    <w:p w14:paraId="0A73C819" w14:textId="77777777" w:rsidR="00175ADF" w:rsidRPr="009F0DE7" w:rsidRDefault="00D2214C">
      <w:p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16D010AC" w14:textId="77777777" w:rsidR="00175ADF" w:rsidRPr="009F0DE7" w:rsidRDefault="00D2214C">
      <w:p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is a geographically diverse continent with a variety of physical features and social structures. The physical and cultural regional conditions create unique African landscapes, an understanding of which lays the foundation for learning about the continent’s connection to the other peoples and places on Earth.</w:t>
      </w:r>
    </w:p>
    <w:p w14:paraId="471C42B1" w14:textId="77777777" w:rsidR="00175ADF" w:rsidRPr="009F0DE7" w:rsidRDefault="00175ADF">
      <w:pPr>
        <w:spacing w:line="240" w:lineRule="auto"/>
        <w:jc w:val="both"/>
        <w:rPr>
          <w:rFonts w:ascii="Times New Roman" w:eastAsia="Times New Roman" w:hAnsi="Times New Roman" w:cs="Times New Roman"/>
          <w:sz w:val="24"/>
          <w:szCs w:val="24"/>
        </w:rPr>
      </w:pPr>
    </w:p>
    <w:p w14:paraId="22376096" w14:textId="77777777" w:rsidR="00175ADF" w:rsidRPr="009F0DE7" w:rsidRDefault="00D2214C">
      <w:pP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b/>
          <w:sz w:val="24"/>
          <w:szCs w:val="24"/>
        </w:rPr>
        <w:t>7.1.1</w:t>
      </w:r>
      <w:proofErr w:type="gramStart"/>
      <w:r w:rsidRPr="009F0DE7">
        <w:rPr>
          <w:rFonts w:ascii="Times New Roman" w:eastAsia="Times New Roman" w:hAnsi="Times New Roman" w:cs="Times New Roman"/>
          <w:b/>
          <w:sz w:val="24"/>
          <w:szCs w:val="24"/>
        </w:rPr>
        <w:t>.PR</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Identify select African physical systems and human characteristics of places.</w:t>
      </w:r>
    </w:p>
    <w:p w14:paraId="3BE120F2" w14:textId="77777777" w:rsidR="005958B6" w:rsidRDefault="00D2214C">
      <w:p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primary physical and human characteristics of places within the African continent, such as landforms, water bodies, countries, and cities.</w:t>
      </w:r>
      <w:r w:rsidR="00416CD1">
        <w:rPr>
          <w:rFonts w:ascii="Times New Roman" w:eastAsia="Times New Roman" w:hAnsi="Times New Roman" w:cs="Times New Roman"/>
          <w:sz w:val="24"/>
          <w:szCs w:val="24"/>
        </w:rPr>
        <w:t xml:space="preserve"> </w:t>
      </w:r>
    </w:p>
    <w:p w14:paraId="608BB172" w14:textId="77777777" w:rsidR="005958B6" w:rsidRDefault="005958B6">
      <w:pPr>
        <w:spacing w:line="240" w:lineRule="auto"/>
        <w:jc w:val="both"/>
        <w:rPr>
          <w:rFonts w:ascii="Times New Roman" w:eastAsia="Times New Roman" w:hAnsi="Times New Roman" w:cs="Times New Roman"/>
          <w:sz w:val="24"/>
          <w:szCs w:val="24"/>
        </w:rPr>
      </w:pPr>
    </w:p>
    <w:p w14:paraId="41811DA1" w14:textId="36E805AC" w:rsidR="00175ADF" w:rsidRPr="009F0DE7" w:rsidRDefault="005958B6" w:rsidP="0056698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16CD1">
        <w:rPr>
          <w:rFonts w:ascii="Times New Roman" w:eastAsia="Times New Roman" w:hAnsi="Times New Roman" w:cs="Times New Roman"/>
          <w:sz w:val="24"/>
          <w:szCs w:val="24"/>
        </w:rPr>
        <w:t xml:space="preserve">Indicator 7.1.1.PR should not be taught in isolation. </w:t>
      </w:r>
      <w:r w:rsidR="00566980">
        <w:rPr>
          <w:rFonts w:ascii="Times New Roman" w:eastAsia="Times New Roman" w:hAnsi="Times New Roman" w:cs="Times New Roman"/>
          <w:sz w:val="24"/>
          <w:szCs w:val="24"/>
        </w:rPr>
        <w:t xml:space="preserve">If </w:t>
      </w:r>
      <w:r w:rsidR="00354CEF">
        <w:rPr>
          <w:rFonts w:ascii="Times New Roman" w:eastAsia="Times New Roman" w:hAnsi="Times New Roman" w:cs="Times New Roman"/>
          <w:sz w:val="24"/>
          <w:szCs w:val="24"/>
        </w:rPr>
        <w:t>teaching this course regionally, t</w:t>
      </w:r>
      <w:r w:rsidR="00416CD1">
        <w:rPr>
          <w:rFonts w:ascii="Times New Roman" w:eastAsia="Times New Roman" w:hAnsi="Times New Roman" w:cs="Times New Roman"/>
          <w:sz w:val="24"/>
          <w:szCs w:val="24"/>
        </w:rPr>
        <w:t xml:space="preserve">he physical systems and human characteristics of places </w:t>
      </w:r>
      <w:r w:rsidR="001972F9">
        <w:rPr>
          <w:rFonts w:ascii="Times New Roman" w:eastAsia="Times New Roman" w:hAnsi="Times New Roman" w:cs="Times New Roman"/>
          <w:sz w:val="24"/>
          <w:szCs w:val="24"/>
        </w:rPr>
        <w:t xml:space="preserve">in Africa </w:t>
      </w:r>
      <w:r w:rsidR="00416CD1">
        <w:rPr>
          <w:rFonts w:ascii="Times New Roman" w:eastAsia="Times New Roman" w:hAnsi="Times New Roman" w:cs="Times New Roman"/>
          <w:sz w:val="24"/>
          <w:szCs w:val="24"/>
        </w:rPr>
        <w:t>should be taught alongside the content, concepts, and themes in indicators 2, 3, 4, and 5 for this standard.</w:t>
      </w:r>
    </w:p>
    <w:p w14:paraId="115A79BD" w14:textId="77777777" w:rsidR="00175ADF" w:rsidRPr="009F0DE7" w:rsidRDefault="00175ADF">
      <w:pPr>
        <w:spacing w:line="240" w:lineRule="auto"/>
        <w:jc w:val="both"/>
        <w:rPr>
          <w:rFonts w:ascii="Times New Roman" w:eastAsia="Times New Roman" w:hAnsi="Times New Roman" w:cs="Times New Roman"/>
          <w:sz w:val="24"/>
          <w:szCs w:val="24"/>
        </w:rPr>
      </w:pPr>
    </w:p>
    <w:p w14:paraId="4551BBD2" w14:textId="4069030B" w:rsidR="00175ADF" w:rsidRPr="009F0DE7" w:rsidRDefault="00D2214C" w:rsidP="00373070">
      <w:pPr>
        <w:spacing w:line="240" w:lineRule="auto"/>
        <w:ind w:firstLine="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r w:rsidRPr="009F0DE7">
        <w:rPr>
          <w:rFonts w:ascii="Times New Roman" w:eastAsia="Times New Roman" w:hAnsi="Times New Roman" w:cs="Times New Roman"/>
          <w:sz w:val="24"/>
          <w:szCs w:val="24"/>
        </w:rPr>
        <w:t xml:space="preserve">Level 2: </w:t>
      </w:r>
      <w:r w:rsidR="00373070" w:rsidRPr="009F0DE7">
        <w:rPr>
          <w:rFonts w:ascii="Times New Roman" w:eastAsia="Times New Roman" w:hAnsi="Times New Roman" w:cs="Times New Roman"/>
          <w:sz w:val="24"/>
          <w:szCs w:val="24"/>
        </w:rPr>
        <w:t>Basic Reasoning</w:t>
      </w:r>
    </w:p>
    <w:p w14:paraId="6B9F5249" w14:textId="77777777" w:rsidR="00175ADF" w:rsidRPr="009F0DE7" w:rsidRDefault="00175ADF">
      <w:pPr>
        <w:spacing w:line="240" w:lineRule="auto"/>
        <w:jc w:val="both"/>
        <w:rPr>
          <w:rFonts w:ascii="Times New Roman" w:eastAsia="Times New Roman" w:hAnsi="Times New Roman" w:cs="Times New Roman"/>
          <w:sz w:val="24"/>
          <w:szCs w:val="24"/>
        </w:rPr>
      </w:pPr>
    </w:p>
    <w:p w14:paraId="5A24A30B" w14:textId="20875B09" w:rsidR="00175ADF" w:rsidRPr="009F0DE7" w:rsidRDefault="00D2214C">
      <w:pPr>
        <w:spacing w:line="240" w:lineRule="auto"/>
        <w:ind w:firstLine="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315EF0"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 xml:space="preserve"> </w:t>
      </w:r>
    </w:p>
    <w:p w14:paraId="4A8FC5D2" w14:textId="7B32BC48" w:rsidR="00175ADF" w:rsidRPr="009F0DE7" w:rsidRDefault="005977E8">
      <w:pPr>
        <w:widowControl w:val="0"/>
        <w:spacing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08A4E78D" w14:textId="6BAA6257" w:rsidR="00175ADF" w:rsidRPr="009F0DE7" w:rsidRDefault="005977E8">
      <w:pPr>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5FD3A655" w14:textId="6065449F" w:rsidR="00175ADF" w:rsidRPr="009F0DE7" w:rsidRDefault="005977E8" w:rsidP="003720D8">
      <w:pPr>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and analyze spatial distributions, patterns, and associations.</w:t>
      </w:r>
    </w:p>
    <w:p w14:paraId="55A0EF35" w14:textId="77777777" w:rsidR="00175ADF" w:rsidRPr="009F0DE7" w:rsidRDefault="00175ADF">
      <w:pPr>
        <w:spacing w:line="240" w:lineRule="auto"/>
        <w:jc w:val="both"/>
        <w:rPr>
          <w:rFonts w:ascii="Times New Roman" w:eastAsia="Times New Roman" w:hAnsi="Times New Roman" w:cs="Times New Roman"/>
          <w:b/>
          <w:sz w:val="24"/>
          <w:szCs w:val="24"/>
        </w:rPr>
      </w:pPr>
    </w:p>
    <w:p w14:paraId="1A05A66A" w14:textId="77777777" w:rsidR="00175ADF" w:rsidRPr="009F0DE7" w:rsidRDefault="00D2214C">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Places and Regions: </w:t>
      </w:r>
    </w:p>
    <w:p w14:paraId="26654F95" w14:textId="63AB34ED" w:rsidR="00175ADF" w:rsidRPr="009F0DE7" w:rsidRDefault="00D2214C" w:rsidP="003720D8">
      <w:pPr>
        <w:spacing w:line="240" w:lineRule="auto"/>
        <w:jc w:val="center"/>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1.</w:t>
      </w:r>
    </w:p>
    <w:p w14:paraId="17AAD894" w14:textId="77777777" w:rsidR="00175ADF" w:rsidRPr="009F0DE7" w:rsidRDefault="00D2214C">
      <w:pPr>
        <w:numPr>
          <w:ilvl w:val="0"/>
          <w:numId w:val="1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Compare and contrast how people live in the Sahara Desert and the Great Rift Valley. Consider including research of the </w:t>
      </w:r>
      <w:proofErr w:type="spellStart"/>
      <w:r w:rsidRPr="009F0DE7">
        <w:rPr>
          <w:rFonts w:ascii="Times New Roman" w:eastAsia="Times New Roman" w:hAnsi="Times New Roman" w:cs="Times New Roman"/>
          <w:sz w:val="24"/>
          <w:szCs w:val="24"/>
        </w:rPr>
        <w:t>Tuareg</w:t>
      </w:r>
      <w:proofErr w:type="spellEnd"/>
      <w:r w:rsidRPr="009F0DE7">
        <w:rPr>
          <w:rFonts w:ascii="Times New Roman" w:eastAsia="Times New Roman" w:hAnsi="Times New Roman" w:cs="Times New Roman"/>
          <w:sz w:val="24"/>
          <w:szCs w:val="24"/>
        </w:rPr>
        <w:t xml:space="preserve"> people as one part of this.</w:t>
      </w:r>
    </w:p>
    <w:p w14:paraId="10436A41" w14:textId="77777777" w:rsidR="00175ADF" w:rsidRPr="009F0DE7" w:rsidRDefault="00175ADF">
      <w:pPr>
        <w:spacing w:line="240" w:lineRule="auto"/>
        <w:rPr>
          <w:rFonts w:ascii="Times New Roman" w:eastAsia="Times New Roman" w:hAnsi="Times New Roman" w:cs="Times New Roman"/>
          <w:sz w:val="24"/>
          <w:szCs w:val="24"/>
        </w:rPr>
      </w:pPr>
    </w:p>
    <w:p w14:paraId="19207948" w14:textId="77777777" w:rsidR="0070541B" w:rsidRDefault="0070541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631BF691" w14:textId="42CEF882" w:rsidR="0070541B" w:rsidRPr="009F0DE7" w:rsidRDefault="0070541B" w:rsidP="0070541B">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AFRICA</w:t>
      </w:r>
    </w:p>
    <w:p w14:paraId="05B3F072" w14:textId="77777777" w:rsidR="0070541B" w:rsidRDefault="0070541B" w:rsidP="00CC4C93">
      <w:pPr>
        <w:jc w:val="center"/>
        <w:rPr>
          <w:rFonts w:ascii="Times New Roman" w:hAnsi="Times New Roman" w:cs="Times New Roman"/>
          <w:i/>
          <w:sz w:val="24"/>
          <w:szCs w:val="24"/>
        </w:rPr>
      </w:pPr>
    </w:p>
    <w:p w14:paraId="6363CD76" w14:textId="528CFC32" w:rsidR="00CC4C93" w:rsidRPr="009F0DE7" w:rsidRDefault="00CC4C93" w:rsidP="00CC4C93">
      <w:pPr>
        <w:jc w:val="cente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674A49BB" w14:textId="77777777" w:rsidR="00175ADF" w:rsidRPr="009F0DE7" w:rsidRDefault="00175ADF">
      <w:pPr>
        <w:spacing w:line="240" w:lineRule="auto"/>
        <w:jc w:val="center"/>
        <w:rPr>
          <w:rFonts w:ascii="Times New Roman" w:eastAsia="Times New Roman" w:hAnsi="Times New Roman" w:cs="Times New Roman"/>
          <w:b/>
          <w:sz w:val="24"/>
          <w:szCs w:val="24"/>
        </w:rPr>
      </w:pPr>
    </w:p>
    <w:p w14:paraId="252EDAF7" w14:textId="77777777" w:rsidR="00373070" w:rsidRPr="009F0DE7" w:rsidRDefault="00373070" w:rsidP="00373070">
      <w:pPr>
        <w:pStyle w:val="ListParagraph"/>
        <w:numPr>
          <w:ilvl w:val="0"/>
          <w:numId w:val="15"/>
        </w:numPr>
        <w:spacing w:line="240" w:lineRule="auto"/>
        <w:jc w:val="both"/>
        <w:rPr>
          <w:rFonts w:ascii="Times New Roman" w:eastAsia="Times New Roman" w:hAnsi="Times New Roman" w:cs="Times New Roman"/>
          <w:sz w:val="24"/>
          <w:szCs w:val="24"/>
        </w:rPr>
        <w:sectPr w:rsidR="00373070" w:rsidRPr="009F0DE7">
          <w:headerReference w:type="default" r:id="rId8"/>
          <w:pgSz w:w="12240" w:h="15840"/>
          <w:pgMar w:top="1440" w:right="1440" w:bottom="1440" w:left="1440" w:header="720" w:footer="720" w:gutter="0"/>
          <w:pgNumType w:start="1"/>
          <w:cols w:space="720"/>
        </w:sectPr>
      </w:pPr>
    </w:p>
    <w:p w14:paraId="27FB87D7" w14:textId="3C5BB4AB"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Algeria</w:t>
      </w:r>
    </w:p>
    <w:p w14:paraId="77971513"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Atlantic Ocean</w:t>
      </w:r>
    </w:p>
    <w:p w14:paraId="7A106F29"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Atlas Mountains</w:t>
      </w:r>
    </w:p>
    <w:p w14:paraId="6385826F"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Cairo</w:t>
      </w:r>
    </w:p>
    <w:p w14:paraId="13E9D6FC"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Congo</w:t>
      </w:r>
    </w:p>
    <w:p w14:paraId="0CE9424A"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Congo River Basin</w:t>
      </w:r>
    </w:p>
    <w:p w14:paraId="6BA0C1F5"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Egypt</w:t>
      </w:r>
    </w:p>
    <w:p w14:paraId="113DD33C"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Ethiopia</w:t>
      </w:r>
    </w:p>
    <w:p w14:paraId="0BDD68C3"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Ethiopian Highlands</w:t>
      </w:r>
    </w:p>
    <w:p w14:paraId="4808AAA6"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Great Rift Valley</w:t>
      </w:r>
    </w:p>
    <w:p w14:paraId="0F8789C9"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Indian Ocean</w:t>
      </w:r>
    </w:p>
    <w:p w14:paraId="5DBD9193"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Johannesburg</w:t>
      </w:r>
    </w:p>
    <w:p w14:paraId="4C869F06"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Kalahari Desert</w:t>
      </w:r>
    </w:p>
    <w:p w14:paraId="638F9539"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Kenya</w:t>
      </w:r>
    </w:p>
    <w:p w14:paraId="165CA911"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Kinshasa</w:t>
      </w:r>
    </w:p>
    <w:p w14:paraId="7BCEA03A"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Lagos</w:t>
      </w:r>
    </w:p>
    <w:p w14:paraId="40E5D3F8"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Lake Victoria</w:t>
      </w:r>
    </w:p>
    <w:p w14:paraId="4C01B785"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Luanda</w:t>
      </w:r>
    </w:p>
    <w:p w14:paraId="78EA4EC4"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 Sea</w:t>
      </w:r>
    </w:p>
    <w:p w14:paraId="4FDCB328"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Mount Kilimanjaro</w:t>
      </w:r>
    </w:p>
    <w:p w14:paraId="60D1EC68"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Niger River</w:t>
      </w:r>
    </w:p>
    <w:p w14:paraId="70673AAE"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Nigeria</w:t>
      </w:r>
    </w:p>
    <w:p w14:paraId="43430A70"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Nile River</w:t>
      </w:r>
    </w:p>
    <w:p w14:paraId="7DF453CF"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Red Sea</w:t>
      </w:r>
    </w:p>
    <w:p w14:paraId="21402656"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Rwanda</w:t>
      </w:r>
    </w:p>
    <w:p w14:paraId="350B67B7"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Sahara Desert</w:t>
      </w:r>
    </w:p>
    <w:p w14:paraId="1196B359"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South Africa</w:t>
      </w:r>
    </w:p>
    <w:p w14:paraId="5D6B04F8"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Sudan</w:t>
      </w:r>
    </w:p>
    <w:p w14:paraId="6DAA7B4D"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Tanzania</w:t>
      </w:r>
    </w:p>
    <w:p w14:paraId="404937AD"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Uganda</w:t>
      </w:r>
    </w:p>
    <w:p w14:paraId="53E9C7AE" w14:textId="77777777" w:rsidR="00175ADF" w:rsidRPr="009F0DE7" w:rsidRDefault="00D2214C" w:rsidP="00373070">
      <w:pPr>
        <w:pStyle w:val="ListParagraph"/>
        <w:numPr>
          <w:ilvl w:val="0"/>
          <w:numId w:val="15"/>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Zambezi River</w:t>
      </w:r>
    </w:p>
    <w:p w14:paraId="4F08E565" w14:textId="77777777" w:rsidR="00373070" w:rsidRPr="009F0DE7" w:rsidRDefault="00373070">
      <w:pPr>
        <w:spacing w:line="240" w:lineRule="auto"/>
        <w:jc w:val="both"/>
        <w:rPr>
          <w:rFonts w:ascii="Times New Roman" w:eastAsia="Times New Roman" w:hAnsi="Times New Roman" w:cs="Times New Roman"/>
          <w:b/>
          <w:sz w:val="24"/>
          <w:szCs w:val="24"/>
        </w:rPr>
        <w:sectPr w:rsidR="00373070" w:rsidRPr="009F0DE7" w:rsidSect="00373070">
          <w:type w:val="continuous"/>
          <w:pgSz w:w="12240" w:h="15840"/>
          <w:pgMar w:top="1440" w:right="1440" w:bottom="1440" w:left="1440" w:header="720" w:footer="720" w:gutter="0"/>
          <w:pgNumType w:start="1"/>
          <w:cols w:num="3" w:space="720"/>
        </w:sectPr>
      </w:pPr>
    </w:p>
    <w:p w14:paraId="4A9E4443" w14:textId="1192FD37" w:rsidR="00175ADF" w:rsidRPr="009F0DE7" w:rsidRDefault="00175ADF">
      <w:pPr>
        <w:spacing w:line="240" w:lineRule="auto"/>
        <w:jc w:val="both"/>
        <w:rPr>
          <w:rFonts w:ascii="Times New Roman" w:eastAsia="Times New Roman" w:hAnsi="Times New Roman" w:cs="Times New Roman"/>
          <w:b/>
          <w:sz w:val="24"/>
          <w:szCs w:val="24"/>
        </w:rPr>
      </w:pPr>
    </w:p>
    <w:p w14:paraId="1BE03452" w14:textId="77777777" w:rsidR="005977E8" w:rsidRDefault="005977E8">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5615769C" w14:textId="28067C6D" w:rsidR="00373070" w:rsidRPr="009F0DE7" w:rsidRDefault="00373070" w:rsidP="003720D8">
      <w:pPr>
        <w:spacing w:line="240" w:lineRule="auto"/>
        <w:jc w:val="center"/>
        <w:rPr>
          <w:rFonts w:ascii="Times New Roman" w:eastAsia="Times New Roman" w:hAnsi="Times New Roman" w:cs="Times New Roman"/>
          <w:b/>
          <w:sz w:val="24"/>
          <w:szCs w:val="24"/>
        </w:rPr>
      </w:pPr>
      <w:r w:rsidRPr="009F0DE7">
        <w:rPr>
          <w:rFonts w:ascii="Times New Roman" w:eastAsia="Times New Roman" w:hAnsi="Times New Roman" w:cs="Times New Roman"/>
          <w:b/>
          <w:sz w:val="28"/>
          <w:szCs w:val="28"/>
        </w:rPr>
        <w:lastRenderedPageBreak/>
        <w:t>AFRICA</w:t>
      </w:r>
    </w:p>
    <w:p w14:paraId="4FBDB832" w14:textId="77777777" w:rsidR="00373070" w:rsidRPr="009F0DE7" w:rsidRDefault="00373070">
      <w:pPr>
        <w:spacing w:line="240" w:lineRule="auto"/>
        <w:jc w:val="both"/>
        <w:rPr>
          <w:rFonts w:ascii="Times New Roman" w:eastAsia="Times New Roman" w:hAnsi="Times New Roman" w:cs="Times New Roman"/>
          <w:b/>
          <w:sz w:val="24"/>
          <w:szCs w:val="24"/>
        </w:rPr>
      </w:pPr>
    </w:p>
    <w:p w14:paraId="04F89443" w14:textId="10741105" w:rsidR="00175ADF" w:rsidRPr="009F0DE7" w:rsidRDefault="00D2214C">
      <w:p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4F5C8CE8" w14:textId="77777777" w:rsidR="00175ADF" w:rsidRPr="009F0DE7" w:rsidRDefault="00175ADF">
      <w:pPr>
        <w:spacing w:line="240" w:lineRule="auto"/>
        <w:jc w:val="both"/>
        <w:rPr>
          <w:rFonts w:ascii="Times New Roman" w:eastAsia="Times New Roman" w:hAnsi="Times New Roman" w:cs="Times New Roman"/>
          <w:sz w:val="24"/>
          <w:szCs w:val="24"/>
        </w:rPr>
      </w:pPr>
    </w:p>
    <w:p w14:paraId="2C966D75" w14:textId="77777777" w:rsidR="00175ADF" w:rsidRPr="009F0DE7" w:rsidRDefault="00D2214C">
      <w:pPr>
        <w:spacing w:line="240" w:lineRule="auto"/>
        <w:jc w:val="both"/>
        <w:rPr>
          <w:rFonts w:ascii="Times New Roman" w:eastAsia="Times New Roman" w:hAnsi="Times New Roman" w:cs="Times New Roman"/>
          <w:i/>
          <w:sz w:val="24"/>
          <w:szCs w:val="24"/>
        </w:rPr>
      </w:pPr>
      <w:r w:rsidRPr="009F0DE7">
        <w:rPr>
          <w:rFonts w:ascii="Times New Roman" w:eastAsia="Times New Roman" w:hAnsi="Times New Roman" w:cs="Times New Roman"/>
          <w:b/>
          <w:sz w:val="24"/>
          <w:szCs w:val="24"/>
        </w:rPr>
        <w:t>7.1.2</w:t>
      </w:r>
      <w:proofErr w:type="gramStart"/>
      <w:r w:rsidRPr="009F0DE7">
        <w:rPr>
          <w:rFonts w:ascii="Times New Roman" w:eastAsia="Times New Roman" w:hAnsi="Times New Roman" w:cs="Times New Roman"/>
          <w:b/>
          <w:sz w:val="24"/>
          <w:szCs w:val="24"/>
        </w:rPr>
        <w:t>.ER</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 xml:space="preserve">Identify climate and vegetation regions of Africa and the spatial distributions and patterns of natural resources, including the impact of their location on human activities. </w:t>
      </w:r>
    </w:p>
    <w:p w14:paraId="21F1FECB" w14:textId="77777777" w:rsidR="00175ADF" w:rsidRPr="009F0DE7" w:rsidRDefault="00175ADF">
      <w:pPr>
        <w:spacing w:line="240" w:lineRule="auto"/>
        <w:jc w:val="both"/>
        <w:rPr>
          <w:rFonts w:ascii="Times New Roman" w:eastAsia="Times New Roman" w:hAnsi="Times New Roman" w:cs="Times New Roman"/>
          <w:sz w:val="24"/>
          <w:szCs w:val="24"/>
        </w:rPr>
      </w:pPr>
    </w:p>
    <w:p w14:paraId="5BC86AB1" w14:textId="77777777" w:rsidR="00175ADF" w:rsidRPr="009F0DE7" w:rsidRDefault="00D2214C">
      <w:p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physical systems within the African continent and how the locations and characteristics of these systems influence livelihood choices available to people.</w:t>
      </w:r>
    </w:p>
    <w:p w14:paraId="32B1E3F0" w14:textId="77777777" w:rsidR="00175ADF" w:rsidRPr="009F0DE7" w:rsidRDefault="00175ADF">
      <w:pPr>
        <w:spacing w:line="240" w:lineRule="auto"/>
        <w:jc w:val="both"/>
        <w:rPr>
          <w:rFonts w:ascii="Times New Roman" w:eastAsia="Times New Roman" w:hAnsi="Times New Roman" w:cs="Times New Roman"/>
          <w:sz w:val="24"/>
          <w:szCs w:val="24"/>
        </w:rPr>
      </w:pPr>
    </w:p>
    <w:p w14:paraId="3AE99C84" w14:textId="087A96F7" w:rsidR="00175ADF" w:rsidRPr="009F0DE7" w:rsidRDefault="00D2214C" w:rsidP="00315EF0">
      <w:pPr>
        <w:spacing w:line="240" w:lineRule="auto"/>
        <w:ind w:firstLine="720"/>
        <w:jc w:val="both"/>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Depth of Knowledge:</w:t>
      </w:r>
      <w:r w:rsidRPr="009F0DE7">
        <w:rPr>
          <w:rFonts w:ascii="Times New Roman" w:eastAsia="Times New Roman" w:hAnsi="Times New Roman" w:cs="Times New Roman"/>
          <w:sz w:val="24"/>
          <w:szCs w:val="24"/>
        </w:rPr>
        <w:t xml:space="preserve"> </w:t>
      </w:r>
      <w:r w:rsidR="00315EF0" w:rsidRPr="009F0DE7">
        <w:rPr>
          <w:rFonts w:ascii="Times New Roman" w:eastAsia="Times New Roman" w:hAnsi="Times New Roman" w:cs="Times New Roman"/>
          <w:sz w:val="24"/>
          <w:szCs w:val="24"/>
        </w:rPr>
        <w:t xml:space="preserve"> </w:t>
      </w:r>
      <w:r w:rsidRPr="009F0DE7">
        <w:rPr>
          <w:rFonts w:ascii="Times New Roman" w:eastAsia="Times New Roman" w:hAnsi="Times New Roman" w:cs="Times New Roman"/>
          <w:sz w:val="24"/>
          <w:szCs w:val="24"/>
        </w:rPr>
        <w:t xml:space="preserve">Level 2: </w:t>
      </w:r>
      <w:r w:rsidR="00315EF0" w:rsidRPr="009F0DE7">
        <w:rPr>
          <w:rFonts w:ascii="Times New Roman" w:eastAsia="Times New Roman" w:hAnsi="Times New Roman" w:cs="Times New Roman"/>
          <w:sz w:val="24"/>
          <w:szCs w:val="24"/>
        </w:rPr>
        <w:t>Basic Reasoning</w:t>
      </w:r>
    </w:p>
    <w:p w14:paraId="2F264B3F" w14:textId="77777777" w:rsidR="00175ADF" w:rsidRPr="009F0DE7" w:rsidRDefault="00175ADF">
      <w:pPr>
        <w:spacing w:line="240" w:lineRule="auto"/>
        <w:jc w:val="both"/>
        <w:rPr>
          <w:rFonts w:ascii="Times New Roman" w:eastAsia="Times New Roman" w:hAnsi="Times New Roman" w:cs="Times New Roman"/>
          <w:sz w:val="24"/>
          <w:szCs w:val="24"/>
        </w:rPr>
      </w:pPr>
    </w:p>
    <w:p w14:paraId="6B217AD0" w14:textId="61FE2C83" w:rsidR="00175ADF" w:rsidRPr="009F0DE7" w:rsidRDefault="00D2214C">
      <w:pPr>
        <w:spacing w:line="240" w:lineRule="auto"/>
        <w:ind w:firstLine="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315EF0"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7E716FF9" w14:textId="13FC2188" w:rsidR="00175ADF" w:rsidRPr="009F0DE7" w:rsidRDefault="005977E8">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Identify, Use, Interpret, and Construct Maps on a Regional Level.</w:t>
      </w:r>
    </w:p>
    <w:p w14:paraId="60E1B1BF" w14:textId="175FA027" w:rsidR="00175ADF" w:rsidRPr="009F0DE7" w:rsidRDefault="005977E8">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4D6CC3D4" w14:textId="0C5B639D" w:rsidR="00175ADF" w:rsidRPr="009F0DE7" w:rsidRDefault="005977E8">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sidRPr="009F0DE7">
        <w:rPr>
          <w:rFonts w:ascii="Times New Roman" w:eastAsia="Times New Roman" w:hAnsi="Times New Roman" w:cs="Times New Roman"/>
          <w:b/>
          <w:sz w:val="24"/>
          <w:szCs w:val="24"/>
        </w:rPr>
        <w:t xml:space="preserve">Scale – </w:t>
      </w:r>
      <w:r w:rsidR="00D2214C" w:rsidRPr="009F0DE7">
        <w:rPr>
          <w:rFonts w:ascii="Times New Roman" w:eastAsia="Times New Roman" w:hAnsi="Times New Roman" w:cs="Times New Roman"/>
          <w:sz w:val="24"/>
          <w:szCs w:val="24"/>
        </w:rPr>
        <w:t>Identify and interpret spatial hierarchies on a Regional Level.</w:t>
      </w:r>
    </w:p>
    <w:p w14:paraId="60A174E1" w14:textId="753ACE62" w:rsidR="00175ADF" w:rsidRPr="009F0DE7" w:rsidRDefault="005977E8">
      <w:pPr>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2D0DC5EA" w14:textId="77777777" w:rsidR="00175ADF" w:rsidRPr="009F0DE7" w:rsidRDefault="00175ADF">
      <w:pPr>
        <w:spacing w:line="240" w:lineRule="auto"/>
        <w:jc w:val="both"/>
        <w:rPr>
          <w:rFonts w:ascii="Times New Roman" w:eastAsia="Times New Roman" w:hAnsi="Times New Roman" w:cs="Times New Roman"/>
          <w:sz w:val="24"/>
          <w:szCs w:val="24"/>
        </w:rPr>
      </w:pPr>
    </w:p>
    <w:p w14:paraId="4EA903EF" w14:textId="77777777" w:rsidR="003411EE" w:rsidRDefault="003411E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38AC269D" w14:textId="77777777" w:rsidR="003411EE" w:rsidRPr="003411EE" w:rsidRDefault="003411EE" w:rsidP="003411EE">
      <w:pPr>
        <w:spacing w:after="200" w:line="240" w:lineRule="auto"/>
        <w:jc w:val="center"/>
        <w:rPr>
          <w:rFonts w:ascii="Times New Roman" w:eastAsia="Times New Roman" w:hAnsi="Times New Roman" w:cs="Times New Roman"/>
          <w:b/>
          <w:sz w:val="28"/>
          <w:szCs w:val="28"/>
        </w:rPr>
      </w:pPr>
      <w:r w:rsidRPr="003411EE">
        <w:rPr>
          <w:rFonts w:ascii="Times New Roman" w:eastAsia="Times New Roman" w:hAnsi="Times New Roman" w:cs="Times New Roman"/>
          <w:b/>
          <w:sz w:val="28"/>
          <w:szCs w:val="28"/>
        </w:rPr>
        <w:lastRenderedPageBreak/>
        <w:t>AFRICA</w:t>
      </w:r>
    </w:p>
    <w:p w14:paraId="046E6440" w14:textId="350FC2AD" w:rsidR="00175ADF" w:rsidRPr="009F0DE7" w:rsidRDefault="00D2214C">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Environment and Resources: </w:t>
      </w:r>
    </w:p>
    <w:p w14:paraId="1A088E3F" w14:textId="77777777" w:rsidR="00175ADF" w:rsidRPr="009F0DE7" w:rsidRDefault="00D2214C">
      <w:pPr>
        <w:spacing w:line="240" w:lineRule="auto"/>
        <w:jc w:val="center"/>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1.</w:t>
      </w:r>
    </w:p>
    <w:p w14:paraId="5545B3B1" w14:textId="77777777" w:rsidR="00175ADF" w:rsidRPr="009F0DE7" w:rsidRDefault="00175ADF">
      <w:pPr>
        <w:spacing w:line="240" w:lineRule="auto"/>
        <w:jc w:val="center"/>
        <w:rPr>
          <w:rFonts w:ascii="Times New Roman" w:eastAsia="Times New Roman" w:hAnsi="Times New Roman" w:cs="Times New Roman"/>
          <w:i/>
          <w:sz w:val="24"/>
          <w:szCs w:val="24"/>
        </w:rPr>
      </w:pPr>
    </w:p>
    <w:p w14:paraId="6E0B7EF7" w14:textId="47A598F7" w:rsidR="00175ADF" w:rsidRPr="009F0DE7" w:rsidRDefault="003411EE">
      <w:pPr>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the impact that gold has had on the people of South Africa. C</w:t>
      </w:r>
      <w:r w:rsidR="00D2214C" w:rsidRPr="009F0DE7">
        <w:rPr>
          <w:rFonts w:ascii="Times New Roman" w:eastAsia="Times New Roman" w:hAnsi="Times New Roman" w:cs="Times New Roman"/>
          <w:sz w:val="24"/>
          <w:szCs w:val="24"/>
        </w:rPr>
        <w:t xml:space="preserve">ompare the value and use of gold by indigenous groups like the Xhosa versus immigrant groups like the Boers. </w:t>
      </w:r>
    </w:p>
    <w:p w14:paraId="1FA61027" w14:textId="77777777" w:rsidR="00232CB8" w:rsidRPr="009F0DE7" w:rsidRDefault="00232CB8" w:rsidP="00232CB8">
      <w:pPr>
        <w:ind w:left="360"/>
        <w:rPr>
          <w:rFonts w:ascii="Times New Roman" w:hAnsi="Times New Roman" w:cs="Times New Roman"/>
          <w:i/>
          <w:sz w:val="24"/>
          <w:szCs w:val="24"/>
        </w:rPr>
      </w:pPr>
    </w:p>
    <w:p w14:paraId="7A7AC32B" w14:textId="39B9956C" w:rsidR="00232CB8" w:rsidRPr="009F0DE7" w:rsidRDefault="00232CB8" w:rsidP="00232CB8">
      <w:pPr>
        <w:jc w:val="cente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tbl>
      <w:tblPr>
        <w:tblStyle w:val="TableGrid"/>
        <w:tblW w:w="0" w:type="auto"/>
        <w:tblLook w:val="04A0" w:firstRow="1" w:lastRow="0" w:firstColumn="1" w:lastColumn="0" w:noHBand="0" w:noVBand="1"/>
        <w:tblCaption w:val="Suggested Content"/>
        <w:tblDescription w:val="This chart lists suggested climates, resources, and biomes for students to investigate."/>
      </w:tblPr>
      <w:tblGrid>
        <w:gridCol w:w="3116"/>
        <w:gridCol w:w="3117"/>
        <w:gridCol w:w="3117"/>
      </w:tblGrid>
      <w:tr w:rsidR="00315EF0" w:rsidRPr="009F0DE7" w14:paraId="51764E17" w14:textId="77777777" w:rsidTr="005D463C">
        <w:trPr>
          <w:tblHeader/>
        </w:trPr>
        <w:tc>
          <w:tcPr>
            <w:tcW w:w="3116" w:type="dxa"/>
          </w:tcPr>
          <w:p w14:paraId="55ED64E5" w14:textId="5B3BD86F" w:rsidR="00315EF0" w:rsidRPr="009F0DE7" w:rsidRDefault="00315EF0">
            <w:p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CLIMATE</w:t>
            </w:r>
          </w:p>
        </w:tc>
        <w:tc>
          <w:tcPr>
            <w:tcW w:w="3117" w:type="dxa"/>
          </w:tcPr>
          <w:p w14:paraId="0F447C56" w14:textId="59F5C7A6" w:rsidR="00315EF0" w:rsidRPr="009F0DE7" w:rsidRDefault="00315EF0">
            <w:p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RESOURCE</w:t>
            </w:r>
          </w:p>
        </w:tc>
        <w:tc>
          <w:tcPr>
            <w:tcW w:w="3117" w:type="dxa"/>
          </w:tcPr>
          <w:p w14:paraId="5162AC3C" w14:textId="52782951" w:rsidR="00315EF0" w:rsidRPr="009F0DE7" w:rsidRDefault="00315EF0">
            <w:p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BIOME</w:t>
            </w:r>
          </w:p>
        </w:tc>
      </w:tr>
      <w:tr w:rsidR="00315EF0" w:rsidRPr="009F0DE7" w14:paraId="60F6EA77" w14:textId="77777777" w:rsidTr="00315EF0">
        <w:tc>
          <w:tcPr>
            <w:tcW w:w="3116" w:type="dxa"/>
          </w:tcPr>
          <w:p w14:paraId="48B86F68" w14:textId="77777777" w:rsidR="00315EF0" w:rsidRPr="009F0DE7" w:rsidRDefault="00315EF0" w:rsidP="00315EF0">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arid</w:t>
            </w:r>
          </w:p>
          <w:p w14:paraId="6D6519EA" w14:textId="77777777" w:rsidR="00315EF0" w:rsidRPr="009F0DE7" w:rsidRDefault="00315EF0" w:rsidP="00315EF0">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humid subtropical</w:t>
            </w:r>
          </w:p>
          <w:p w14:paraId="67678978" w14:textId="77777777" w:rsidR="00315EF0" w:rsidRPr="009F0DE7" w:rsidRDefault="00315EF0" w:rsidP="00315EF0">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w:t>
            </w:r>
          </w:p>
          <w:p w14:paraId="64FEC0F8" w14:textId="730D7C5A" w:rsidR="00315EF0" w:rsidRPr="009F0DE7" w:rsidRDefault="00315EF0" w:rsidP="00315EF0">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semiarid </w:t>
            </w:r>
          </w:p>
          <w:p w14:paraId="7B64F12E" w14:textId="526CF13B" w:rsidR="00315EF0" w:rsidRPr="009F0DE7" w:rsidRDefault="00315EF0" w:rsidP="00315EF0">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tropical </w:t>
            </w:r>
          </w:p>
          <w:p w14:paraId="429EAF75" w14:textId="1CCFB536" w:rsidR="00315EF0" w:rsidRPr="009F0DE7" w:rsidRDefault="00315EF0" w:rsidP="00315EF0">
            <w:pPr>
              <w:jc w:val="both"/>
              <w:rPr>
                <w:rFonts w:ascii="Times New Roman" w:eastAsia="Times New Roman" w:hAnsi="Times New Roman" w:cs="Times New Roman"/>
                <w:sz w:val="24"/>
                <w:szCs w:val="24"/>
              </w:rPr>
            </w:pPr>
          </w:p>
        </w:tc>
        <w:tc>
          <w:tcPr>
            <w:tcW w:w="3117" w:type="dxa"/>
          </w:tcPr>
          <w:p w14:paraId="33F06FE9"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barley</w:t>
            </w:r>
          </w:p>
          <w:p w14:paraId="41B62BFA"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cassava</w:t>
            </w:r>
          </w:p>
          <w:p w14:paraId="61EBF03A"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coal</w:t>
            </w:r>
          </w:p>
          <w:p w14:paraId="4D23EE86"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cobalt</w:t>
            </w:r>
          </w:p>
          <w:p w14:paraId="169ABAE3"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cotton</w:t>
            </w:r>
          </w:p>
          <w:p w14:paraId="557348A5"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dates</w:t>
            </w:r>
          </w:p>
          <w:p w14:paraId="3B824D85"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diamonds</w:t>
            </w:r>
          </w:p>
          <w:p w14:paraId="69233D45"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gold</w:t>
            </w:r>
          </w:p>
          <w:p w14:paraId="6C0CE5CD"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iron</w:t>
            </w:r>
          </w:p>
          <w:p w14:paraId="579511C4"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millet</w:t>
            </w:r>
          </w:p>
          <w:p w14:paraId="7897C75A"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petroleum</w:t>
            </w:r>
          </w:p>
          <w:p w14:paraId="2E5068C9"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rice</w:t>
            </w:r>
          </w:p>
          <w:p w14:paraId="3FC654EC"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sugar cane</w:t>
            </w:r>
          </w:p>
          <w:p w14:paraId="5CBDF2F2" w14:textId="5F403E2B"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uranium</w:t>
            </w:r>
          </w:p>
        </w:tc>
        <w:tc>
          <w:tcPr>
            <w:tcW w:w="3117" w:type="dxa"/>
          </w:tcPr>
          <w:p w14:paraId="0AA52194" w14:textId="67855B0E"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desert</w:t>
            </w:r>
          </w:p>
          <w:p w14:paraId="5B4D036E"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grassland</w:t>
            </w:r>
          </w:p>
          <w:p w14:paraId="4861BF88"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w:t>
            </w:r>
          </w:p>
          <w:p w14:paraId="01F28E39"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montane</w:t>
            </w:r>
          </w:p>
          <w:p w14:paraId="03A868C6" w14:textId="77777777"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temperate forest</w:t>
            </w:r>
          </w:p>
          <w:p w14:paraId="7E1E06C7" w14:textId="3C06D29F" w:rsidR="00315EF0" w:rsidRPr="009F0DE7" w:rsidRDefault="00315EF0" w:rsidP="00315EF0">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tropical forest</w:t>
            </w:r>
          </w:p>
        </w:tc>
      </w:tr>
    </w:tbl>
    <w:p w14:paraId="5E7EF4C8" w14:textId="5899BC0A" w:rsidR="00175ADF" w:rsidRPr="009F0DE7" w:rsidRDefault="00175ADF">
      <w:pPr>
        <w:spacing w:line="240" w:lineRule="auto"/>
        <w:jc w:val="both"/>
        <w:rPr>
          <w:rFonts w:ascii="Times New Roman" w:eastAsia="Times New Roman" w:hAnsi="Times New Roman" w:cs="Times New Roman"/>
          <w:b/>
          <w:sz w:val="24"/>
          <w:szCs w:val="24"/>
        </w:rPr>
      </w:pPr>
    </w:p>
    <w:p w14:paraId="47817BE4" w14:textId="77777777" w:rsidR="00175ADF" w:rsidRPr="009F0DE7" w:rsidRDefault="00175ADF">
      <w:pPr>
        <w:spacing w:line="240" w:lineRule="auto"/>
        <w:jc w:val="both"/>
        <w:rPr>
          <w:rFonts w:ascii="Times New Roman" w:eastAsia="Times New Roman" w:hAnsi="Times New Roman" w:cs="Times New Roman"/>
          <w:b/>
          <w:sz w:val="24"/>
          <w:szCs w:val="24"/>
        </w:rPr>
      </w:pPr>
    </w:p>
    <w:p w14:paraId="4D7AAE7F" w14:textId="77777777" w:rsidR="00175ADF" w:rsidRPr="009F0DE7" w:rsidRDefault="00175ADF">
      <w:pPr>
        <w:spacing w:line="240" w:lineRule="auto"/>
        <w:jc w:val="both"/>
        <w:rPr>
          <w:rFonts w:ascii="Times New Roman" w:eastAsia="Times New Roman" w:hAnsi="Times New Roman" w:cs="Times New Roman"/>
          <w:sz w:val="24"/>
          <w:szCs w:val="24"/>
        </w:rPr>
      </w:pPr>
    </w:p>
    <w:p w14:paraId="768521B7" w14:textId="77777777" w:rsidR="00175ADF" w:rsidRPr="009F0DE7" w:rsidRDefault="00D2214C">
      <w:pPr>
        <w:spacing w:line="240" w:lineRule="auto"/>
        <w:jc w:val="both"/>
        <w:rPr>
          <w:rFonts w:ascii="Times New Roman" w:eastAsia="Times New Roman" w:hAnsi="Times New Roman" w:cs="Times New Roman"/>
          <w:b/>
          <w:sz w:val="24"/>
          <w:szCs w:val="24"/>
        </w:rPr>
      </w:pPr>
      <w:r w:rsidRPr="009F0DE7">
        <w:br w:type="page"/>
      </w:r>
    </w:p>
    <w:p w14:paraId="6C6B52AD"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lastRenderedPageBreak/>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6C4FB7F2" w14:textId="77777777" w:rsidR="00175ADF" w:rsidRPr="009F0DE7" w:rsidRDefault="00175ADF" w:rsidP="00EE4BDC">
      <w:pPr>
        <w:spacing w:line="240" w:lineRule="auto"/>
        <w:rPr>
          <w:rFonts w:ascii="Times New Roman" w:eastAsia="Times New Roman" w:hAnsi="Times New Roman" w:cs="Times New Roman"/>
          <w:b/>
          <w:sz w:val="24"/>
          <w:szCs w:val="24"/>
        </w:rPr>
      </w:pPr>
    </w:p>
    <w:p w14:paraId="4950BDEB"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3992B5B7"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is a geographically diverse continent with a variety of physical features and social structures. The physical and cultural regional conditions create unique African landscapes, an understanding of which lays the foundation for learning about the continent’s connection to the other peoples and places on Earth.</w:t>
      </w:r>
    </w:p>
    <w:p w14:paraId="4C52030C" w14:textId="77777777" w:rsidR="00175ADF" w:rsidRPr="009F0DE7" w:rsidRDefault="00175ADF" w:rsidP="00EE4BDC">
      <w:pPr>
        <w:spacing w:line="240" w:lineRule="auto"/>
        <w:rPr>
          <w:rFonts w:ascii="Times New Roman" w:eastAsia="Times New Roman" w:hAnsi="Times New Roman" w:cs="Times New Roman"/>
          <w:b/>
          <w:sz w:val="24"/>
          <w:szCs w:val="24"/>
        </w:rPr>
      </w:pPr>
    </w:p>
    <w:p w14:paraId="014BCDD6"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7.1.3</w:t>
      </w:r>
      <w:proofErr w:type="gramStart"/>
      <w:r w:rsidRPr="009F0DE7">
        <w:rPr>
          <w:rFonts w:ascii="Times New Roman" w:eastAsia="Times New Roman" w:hAnsi="Times New Roman" w:cs="Times New Roman"/>
          <w:b/>
          <w:sz w:val="24"/>
          <w:szCs w:val="24"/>
        </w:rPr>
        <w:t>.HS</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Explain Africa’s current human population distributions and patterns, and use geographic models to compare the conditions driving migration and demographic change.</w:t>
      </w:r>
    </w:p>
    <w:p w14:paraId="5424427D" w14:textId="77777777" w:rsidR="00175ADF" w:rsidRPr="009F0DE7" w:rsidRDefault="00175ADF" w:rsidP="00EE4BDC">
      <w:pPr>
        <w:spacing w:line="240" w:lineRule="auto"/>
        <w:rPr>
          <w:rFonts w:ascii="Times New Roman" w:eastAsia="Times New Roman" w:hAnsi="Times New Roman" w:cs="Times New Roman"/>
          <w:i/>
          <w:sz w:val="24"/>
          <w:szCs w:val="24"/>
        </w:rPr>
      </w:pPr>
    </w:p>
    <w:p w14:paraId="0E1794A6"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human populations within the African continent, why they are located where they are, and how those patterns change over time through economic, environmental, and politically driven migration.</w:t>
      </w:r>
    </w:p>
    <w:p w14:paraId="39AE5E13" w14:textId="77777777" w:rsidR="00175ADF" w:rsidRPr="009F0DE7" w:rsidRDefault="00175ADF">
      <w:pPr>
        <w:spacing w:line="240" w:lineRule="auto"/>
        <w:jc w:val="both"/>
        <w:rPr>
          <w:rFonts w:ascii="Times New Roman" w:eastAsia="Times New Roman" w:hAnsi="Times New Roman" w:cs="Times New Roman"/>
          <w:sz w:val="24"/>
          <w:szCs w:val="24"/>
        </w:rPr>
      </w:pPr>
    </w:p>
    <w:p w14:paraId="6BD8DFB8" w14:textId="7EA0EDFB" w:rsidR="00175ADF" w:rsidRPr="009F0DE7" w:rsidRDefault="00D2214C" w:rsidP="00EE4BDC">
      <w:pPr>
        <w:spacing w:line="240" w:lineRule="auto"/>
        <w:ind w:left="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r w:rsidRPr="009F0DE7">
        <w:rPr>
          <w:rFonts w:ascii="Times New Roman" w:eastAsia="Times New Roman" w:hAnsi="Times New Roman" w:cs="Times New Roman"/>
          <w:sz w:val="24"/>
          <w:szCs w:val="24"/>
        </w:rPr>
        <w:t xml:space="preserve">Level 2: </w:t>
      </w:r>
      <w:r w:rsidR="00EE4BDC" w:rsidRPr="009F0DE7">
        <w:rPr>
          <w:rFonts w:ascii="Times New Roman" w:eastAsia="Times New Roman" w:hAnsi="Times New Roman" w:cs="Times New Roman"/>
          <w:sz w:val="24"/>
          <w:szCs w:val="24"/>
        </w:rPr>
        <w:t>Basic Reasoning</w:t>
      </w:r>
    </w:p>
    <w:p w14:paraId="7A0B839C" w14:textId="77777777" w:rsidR="00175ADF" w:rsidRPr="009F0DE7" w:rsidRDefault="00175ADF">
      <w:pPr>
        <w:spacing w:line="240" w:lineRule="auto"/>
        <w:ind w:left="720"/>
        <w:jc w:val="both"/>
        <w:rPr>
          <w:rFonts w:ascii="Times New Roman" w:eastAsia="Times New Roman" w:hAnsi="Times New Roman" w:cs="Times New Roman"/>
          <w:sz w:val="24"/>
          <w:szCs w:val="24"/>
        </w:rPr>
      </w:pPr>
    </w:p>
    <w:p w14:paraId="26C4FBEC" w14:textId="7ED6BBC7" w:rsidR="00175ADF" w:rsidRPr="009F0DE7" w:rsidRDefault="00D2214C">
      <w:pPr>
        <w:spacing w:line="240" w:lineRule="auto"/>
        <w:ind w:left="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EE4BDC"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6E015723" w14:textId="78E70461" w:rsidR="00175ADF" w:rsidRPr="009F0DE7" w:rsidRDefault="005977E8">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4478C1B7" w14:textId="33BAB655" w:rsidR="00175ADF" w:rsidRPr="009F0DE7" w:rsidRDefault="005977E8">
      <w:pPr>
        <w:widowControl w:val="0"/>
        <w:spacing w:line="240" w:lineRule="auto"/>
        <w:ind w:left="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MR: </w:t>
      </w:r>
      <w:r w:rsidR="00D2214C" w:rsidRPr="009F0DE7">
        <w:rPr>
          <w:rFonts w:ascii="Times New Roman" w:eastAsia="Times New Roman" w:hAnsi="Times New Roman" w:cs="Times New Roman"/>
          <w:b/>
          <w:sz w:val="24"/>
          <w:szCs w:val="24"/>
        </w:rPr>
        <w:t xml:space="preserve">Models and Representation – </w:t>
      </w:r>
      <w:r w:rsidR="00D2214C" w:rsidRPr="009F0DE7">
        <w:rPr>
          <w:rFonts w:ascii="Times New Roman" w:eastAsia="Times New Roman" w:hAnsi="Times New Roman" w:cs="Times New Roman"/>
          <w:sz w:val="24"/>
          <w:szCs w:val="24"/>
        </w:rPr>
        <w:t xml:space="preserve">Identify, Use, Interpret, and Construct Geographic Models and Other Visual Representations on a Regional Level. </w:t>
      </w:r>
      <w:r w:rsidR="00D2214C" w:rsidRPr="009F0DE7">
        <w:rPr>
          <w:rFonts w:ascii="Times New Roman" w:eastAsia="Times New Roman" w:hAnsi="Times New Roman" w:cs="Times New Roman"/>
          <w:b/>
          <w:sz w:val="24"/>
          <w:szCs w:val="24"/>
        </w:rPr>
        <w:t xml:space="preserve"> </w:t>
      </w:r>
    </w:p>
    <w:p w14:paraId="67AC67D0" w14:textId="1C69990B" w:rsidR="00175ADF" w:rsidRPr="009F0DE7" w:rsidRDefault="005977E8">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5C178AB3" w14:textId="59B63B73" w:rsidR="00175ADF" w:rsidRPr="009F0DE7" w:rsidRDefault="005977E8">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0E30E3B3" w14:textId="77777777" w:rsidR="00175ADF" w:rsidRPr="009F0DE7" w:rsidRDefault="00175ADF">
      <w:pPr>
        <w:spacing w:line="240" w:lineRule="auto"/>
        <w:jc w:val="both"/>
        <w:rPr>
          <w:rFonts w:ascii="Times New Roman" w:eastAsia="Times New Roman" w:hAnsi="Times New Roman" w:cs="Times New Roman"/>
          <w:sz w:val="24"/>
          <w:szCs w:val="24"/>
        </w:rPr>
      </w:pPr>
    </w:p>
    <w:p w14:paraId="049C085F" w14:textId="77777777" w:rsidR="00175ADF" w:rsidRPr="009F0DE7" w:rsidRDefault="00D2214C">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Human Systems: </w:t>
      </w:r>
    </w:p>
    <w:p w14:paraId="70F9DCC8" w14:textId="10F22481" w:rsidR="00175ADF" w:rsidRDefault="00D2214C">
      <w:pPr>
        <w:spacing w:line="240" w:lineRule="auto"/>
        <w:jc w:val="center"/>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1.</w:t>
      </w:r>
    </w:p>
    <w:p w14:paraId="346F23AF" w14:textId="194B8B02" w:rsidR="00661E56" w:rsidRPr="00661E56" w:rsidRDefault="00661E56" w:rsidP="00661E56">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the push and pull factors that fuel African migration today. This can include movement within the continent, to the continent, and outside of the continent.</w:t>
      </w:r>
    </w:p>
    <w:p w14:paraId="706CE842" w14:textId="77777777" w:rsidR="00175ADF" w:rsidRPr="009F0DE7" w:rsidRDefault="00175ADF">
      <w:pPr>
        <w:spacing w:line="240" w:lineRule="auto"/>
        <w:rPr>
          <w:rFonts w:ascii="Times New Roman" w:eastAsia="Times New Roman" w:hAnsi="Times New Roman" w:cs="Times New Roman"/>
          <w:sz w:val="24"/>
          <w:szCs w:val="24"/>
        </w:rPr>
      </w:pPr>
    </w:p>
    <w:p w14:paraId="40C65952" w14:textId="77777777" w:rsidR="00232CB8" w:rsidRPr="009F0DE7" w:rsidRDefault="00232CB8" w:rsidP="00232CB8">
      <w:pPr>
        <w:jc w:val="cente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747E3AB9" w14:textId="77777777" w:rsidR="00EE4BDC"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sectPr w:rsidR="00EE4BDC" w:rsidRPr="009F0DE7" w:rsidSect="00373070">
          <w:type w:val="continuous"/>
          <w:pgSz w:w="12240" w:h="15840"/>
          <w:pgMar w:top="1440" w:right="1440" w:bottom="1440" w:left="1440" w:header="720" w:footer="720" w:gutter="0"/>
          <w:pgNumType w:start="1"/>
          <w:cols w:space="720"/>
        </w:sectPr>
      </w:pPr>
    </w:p>
    <w:p w14:paraId="1A6610B9" w14:textId="5CA657AC"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birth r</w:t>
      </w:r>
      <w:r w:rsidR="00D2214C" w:rsidRPr="009F0DE7">
        <w:rPr>
          <w:rFonts w:ascii="Times New Roman" w:eastAsia="Times New Roman" w:hAnsi="Times New Roman" w:cs="Times New Roman"/>
          <w:sz w:val="24"/>
          <w:szCs w:val="24"/>
        </w:rPr>
        <w:t>ate</w:t>
      </w:r>
    </w:p>
    <w:p w14:paraId="589C4872" w14:textId="439C124C"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carrying c</w:t>
      </w:r>
      <w:r w:rsidR="00D2214C" w:rsidRPr="009F0DE7">
        <w:rPr>
          <w:rFonts w:ascii="Times New Roman" w:eastAsia="Times New Roman" w:hAnsi="Times New Roman" w:cs="Times New Roman"/>
          <w:sz w:val="24"/>
          <w:szCs w:val="24"/>
        </w:rPr>
        <w:t>apacity</w:t>
      </w:r>
    </w:p>
    <w:p w14:paraId="7E9422F0" w14:textId="6F707053"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choropleth m</w:t>
      </w:r>
      <w:r w:rsidR="00D2214C" w:rsidRPr="009F0DE7">
        <w:rPr>
          <w:rFonts w:ascii="Times New Roman" w:eastAsia="Times New Roman" w:hAnsi="Times New Roman" w:cs="Times New Roman"/>
          <w:sz w:val="24"/>
          <w:szCs w:val="24"/>
        </w:rPr>
        <w:t>ap</w:t>
      </w:r>
    </w:p>
    <w:p w14:paraId="140D561D" w14:textId="5BC3794C"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contagious d</w:t>
      </w:r>
      <w:r w:rsidR="00D2214C" w:rsidRPr="009F0DE7">
        <w:rPr>
          <w:rFonts w:ascii="Times New Roman" w:eastAsia="Times New Roman" w:hAnsi="Times New Roman" w:cs="Times New Roman"/>
          <w:sz w:val="24"/>
          <w:szCs w:val="24"/>
        </w:rPr>
        <w:t>iffusion</w:t>
      </w:r>
    </w:p>
    <w:p w14:paraId="5EAD5300" w14:textId="1A5E19F5"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death r</w:t>
      </w:r>
      <w:r w:rsidR="00D2214C" w:rsidRPr="009F0DE7">
        <w:rPr>
          <w:rFonts w:ascii="Times New Roman" w:eastAsia="Times New Roman" w:hAnsi="Times New Roman" w:cs="Times New Roman"/>
          <w:sz w:val="24"/>
          <w:szCs w:val="24"/>
        </w:rPr>
        <w:t>ate</w:t>
      </w:r>
    </w:p>
    <w:p w14:paraId="3A56173E" w14:textId="3A249282"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demographic transition m</w:t>
      </w:r>
      <w:r w:rsidR="00D2214C" w:rsidRPr="009F0DE7">
        <w:rPr>
          <w:rFonts w:ascii="Times New Roman" w:eastAsia="Times New Roman" w:hAnsi="Times New Roman" w:cs="Times New Roman"/>
          <w:sz w:val="24"/>
          <w:szCs w:val="24"/>
        </w:rPr>
        <w:t>odel</w:t>
      </w:r>
    </w:p>
    <w:p w14:paraId="13C6831D" w14:textId="55B872D3"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w:t>
      </w:r>
      <w:r w:rsidR="00D2214C" w:rsidRPr="009F0DE7">
        <w:rPr>
          <w:rFonts w:ascii="Times New Roman" w:eastAsia="Times New Roman" w:hAnsi="Times New Roman" w:cs="Times New Roman"/>
          <w:sz w:val="24"/>
          <w:szCs w:val="24"/>
        </w:rPr>
        <w:t>migration</w:t>
      </w:r>
    </w:p>
    <w:p w14:paraId="41A09DFE" w14:textId="52D7F0F7"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hierarchical d</w:t>
      </w:r>
      <w:r w:rsidR="00D2214C" w:rsidRPr="009F0DE7">
        <w:rPr>
          <w:rFonts w:ascii="Times New Roman" w:eastAsia="Times New Roman" w:hAnsi="Times New Roman" w:cs="Times New Roman"/>
          <w:sz w:val="24"/>
          <w:szCs w:val="24"/>
        </w:rPr>
        <w:t>iffusion</w:t>
      </w:r>
    </w:p>
    <w:p w14:paraId="49D9E46D" w14:textId="11BF6EB5"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w:t>
      </w:r>
      <w:r w:rsidR="00D2214C" w:rsidRPr="009F0DE7">
        <w:rPr>
          <w:rFonts w:ascii="Times New Roman" w:eastAsia="Times New Roman" w:hAnsi="Times New Roman" w:cs="Times New Roman"/>
          <w:sz w:val="24"/>
          <w:szCs w:val="24"/>
        </w:rPr>
        <w:t>mmigration</w:t>
      </w:r>
    </w:p>
    <w:p w14:paraId="471D0A8E" w14:textId="6EB0DE93"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infant mortality r</w:t>
      </w:r>
      <w:r w:rsidR="00D2214C" w:rsidRPr="009F0DE7">
        <w:rPr>
          <w:rFonts w:ascii="Times New Roman" w:eastAsia="Times New Roman" w:hAnsi="Times New Roman" w:cs="Times New Roman"/>
          <w:sz w:val="24"/>
          <w:szCs w:val="24"/>
        </w:rPr>
        <w:t>ate</w:t>
      </w:r>
    </w:p>
    <w:p w14:paraId="402AC513" w14:textId="75708608"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w:t>
      </w:r>
      <w:r w:rsidR="00D2214C" w:rsidRPr="009F0DE7">
        <w:rPr>
          <w:rFonts w:ascii="Times New Roman" w:eastAsia="Times New Roman" w:hAnsi="Times New Roman" w:cs="Times New Roman"/>
          <w:sz w:val="24"/>
          <w:szCs w:val="24"/>
        </w:rPr>
        <w:t>egacity</w:t>
      </w:r>
    </w:p>
    <w:p w14:paraId="43D73B6D" w14:textId="42461C1F"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population d</w:t>
      </w:r>
      <w:r w:rsidR="00D2214C" w:rsidRPr="009F0DE7">
        <w:rPr>
          <w:rFonts w:ascii="Times New Roman" w:eastAsia="Times New Roman" w:hAnsi="Times New Roman" w:cs="Times New Roman"/>
          <w:sz w:val="24"/>
          <w:szCs w:val="24"/>
        </w:rPr>
        <w:t>ensity</w:t>
      </w:r>
    </w:p>
    <w:p w14:paraId="330F900D" w14:textId="63043658"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population p</w:t>
      </w:r>
      <w:r w:rsidR="00D2214C" w:rsidRPr="009F0DE7">
        <w:rPr>
          <w:rFonts w:ascii="Times New Roman" w:eastAsia="Times New Roman" w:hAnsi="Times New Roman" w:cs="Times New Roman"/>
          <w:sz w:val="24"/>
          <w:szCs w:val="24"/>
        </w:rPr>
        <w:t>yramid</w:t>
      </w:r>
    </w:p>
    <w:p w14:paraId="77161930" w14:textId="74521B9D" w:rsidR="00175ADF" w:rsidRPr="009F0DE7" w:rsidRDefault="0066357B" w:rsidP="00EE4BDC">
      <w:pPr>
        <w:pStyle w:val="ListParagraph"/>
        <w:numPr>
          <w:ilvl w:val="0"/>
          <w:numId w:val="18"/>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EE4BDC" w:rsidRPr="009F0DE7">
        <w:rPr>
          <w:rFonts w:ascii="Times New Roman" w:eastAsia="Times New Roman" w:hAnsi="Times New Roman" w:cs="Times New Roman"/>
          <w:sz w:val="24"/>
          <w:szCs w:val="24"/>
        </w:rPr>
        <w:t>ull f</w:t>
      </w:r>
      <w:r w:rsidR="00D2214C" w:rsidRPr="009F0DE7">
        <w:rPr>
          <w:rFonts w:ascii="Times New Roman" w:eastAsia="Times New Roman" w:hAnsi="Times New Roman" w:cs="Times New Roman"/>
          <w:sz w:val="24"/>
          <w:szCs w:val="24"/>
        </w:rPr>
        <w:t>actor</w:t>
      </w:r>
    </w:p>
    <w:p w14:paraId="25D137CE" w14:textId="654A6776"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push f</w:t>
      </w:r>
      <w:r w:rsidR="00D2214C" w:rsidRPr="009F0DE7">
        <w:rPr>
          <w:rFonts w:ascii="Times New Roman" w:eastAsia="Times New Roman" w:hAnsi="Times New Roman" w:cs="Times New Roman"/>
          <w:sz w:val="24"/>
          <w:szCs w:val="24"/>
        </w:rPr>
        <w:t>actor</w:t>
      </w:r>
    </w:p>
    <w:p w14:paraId="6656ACEE" w14:textId="27CC3355"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w:t>
      </w:r>
      <w:r w:rsidR="00D2214C" w:rsidRPr="009F0DE7">
        <w:rPr>
          <w:rFonts w:ascii="Times New Roman" w:eastAsia="Times New Roman" w:hAnsi="Times New Roman" w:cs="Times New Roman"/>
          <w:sz w:val="24"/>
          <w:szCs w:val="24"/>
        </w:rPr>
        <w:t>igration</w:t>
      </w:r>
    </w:p>
    <w:p w14:paraId="26351129" w14:textId="645514DD"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relocation d</w:t>
      </w:r>
      <w:r w:rsidR="00D2214C" w:rsidRPr="009F0DE7">
        <w:rPr>
          <w:rFonts w:ascii="Times New Roman" w:eastAsia="Times New Roman" w:hAnsi="Times New Roman" w:cs="Times New Roman"/>
          <w:sz w:val="24"/>
          <w:szCs w:val="24"/>
        </w:rPr>
        <w:t>iffusion</w:t>
      </w:r>
    </w:p>
    <w:p w14:paraId="5CE01E8B" w14:textId="3D150F9E"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w:t>
      </w:r>
      <w:r w:rsidR="00D2214C" w:rsidRPr="009F0DE7">
        <w:rPr>
          <w:rFonts w:ascii="Times New Roman" w:eastAsia="Times New Roman" w:hAnsi="Times New Roman" w:cs="Times New Roman"/>
          <w:sz w:val="24"/>
          <w:szCs w:val="24"/>
        </w:rPr>
        <w:t>ural</w:t>
      </w:r>
    </w:p>
    <w:p w14:paraId="1D00B3BC" w14:textId="71D44117" w:rsidR="00175ADF" w:rsidRPr="009F0DE7" w:rsidRDefault="00EE4BDC" w:rsidP="00EE4BDC">
      <w:pPr>
        <w:pStyle w:val="ListParagraph"/>
        <w:numPr>
          <w:ilvl w:val="0"/>
          <w:numId w:val="18"/>
        </w:numPr>
        <w:spacing w:line="240" w:lineRule="auto"/>
        <w:jc w:val="both"/>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u</w:t>
      </w:r>
      <w:r w:rsidR="00D2214C" w:rsidRPr="009F0DE7">
        <w:rPr>
          <w:rFonts w:ascii="Times New Roman" w:eastAsia="Times New Roman" w:hAnsi="Times New Roman" w:cs="Times New Roman"/>
          <w:sz w:val="24"/>
          <w:szCs w:val="24"/>
        </w:rPr>
        <w:t>rban</w:t>
      </w:r>
    </w:p>
    <w:p w14:paraId="6E771910" w14:textId="77777777" w:rsidR="00EE4BDC" w:rsidRPr="009F0DE7" w:rsidRDefault="00EE4BDC">
      <w:pPr>
        <w:spacing w:line="240" w:lineRule="auto"/>
        <w:jc w:val="both"/>
        <w:rPr>
          <w:rFonts w:ascii="Times New Roman" w:eastAsia="Times New Roman" w:hAnsi="Times New Roman" w:cs="Times New Roman"/>
          <w:sz w:val="24"/>
          <w:szCs w:val="24"/>
        </w:rPr>
        <w:sectPr w:rsidR="00EE4BDC" w:rsidRPr="009F0DE7" w:rsidSect="001B3341">
          <w:type w:val="continuous"/>
          <w:pgSz w:w="12240" w:h="15840"/>
          <w:pgMar w:top="1440" w:right="1440" w:bottom="1440" w:left="1440" w:header="720" w:footer="720" w:gutter="0"/>
          <w:pgNumType w:start="1"/>
          <w:cols w:num="3" w:space="720"/>
        </w:sectPr>
      </w:pPr>
    </w:p>
    <w:p w14:paraId="373D9737" w14:textId="09EC3035" w:rsidR="00661E56" w:rsidRDefault="00661E56">
      <w:pPr>
        <w:rPr>
          <w:rFonts w:ascii="Times New Roman" w:eastAsia="Times New Roman" w:hAnsi="Times New Roman" w:cs="Times New Roman"/>
          <w:b/>
          <w:sz w:val="24"/>
          <w:szCs w:val="24"/>
        </w:rPr>
      </w:pPr>
    </w:p>
    <w:p w14:paraId="050BE55E" w14:textId="50DEDE97" w:rsidR="00175ADF" w:rsidRPr="0070541B" w:rsidRDefault="00EE4BDC" w:rsidP="00EE4BDC">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AFRICA</w:t>
      </w:r>
    </w:p>
    <w:p w14:paraId="110E2DE3" w14:textId="77777777" w:rsidR="00661E56" w:rsidRPr="009F0DE7" w:rsidRDefault="00661E56" w:rsidP="00EE4BDC">
      <w:pPr>
        <w:spacing w:line="240" w:lineRule="auto"/>
        <w:jc w:val="center"/>
        <w:rPr>
          <w:rFonts w:ascii="Times New Roman" w:eastAsia="Times New Roman" w:hAnsi="Times New Roman" w:cs="Times New Roman"/>
          <w:b/>
          <w:sz w:val="24"/>
          <w:szCs w:val="24"/>
        </w:rPr>
      </w:pPr>
    </w:p>
    <w:p w14:paraId="0482BBCE" w14:textId="1001670D" w:rsidR="00175ADF" w:rsidRPr="009F0DE7" w:rsidRDefault="00D2214C" w:rsidP="00EE4BDC">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266B7DDE" w14:textId="77777777" w:rsidR="00175ADF" w:rsidRPr="009F0DE7" w:rsidRDefault="00175ADF" w:rsidP="00EE4BDC">
      <w:pPr>
        <w:spacing w:line="240" w:lineRule="auto"/>
        <w:rPr>
          <w:rFonts w:ascii="Times New Roman" w:eastAsia="Times New Roman" w:hAnsi="Times New Roman" w:cs="Times New Roman"/>
          <w:sz w:val="24"/>
          <w:szCs w:val="24"/>
        </w:rPr>
      </w:pPr>
    </w:p>
    <w:p w14:paraId="04C871B0"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18BE1DB8"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is a geographically diverse continent with a variety of physical features and social structures. The physical and cultural regional conditions create unique African landscapes, an understanding of which lays the foundation for learning about the continent’s connection to the other peoples and places on Earth.</w:t>
      </w:r>
    </w:p>
    <w:p w14:paraId="5086D8D6" w14:textId="77777777" w:rsidR="00175ADF" w:rsidRPr="009F0DE7" w:rsidRDefault="00175ADF" w:rsidP="00EE4BDC">
      <w:pPr>
        <w:spacing w:line="240" w:lineRule="auto"/>
        <w:rPr>
          <w:rFonts w:ascii="Times New Roman" w:eastAsia="Times New Roman" w:hAnsi="Times New Roman" w:cs="Times New Roman"/>
          <w:b/>
          <w:sz w:val="24"/>
          <w:szCs w:val="24"/>
        </w:rPr>
      </w:pPr>
    </w:p>
    <w:p w14:paraId="60395E09" w14:textId="13B8BADF"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7.1.4.HS </w:t>
      </w:r>
      <w:r w:rsidRPr="009F0DE7">
        <w:rPr>
          <w:rFonts w:ascii="Times New Roman" w:eastAsia="Times New Roman" w:hAnsi="Times New Roman" w:cs="Times New Roman"/>
          <w:sz w:val="24"/>
          <w:szCs w:val="24"/>
        </w:rPr>
        <w:t xml:space="preserve">Compare and contrast the dynamic physical and human conditions that lead to the creation of ethnic, gender, language, and religious landscapes of African societies. </w:t>
      </w:r>
    </w:p>
    <w:p w14:paraId="13D96660" w14:textId="77777777" w:rsidR="00175ADF" w:rsidRPr="009F0DE7" w:rsidRDefault="00175ADF" w:rsidP="00EE4BDC">
      <w:pPr>
        <w:spacing w:line="240" w:lineRule="auto"/>
        <w:rPr>
          <w:rFonts w:ascii="Times New Roman" w:eastAsia="Times New Roman" w:hAnsi="Times New Roman" w:cs="Times New Roman"/>
          <w:i/>
          <w:sz w:val="24"/>
          <w:szCs w:val="24"/>
        </w:rPr>
      </w:pPr>
    </w:p>
    <w:p w14:paraId="163921F5" w14:textId="77777777" w:rsidR="00175ADF" w:rsidRPr="009F0DE7" w:rsidRDefault="00D2214C" w:rsidP="00EE4BD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culture traits within the African continent, how they emerge, and how those patterns can change over time as they diffuse to other locations or contract and even disappear when confronted by other culture traits.</w:t>
      </w:r>
    </w:p>
    <w:p w14:paraId="28D86682" w14:textId="77777777" w:rsidR="00175ADF" w:rsidRPr="009F0DE7" w:rsidRDefault="00175ADF">
      <w:pPr>
        <w:spacing w:line="240" w:lineRule="auto"/>
        <w:jc w:val="both"/>
        <w:rPr>
          <w:rFonts w:ascii="Times New Roman" w:eastAsia="Times New Roman" w:hAnsi="Times New Roman" w:cs="Times New Roman"/>
          <w:sz w:val="24"/>
          <w:szCs w:val="24"/>
        </w:rPr>
      </w:pPr>
    </w:p>
    <w:p w14:paraId="10E14D0A" w14:textId="77777777" w:rsidR="00175ADF" w:rsidRPr="009F0DE7" w:rsidRDefault="00D2214C">
      <w:pPr>
        <w:spacing w:line="240" w:lineRule="auto"/>
        <w:ind w:left="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p>
    <w:p w14:paraId="16C0465F" w14:textId="32777FEA" w:rsidR="00175ADF" w:rsidRPr="009F0DE7" w:rsidRDefault="00D2214C">
      <w:pPr>
        <w:spacing w:line="240" w:lineRule="auto"/>
        <w:ind w:left="720"/>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Level 3: </w:t>
      </w:r>
      <w:r w:rsidR="00EE4BDC" w:rsidRPr="009F0DE7">
        <w:rPr>
          <w:rFonts w:ascii="Times New Roman" w:eastAsia="Times New Roman" w:hAnsi="Times New Roman" w:cs="Times New Roman"/>
          <w:sz w:val="24"/>
          <w:szCs w:val="24"/>
        </w:rPr>
        <w:t>Complex Reasoning</w:t>
      </w:r>
    </w:p>
    <w:p w14:paraId="69585751" w14:textId="77777777" w:rsidR="00175ADF" w:rsidRPr="009F0DE7" w:rsidRDefault="00175ADF">
      <w:pPr>
        <w:spacing w:line="240" w:lineRule="auto"/>
        <w:ind w:left="720"/>
        <w:jc w:val="both"/>
        <w:rPr>
          <w:rFonts w:ascii="Times New Roman" w:eastAsia="Times New Roman" w:hAnsi="Times New Roman" w:cs="Times New Roman"/>
          <w:sz w:val="24"/>
          <w:szCs w:val="24"/>
        </w:rPr>
      </w:pPr>
    </w:p>
    <w:p w14:paraId="7D1AB017" w14:textId="2D72FD97" w:rsidR="00175ADF" w:rsidRPr="009F0DE7" w:rsidRDefault="00D2214C">
      <w:pPr>
        <w:spacing w:line="240" w:lineRule="auto"/>
        <w:ind w:left="720"/>
        <w:jc w:val="both"/>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EE4BDC"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03E25141" w14:textId="1EBE1100" w:rsidR="00175ADF" w:rsidRPr="009F0DE7" w:rsidRDefault="001B65C4">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1C53D77F" w14:textId="1491217A" w:rsidR="00175ADF" w:rsidRPr="009F0DE7" w:rsidRDefault="001B65C4">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577EF568" w14:textId="4F97FB51" w:rsidR="00175ADF" w:rsidRPr="009F0DE7" w:rsidRDefault="001B65C4">
      <w:pPr>
        <w:widowControl w:val="0"/>
        <w:spacing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3C99818E" w14:textId="77777777" w:rsidR="00175ADF" w:rsidRPr="009F0DE7" w:rsidRDefault="00175ADF">
      <w:pPr>
        <w:spacing w:line="240" w:lineRule="auto"/>
        <w:rPr>
          <w:rFonts w:ascii="Times New Roman" w:eastAsia="Times New Roman" w:hAnsi="Times New Roman" w:cs="Times New Roman"/>
          <w:sz w:val="24"/>
          <w:szCs w:val="24"/>
        </w:rPr>
      </w:pPr>
    </w:p>
    <w:p w14:paraId="680BF834" w14:textId="77777777" w:rsidR="00175ADF" w:rsidRPr="009F0DE7" w:rsidRDefault="00175ADF">
      <w:pPr>
        <w:spacing w:line="240" w:lineRule="auto"/>
        <w:jc w:val="both"/>
        <w:rPr>
          <w:rFonts w:ascii="Times New Roman" w:eastAsia="Times New Roman" w:hAnsi="Times New Roman" w:cs="Times New Roman"/>
          <w:sz w:val="24"/>
          <w:szCs w:val="24"/>
        </w:rPr>
      </w:pPr>
    </w:p>
    <w:p w14:paraId="2E3DD801" w14:textId="77777777" w:rsidR="00175ADF" w:rsidRPr="009F0DE7" w:rsidRDefault="00D2214C">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Human Systems: </w:t>
      </w:r>
    </w:p>
    <w:p w14:paraId="15947489" w14:textId="77777777" w:rsidR="00175ADF" w:rsidRPr="009F0DE7" w:rsidRDefault="00D2214C">
      <w:pPr>
        <w:spacing w:line="240" w:lineRule="auto"/>
        <w:jc w:val="center"/>
        <w:rPr>
          <w:rFonts w:ascii="Times New Roman" w:eastAsia="Times New Roman" w:hAnsi="Times New Roman" w:cs="Times New Roman"/>
          <w:b/>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1.</w:t>
      </w:r>
    </w:p>
    <w:p w14:paraId="7B475AE5" w14:textId="77777777" w:rsidR="00175ADF" w:rsidRPr="009F0DE7" w:rsidRDefault="00D2214C">
      <w:pPr>
        <w:numPr>
          <w:ilvl w:val="0"/>
          <w:numId w:val="1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Explain how indigenous religions impact the way people live in different parts of Africa.</w:t>
      </w:r>
    </w:p>
    <w:p w14:paraId="70673789" w14:textId="77777777" w:rsidR="00232CB8" w:rsidRPr="009F0DE7" w:rsidRDefault="00232CB8" w:rsidP="00232CB8">
      <w:pPr>
        <w:spacing w:line="240" w:lineRule="auto"/>
        <w:rPr>
          <w:rFonts w:ascii="Times New Roman" w:eastAsia="Times New Roman" w:hAnsi="Times New Roman" w:cs="Times New Roman"/>
          <w:sz w:val="24"/>
          <w:szCs w:val="24"/>
        </w:rPr>
      </w:pPr>
    </w:p>
    <w:p w14:paraId="42CA6EF7" w14:textId="77777777" w:rsidR="00232CB8" w:rsidRPr="009F0DE7" w:rsidRDefault="00232CB8" w:rsidP="00232CB8">
      <w:pPr>
        <w:jc w:val="cente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53A76605" w14:textId="77777777" w:rsidR="00EE4BDC"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sectPr w:rsidR="00EE4BDC" w:rsidRPr="009F0DE7" w:rsidSect="00373070">
          <w:type w:val="continuous"/>
          <w:pgSz w:w="12240" w:h="15840"/>
          <w:pgMar w:top="1440" w:right="1440" w:bottom="1440" w:left="1440" w:header="720" w:footer="720" w:gutter="0"/>
          <w:pgNumType w:start="1"/>
          <w:cols w:space="720"/>
        </w:sectPr>
      </w:pPr>
    </w:p>
    <w:p w14:paraId="369E2425" w14:textId="245B0A50"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w:t>
      </w:r>
      <w:r w:rsidR="00D2214C" w:rsidRPr="009F0DE7">
        <w:rPr>
          <w:rFonts w:ascii="Times New Roman" w:eastAsia="Times New Roman" w:hAnsi="Times New Roman" w:cs="Times New Roman"/>
          <w:sz w:val="24"/>
          <w:szCs w:val="24"/>
        </w:rPr>
        <w:t>cculturation</w:t>
      </w:r>
    </w:p>
    <w:p w14:paraId="6BDD7E99" w14:textId="6075D0EB"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w:t>
      </w:r>
      <w:r w:rsidR="00D2214C" w:rsidRPr="009F0DE7">
        <w:rPr>
          <w:rFonts w:ascii="Times New Roman" w:eastAsia="Times New Roman" w:hAnsi="Times New Roman" w:cs="Times New Roman"/>
          <w:sz w:val="24"/>
          <w:szCs w:val="24"/>
        </w:rPr>
        <w:t>ssimilation</w:t>
      </w:r>
    </w:p>
    <w:p w14:paraId="2B4EA7A6" w14:textId="30FA89EB"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contagious d</w:t>
      </w:r>
      <w:r w:rsidR="00D2214C" w:rsidRPr="009F0DE7">
        <w:rPr>
          <w:rFonts w:ascii="Times New Roman" w:eastAsia="Times New Roman" w:hAnsi="Times New Roman" w:cs="Times New Roman"/>
          <w:sz w:val="24"/>
          <w:szCs w:val="24"/>
        </w:rPr>
        <w:t>iffusion</w:t>
      </w:r>
    </w:p>
    <w:p w14:paraId="03824CB9" w14:textId="0E3B8FAD"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w:t>
      </w:r>
      <w:r w:rsidR="00D2214C" w:rsidRPr="009F0DE7">
        <w:rPr>
          <w:rFonts w:ascii="Times New Roman" w:eastAsia="Times New Roman" w:hAnsi="Times New Roman" w:cs="Times New Roman"/>
          <w:sz w:val="24"/>
          <w:szCs w:val="24"/>
        </w:rPr>
        <w:t>ulture</w:t>
      </w:r>
    </w:p>
    <w:p w14:paraId="38C5F846" w14:textId="437B5911"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culture h</w:t>
      </w:r>
      <w:r w:rsidR="00D2214C" w:rsidRPr="009F0DE7">
        <w:rPr>
          <w:rFonts w:ascii="Times New Roman" w:eastAsia="Times New Roman" w:hAnsi="Times New Roman" w:cs="Times New Roman"/>
          <w:sz w:val="24"/>
          <w:szCs w:val="24"/>
        </w:rPr>
        <w:t>earth</w:t>
      </w:r>
    </w:p>
    <w:p w14:paraId="1DD26F92" w14:textId="5FC9F627"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culture t</w:t>
      </w:r>
      <w:r w:rsidR="00D2214C" w:rsidRPr="009F0DE7">
        <w:rPr>
          <w:rFonts w:ascii="Times New Roman" w:eastAsia="Times New Roman" w:hAnsi="Times New Roman" w:cs="Times New Roman"/>
          <w:sz w:val="24"/>
          <w:szCs w:val="24"/>
        </w:rPr>
        <w:t>rait</w:t>
      </w:r>
    </w:p>
    <w:p w14:paraId="2D0EFB39" w14:textId="4C974C23"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environmental d</w:t>
      </w:r>
      <w:r w:rsidR="00D2214C" w:rsidRPr="009F0DE7">
        <w:rPr>
          <w:rFonts w:ascii="Times New Roman" w:eastAsia="Times New Roman" w:hAnsi="Times New Roman" w:cs="Times New Roman"/>
          <w:sz w:val="24"/>
          <w:szCs w:val="24"/>
        </w:rPr>
        <w:t>eterminism</w:t>
      </w:r>
    </w:p>
    <w:p w14:paraId="32C8829D" w14:textId="76F8849A"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w:t>
      </w:r>
      <w:r w:rsidR="00D2214C" w:rsidRPr="009F0DE7">
        <w:rPr>
          <w:rFonts w:ascii="Times New Roman" w:eastAsia="Times New Roman" w:hAnsi="Times New Roman" w:cs="Times New Roman"/>
          <w:sz w:val="24"/>
          <w:szCs w:val="24"/>
        </w:rPr>
        <w:t>thnicity</w:t>
      </w:r>
    </w:p>
    <w:p w14:paraId="514790C2" w14:textId="6E8ED2B1"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w:t>
      </w:r>
      <w:r w:rsidR="00D2214C" w:rsidRPr="009F0DE7">
        <w:rPr>
          <w:rFonts w:ascii="Times New Roman" w:eastAsia="Times New Roman" w:hAnsi="Times New Roman" w:cs="Times New Roman"/>
          <w:sz w:val="24"/>
          <w:szCs w:val="24"/>
        </w:rPr>
        <w:t>thnocentrism</w:t>
      </w:r>
    </w:p>
    <w:p w14:paraId="41894682" w14:textId="016EB7E6"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folk c</w:t>
      </w:r>
      <w:r w:rsidR="00D2214C" w:rsidRPr="009F0DE7">
        <w:rPr>
          <w:rFonts w:ascii="Times New Roman" w:eastAsia="Times New Roman" w:hAnsi="Times New Roman" w:cs="Times New Roman"/>
          <w:sz w:val="24"/>
          <w:szCs w:val="24"/>
        </w:rPr>
        <w:t>ulture</w:t>
      </w:r>
    </w:p>
    <w:p w14:paraId="4A62AF82" w14:textId="3A53164F" w:rsidR="00175ADF" w:rsidRPr="009F0DE7" w:rsidRDefault="00EE4BDC" w:rsidP="00EE4BDC">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gender r</w:t>
      </w:r>
      <w:r w:rsidR="00D2214C" w:rsidRPr="009F0DE7">
        <w:rPr>
          <w:rFonts w:ascii="Times New Roman" w:eastAsia="Times New Roman" w:hAnsi="Times New Roman" w:cs="Times New Roman"/>
          <w:sz w:val="24"/>
          <w:szCs w:val="24"/>
        </w:rPr>
        <w:t>oles</w:t>
      </w:r>
    </w:p>
    <w:p w14:paraId="529DC8CC" w14:textId="61B591C1" w:rsidR="00EE4BDC" w:rsidRPr="009F0DE7" w:rsidRDefault="00EE4BDC" w:rsidP="00D64993">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hierarchical d</w:t>
      </w:r>
      <w:r w:rsidR="00D64993" w:rsidRPr="009F0DE7">
        <w:rPr>
          <w:rFonts w:ascii="Times New Roman" w:eastAsia="Times New Roman" w:hAnsi="Times New Roman" w:cs="Times New Roman"/>
          <w:sz w:val="24"/>
          <w:szCs w:val="24"/>
        </w:rPr>
        <w:t>iffusion</w:t>
      </w:r>
    </w:p>
    <w:p w14:paraId="0DA57E92" w14:textId="7EEEFA16" w:rsidR="00D64993" w:rsidRPr="009F0DE7" w:rsidRDefault="00D64993" w:rsidP="00D64993">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indigenous religion</w:t>
      </w:r>
    </w:p>
    <w:p w14:paraId="30FD1E6C" w14:textId="5C025631" w:rsidR="00D64993" w:rsidRPr="009F0DE7" w:rsidRDefault="00D64993" w:rsidP="00D64993">
      <w:pPr>
        <w:pStyle w:val="ListParagraph"/>
        <w:numPr>
          <w:ilvl w:val="0"/>
          <w:numId w:val="19"/>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popular culture</w:t>
      </w:r>
    </w:p>
    <w:p w14:paraId="10BA1C5B" w14:textId="05CF9A7D" w:rsidR="00D64993" w:rsidRPr="009F0DE7" w:rsidRDefault="00D64993" w:rsidP="00D64993">
      <w:pPr>
        <w:pStyle w:val="ListParagraph"/>
        <w:numPr>
          <w:ilvl w:val="0"/>
          <w:numId w:val="19"/>
        </w:numPr>
        <w:spacing w:line="240" w:lineRule="auto"/>
        <w:jc w:val="both"/>
        <w:rPr>
          <w:rFonts w:ascii="Times New Roman" w:eastAsia="Times New Roman" w:hAnsi="Times New Roman" w:cs="Times New Roman"/>
          <w:sz w:val="24"/>
          <w:szCs w:val="24"/>
        </w:rPr>
        <w:sectPr w:rsidR="00D64993" w:rsidRPr="009F0DE7" w:rsidSect="00EE4BDC">
          <w:type w:val="continuous"/>
          <w:pgSz w:w="12240" w:h="15840"/>
          <w:pgMar w:top="1440" w:right="1440" w:bottom="1440" w:left="1440" w:header="720" w:footer="720" w:gutter="0"/>
          <w:pgNumType w:start="1"/>
          <w:cols w:num="3" w:space="720"/>
        </w:sectPr>
      </w:pPr>
      <w:r w:rsidRPr="009F0DE7">
        <w:rPr>
          <w:rFonts w:ascii="Times New Roman" w:eastAsia="Times New Roman" w:hAnsi="Times New Roman" w:cs="Times New Roman"/>
          <w:sz w:val="24"/>
          <w:szCs w:val="24"/>
        </w:rPr>
        <w:t>relocation diffusio</w:t>
      </w:r>
      <w:r w:rsidR="002E4CAF">
        <w:rPr>
          <w:rFonts w:ascii="Times New Roman" w:eastAsia="Times New Roman" w:hAnsi="Times New Roman" w:cs="Times New Roman"/>
          <w:sz w:val="24"/>
          <w:szCs w:val="24"/>
        </w:rPr>
        <w:t>n</w:t>
      </w:r>
    </w:p>
    <w:p w14:paraId="04F817A6" w14:textId="77777777" w:rsidR="00EE4BDC" w:rsidRPr="009F0DE7" w:rsidRDefault="00EE4BDC" w:rsidP="00EE4BDC">
      <w:pPr>
        <w:spacing w:line="240" w:lineRule="auto"/>
        <w:jc w:val="both"/>
        <w:rPr>
          <w:rFonts w:ascii="Times New Roman" w:eastAsia="Times New Roman" w:hAnsi="Times New Roman" w:cs="Times New Roman"/>
          <w:sz w:val="24"/>
          <w:szCs w:val="24"/>
        </w:rPr>
        <w:sectPr w:rsidR="00EE4BDC" w:rsidRPr="009F0DE7" w:rsidSect="00373070">
          <w:type w:val="continuous"/>
          <w:pgSz w:w="12240" w:h="15840"/>
          <w:pgMar w:top="1440" w:right="1440" w:bottom="1440" w:left="1440" w:header="720" w:footer="720" w:gutter="0"/>
          <w:pgNumType w:start="1"/>
          <w:cols w:space="720"/>
        </w:sectPr>
      </w:pPr>
    </w:p>
    <w:p w14:paraId="4303D05D" w14:textId="612C630E" w:rsidR="00EE4BDC" w:rsidRPr="009F0DE7" w:rsidRDefault="00EE4BDC">
      <w:pPr>
        <w:spacing w:line="240" w:lineRule="auto"/>
        <w:jc w:val="both"/>
        <w:rPr>
          <w:rFonts w:ascii="Times New Roman" w:eastAsia="Times New Roman" w:hAnsi="Times New Roman" w:cs="Times New Roman"/>
          <w:b/>
          <w:sz w:val="24"/>
          <w:szCs w:val="24"/>
        </w:rPr>
        <w:sectPr w:rsidR="00EE4BDC" w:rsidRPr="009F0DE7" w:rsidSect="00EE4BDC">
          <w:type w:val="continuous"/>
          <w:pgSz w:w="12240" w:h="15840"/>
          <w:pgMar w:top="1440" w:right="1440" w:bottom="1440" w:left="1440" w:header="720" w:footer="720" w:gutter="0"/>
          <w:pgNumType w:start="1"/>
          <w:cols w:num="3" w:space="720"/>
        </w:sectPr>
      </w:pPr>
    </w:p>
    <w:p w14:paraId="0E0A4C5E" w14:textId="38BCF154" w:rsidR="00EE4BDC" w:rsidRDefault="00EE4BDC" w:rsidP="00661E56">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AFRICA</w:t>
      </w:r>
    </w:p>
    <w:p w14:paraId="4382F4D0" w14:textId="77777777" w:rsidR="00661E56" w:rsidRPr="009F0DE7" w:rsidRDefault="00661E56" w:rsidP="00661E56">
      <w:pPr>
        <w:spacing w:line="240" w:lineRule="auto"/>
        <w:jc w:val="center"/>
        <w:rPr>
          <w:rFonts w:ascii="Times New Roman" w:eastAsia="Times New Roman" w:hAnsi="Times New Roman" w:cs="Times New Roman"/>
          <w:b/>
          <w:sz w:val="24"/>
          <w:szCs w:val="24"/>
        </w:rPr>
      </w:pPr>
    </w:p>
    <w:p w14:paraId="200CB135" w14:textId="045D6578"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21F71001" w14:textId="77777777" w:rsidR="00175ADF" w:rsidRPr="009F0DE7" w:rsidRDefault="00175ADF" w:rsidP="00D64993">
      <w:pPr>
        <w:spacing w:line="240" w:lineRule="auto"/>
        <w:rPr>
          <w:rFonts w:ascii="Times New Roman" w:eastAsia="Times New Roman" w:hAnsi="Times New Roman" w:cs="Times New Roman"/>
          <w:sz w:val="24"/>
          <w:szCs w:val="24"/>
        </w:rPr>
      </w:pPr>
    </w:p>
    <w:p w14:paraId="1E2DB05C"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59D38386"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is a geographically diverse continent with a variety of physical features and social structures. The physical and cultural regional conditions create unique African landscapes, an understanding of which lays the foundation for learning about the continent’s connection to the other peoples and places on Earth.</w:t>
      </w:r>
    </w:p>
    <w:p w14:paraId="22699E2C" w14:textId="77777777" w:rsidR="00175ADF" w:rsidRPr="009F0DE7" w:rsidRDefault="00175ADF" w:rsidP="00D64993">
      <w:pPr>
        <w:spacing w:line="240" w:lineRule="auto"/>
        <w:rPr>
          <w:rFonts w:ascii="Times New Roman" w:eastAsia="Times New Roman" w:hAnsi="Times New Roman" w:cs="Times New Roman"/>
          <w:b/>
          <w:sz w:val="24"/>
          <w:szCs w:val="24"/>
        </w:rPr>
      </w:pPr>
    </w:p>
    <w:p w14:paraId="48E5C671"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7.1.5.HS </w:t>
      </w:r>
      <w:r w:rsidRPr="009F0DE7">
        <w:rPr>
          <w:rFonts w:ascii="Times New Roman" w:eastAsia="Times New Roman" w:hAnsi="Times New Roman" w:cs="Times New Roman"/>
          <w:sz w:val="24"/>
          <w:szCs w:val="24"/>
        </w:rPr>
        <w:t>Identify and analyze the current political borders using maps, and explain the connections between African places and other continents based upon factors such as colonialism, imperialism, independence movements, and regional alliances.</w:t>
      </w:r>
    </w:p>
    <w:p w14:paraId="31FAA954" w14:textId="77777777" w:rsidR="00175ADF" w:rsidRPr="009F0DE7" w:rsidRDefault="00175ADF" w:rsidP="00D64993">
      <w:pPr>
        <w:spacing w:line="240" w:lineRule="auto"/>
        <w:rPr>
          <w:rFonts w:ascii="Times New Roman" w:eastAsia="Times New Roman" w:hAnsi="Times New Roman" w:cs="Times New Roman"/>
          <w:sz w:val="24"/>
          <w:szCs w:val="24"/>
        </w:rPr>
      </w:pPr>
    </w:p>
    <w:p w14:paraId="783ED1E8"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various ways that spaces have been divided and controlled within the African continent by different culture groups throughout history.</w:t>
      </w:r>
    </w:p>
    <w:p w14:paraId="1D079BAF" w14:textId="77777777" w:rsidR="00175ADF" w:rsidRPr="009F0DE7" w:rsidRDefault="00175ADF" w:rsidP="00D64993">
      <w:pPr>
        <w:spacing w:line="240" w:lineRule="auto"/>
        <w:rPr>
          <w:rFonts w:ascii="Times New Roman" w:eastAsia="Times New Roman" w:hAnsi="Times New Roman" w:cs="Times New Roman"/>
          <w:sz w:val="24"/>
          <w:szCs w:val="24"/>
        </w:rPr>
      </w:pPr>
    </w:p>
    <w:p w14:paraId="47EC395A" w14:textId="77777777"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Depth of Knowledge:</w:t>
      </w:r>
      <w:r w:rsidRPr="009F0DE7">
        <w:rPr>
          <w:rFonts w:ascii="Times New Roman" w:eastAsia="Times New Roman" w:hAnsi="Times New Roman" w:cs="Times New Roman"/>
          <w:sz w:val="24"/>
          <w:szCs w:val="24"/>
        </w:rPr>
        <w:t xml:space="preserve"> </w:t>
      </w:r>
    </w:p>
    <w:p w14:paraId="4C61150D" w14:textId="25F578E0"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Level 3: </w:t>
      </w:r>
      <w:r w:rsidR="00EE4BDC" w:rsidRPr="009F0DE7">
        <w:rPr>
          <w:rFonts w:ascii="Times New Roman" w:eastAsia="Times New Roman" w:hAnsi="Times New Roman" w:cs="Times New Roman"/>
          <w:sz w:val="24"/>
          <w:szCs w:val="24"/>
        </w:rPr>
        <w:t xml:space="preserve">Complex </w:t>
      </w:r>
      <w:r w:rsidRPr="009F0DE7">
        <w:rPr>
          <w:rFonts w:ascii="Times New Roman" w:eastAsia="Times New Roman" w:hAnsi="Times New Roman" w:cs="Times New Roman"/>
          <w:sz w:val="24"/>
          <w:szCs w:val="24"/>
        </w:rPr>
        <w:t>Reasoning: use reasoning, planning, and evidence to support to create global and historical connections</w:t>
      </w:r>
    </w:p>
    <w:p w14:paraId="43716804"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70B0488D" w14:textId="7C9EF201"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1B65C4">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35DC4707" w14:textId="49B607A5"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5E9DB07B" w14:textId="4480176F"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62884FD3" w14:textId="1B85A33D"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226B3622" w14:textId="77777777" w:rsidR="00175ADF" w:rsidRPr="009F0DE7" w:rsidRDefault="00175ADF" w:rsidP="00D64993">
      <w:pPr>
        <w:spacing w:line="240" w:lineRule="auto"/>
        <w:rPr>
          <w:rFonts w:ascii="Times New Roman" w:eastAsia="Times New Roman" w:hAnsi="Times New Roman" w:cs="Times New Roman"/>
          <w:sz w:val="24"/>
          <w:szCs w:val="24"/>
        </w:rPr>
      </w:pPr>
    </w:p>
    <w:p w14:paraId="06088016" w14:textId="77777777" w:rsidR="00175ADF" w:rsidRPr="009F0DE7" w:rsidRDefault="00175ADF" w:rsidP="00D64993">
      <w:pPr>
        <w:spacing w:line="240" w:lineRule="auto"/>
        <w:rPr>
          <w:rFonts w:ascii="Times New Roman" w:eastAsia="Times New Roman" w:hAnsi="Times New Roman" w:cs="Times New Roman"/>
          <w:sz w:val="24"/>
          <w:szCs w:val="24"/>
        </w:rPr>
      </w:pPr>
    </w:p>
    <w:p w14:paraId="0F267548"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Human Systems: </w:t>
      </w:r>
    </w:p>
    <w:p w14:paraId="516E01DA" w14:textId="77777777"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1.</w:t>
      </w:r>
    </w:p>
    <w:p w14:paraId="0449F8F7" w14:textId="77777777" w:rsidR="00175ADF" w:rsidRPr="009F0DE7" w:rsidRDefault="00D2214C" w:rsidP="00D64993">
      <w:pPr>
        <w:numPr>
          <w:ilvl w:val="0"/>
          <w:numId w:val="1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Explain the impact that colonialism and imperialism has had on the borders of African nations today.</w:t>
      </w:r>
    </w:p>
    <w:p w14:paraId="24E0DD5F" w14:textId="77777777" w:rsidR="00175ADF" w:rsidRPr="009F0DE7" w:rsidRDefault="00175ADF" w:rsidP="00D64993">
      <w:pPr>
        <w:spacing w:line="240" w:lineRule="auto"/>
        <w:rPr>
          <w:rFonts w:ascii="Times New Roman" w:eastAsia="Times New Roman" w:hAnsi="Times New Roman" w:cs="Times New Roman"/>
          <w:sz w:val="24"/>
          <w:szCs w:val="24"/>
        </w:rPr>
      </w:pPr>
    </w:p>
    <w:p w14:paraId="6B0FDEA8" w14:textId="77777777" w:rsidR="00232CB8" w:rsidRPr="009F0DE7" w:rsidRDefault="00232CB8" w:rsidP="00D64993">
      <w:pP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158F09D2" w14:textId="77777777" w:rsidR="003720D8"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sectPr w:rsidR="003720D8" w:rsidRPr="009F0DE7" w:rsidSect="00373070">
          <w:type w:val="continuous"/>
          <w:pgSz w:w="12240" w:h="15840"/>
          <w:pgMar w:top="1440" w:right="1440" w:bottom="1440" w:left="1440" w:header="720" w:footer="720" w:gutter="0"/>
          <w:pgNumType w:start="1"/>
          <w:cols w:space="720"/>
        </w:sectPr>
      </w:pPr>
    </w:p>
    <w:p w14:paraId="4ED88BD2" w14:textId="1CB98E26"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w:t>
      </w:r>
      <w:r w:rsidR="00D2214C" w:rsidRPr="009F0DE7">
        <w:rPr>
          <w:rFonts w:ascii="Times New Roman" w:eastAsia="Times New Roman" w:hAnsi="Times New Roman" w:cs="Times New Roman"/>
          <w:sz w:val="24"/>
          <w:szCs w:val="24"/>
        </w:rPr>
        <w:t>lliance</w:t>
      </w:r>
    </w:p>
    <w:p w14:paraId="6478E5F5" w14:textId="3F4B445C"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w:t>
      </w:r>
      <w:r w:rsidR="00D2214C" w:rsidRPr="009F0DE7">
        <w:rPr>
          <w:rFonts w:ascii="Times New Roman" w:eastAsia="Times New Roman" w:hAnsi="Times New Roman" w:cs="Times New Roman"/>
          <w:sz w:val="24"/>
          <w:szCs w:val="24"/>
        </w:rPr>
        <w:t>oundary</w:t>
      </w:r>
    </w:p>
    <w:p w14:paraId="0D1ACCB6" w14:textId="0B901C6C"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w:t>
      </w:r>
      <w:r w:rsidR="00D2214C" w:rsidRPr="009F0DE7">
        <w:rPr>
          <w:rFonts w:ascii="Times New Roman" w:eastAsia="Times New Roman" w:hAnsi="Times New Roman" w:cs="Times New Roman"/>
          <w:sz w:val="24"/>
          <w:szCs w:val="24"/>
        </w:rPr>
        <w:t>olonialism</w:t>
      </w:r>
    </w:p>
    <w:p w14:paraId="582C1A63" w14:textId="01204FE8"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compact c</w:t>
      </w:r>
      <w:r w:rsidR="00D2214C" w:rsidRPr="009F0DE7">
        <w:rPr>
          <w:rFonts w:ascii="Times New Roman" w:eastAsia="Times New Roman" w:hAnsi="Times New Roman" w:cs="Times New Roman"/>
          <w:sz w:val="24"/>
          <w:szCs w:val="24"/>
        </w:rPr>
        <w:t>ountry</w:t>
      </w:r>
    </w:p>
    <w:p w14:paraId="2EFD319D" w14:textId="73D080FE"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developed c</w:t>
      </w:r>
      <w:r w:rsidR="00D2214C" w:rsidRPr="009F0DE7">
        <w:rPr>
          <w:rFonts w:ascii="Times New Roman" w:eastAsia="Times New Roman" w:hAnsi="Times New Roman" w:cs="Times New Roman"/>
          <w:sz w:val="24"/>
          <w:szCs w:val="24"/>
        </w:rPr>
        <w:t>ountry</w:t>
      </w:r>
    </w:p>
    <w:p w14:paraId="42653238" w14:textId="5FEF3CA6"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developing c</w:t>
      </w:r>
      <w:r w:rsidR="00D2214C" w:rsidRPr="009F0DE7">
        <w:rPr>
          <w:rFonts w:ascii="Times New Roman" w:eastAsia="Times New Roman" w:hAnsi="Times New Roman" w:cs="Times New Roman"/>
          <w:sz w:val="24"/>
          <w:szCs w:val="24"/>
        </w:rPr>
        <w:t>ountry</w:t>
      </w:r>
    </w:p>
    <w:p w14:paraId="3F44748C" w14:textId="285CBAD0"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elongated c</w:t>
      </w:r>
      <w:r w:rsidR="00D2214C" w:rsidRPr="009F0DE7">
        <w:rPr>
          <w:rFonts w:ascii="Times New Roman" w:eastAsia="Times New Roman" w:hAnsi="Times New Roman" w:cs="Times New Roman"/>
          <w:sz w:val="24"/>
          <w:szCs w:val="24"/>
        </w:rPr>
        <w:t>ountry</w:t>
      </w:r>
    </w:p>
    <w:p w14:paraId="4037EF68" w14:textId="53776658"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fragmented c</w:t>
      </w:r>
      <w:r w:rsidR="00D2214C" w:rsidRPr="009F0DE7">
        <w:rPr>
          <w:rFonts w:ascii="Times New Roman" w:eastAsia="Times New Roman" w:hAnsi="Times New Roman" w:cs="Times New Roman"/>
          <w:sz w:val="24"/>
          <w:szCs w:val="24"/>
        </w:rPr>
        <w:t>ountry</w:t>
      </w:r>
    </w:p>
    <w:p w14:paraId="3CE84CBC" w14:textId="6D46D69B"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w:t>
      </w:r>
      <w:r w:rsidR="00D2214C" w:rsidRPr="009F0DE7">
        <w:rPr>
          <w:rFonts w:ascii="Times New Roman" w:eastAsia="Times New Roman" w:hAnsi="Times New Roman" w:cs="Times New Roman"/>
          <w:sz w:val="24"/>
          <w:szCs w:val="24"/>
        </w:rPr>
        <w:t>mperialism</w:t>
      </w:r>
    </w:p>
    <w:p w14:paraId="36D4ADFA" w14:textId="72AC5DC8"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w:t>
      </w:r>
      <w:r w:rsidR="00D2214C" w:rsidRPr="009F0DE7">
        <w:rPr>
          <w:rFonts w:ascii="Times New Roman" w:eastAsia="Times New Roman" w:hAnsi="Times New Roman" w:cs="Times New Roman"/>
          <w:sz w:val="24"/>
          <w:szCs w:val="24"/>
        </w:rPr>
        <w:t>andlocked country</w:t>
      </w:r>
    </w:p>
    <w:p w14:paraId="182315F5" w14:textId="1FC2C193"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w:t>
      </w:r>
      <w:r w:rsidR="00D2214C" w:rsidRPr="009F0DE7">
        <w:rPr>
          <w:rFonts w:ascii="Times New Roman" w:eastAsia="Times New Roman" w:hAnsi="Times New Roman" w:cs="Times New Roman"/>
          <w:sz w:val="24"/>
          <w:szCs w:val="24"/>
        </w:rPr>
        <w:t>ation-state</w:t>
      </w:r>
    </w:p>
    <w:p w14:paraId="150E0C15" w14:textId="5862C03F"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perforated c</w:t>
      </w:r>
      <w:r w:rsidR="00D2214C" w:rsidRPr="009F0DE7">
        <w:rPr>
          <w:rFonts w:ascii="Times New Roman" w:eastAsia="Times New Roman" w:hAnsi="Times New Roman" w:cs="Times New Roman"/>
          <w:sz w:val="24"/>
          <w:szCs w:val="24"/>
        </w:rPr>
        <w:t>ountry</w:t>
      </w:r>
    </w:p>
    <w:p w14:paraId="56F23E52" w14:textId="4858DB84" w:rsidR="00175ADF" w:rsidRPr="009F0DE7" w:rsidRDefault="003720D8" w:rsidP="003720D8">
      <w:pPr>
        <w:pStyle w:val="ListParagraph"/>
        <w:numPr>
          <w:ilvl w:val="0"/>
          <w:numId w:val="20"/>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w:t>
      </w:r>
      <w:r w:rsidR="00D2214C" w:rsidRPr="009F0DE7">
        <w:rPr>
          <w:rFonts w:ascii="Times New Roman" w:eastAsia="Times New Roman" w:hAnsi="Times New Roman" w:cs="Times New Roman"/>
          <w:sz w:val="24"/>
          <w:szCs w:val="24"/>
        </w:rPr>
        <w:t>overeignty</w:t>
      </w:r>
    </w:p>
    <w:p w14:paraId="264DAE93" w14:textId="4CE992C1" w:rsidR="00175ADF" w:rsidRPr="009F0DE7" w:rsidRDefault="003720D8" w:rsidP="003720D8">
      <w:pPr>
        <w:pStyle w:val="ListParagraph"/>
        <w:numPr>
          <w:ilvl w:val="0"/>
          <w:numId w:val="20"/>
        </w:num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state (c</w:t>
      </w:r>
      <w:r w:rsidR="00D2214C" w:rsidRPr="009F0DE7">
        <w:rPr>
          <w:rFonts w:ascii="Times New Roman" w:eastAsia="Times New Roman" w:hAnsi="Times New Roman" w:cs="Times New Roman"/>
          <w:sz w:val="24"/>
          <w:szCs w:val="24"/>
        </w:rPr>
        <w:t>ountry)</w:t>
      </w:r>
    </w:p>
    <w:p w14:paraId="46B03F32" w14:textId="77777777" w:rsidR="003720D8" w:rsidRPr="009F0DE7" w:rsidRDefault="003720D8" w:rsidP="00D64993">
      <w:pPr>
        <w:spacing w:line="240" w:lineRule="auto"/>
        <w:rPr>
          <w:rFonts w:ascii="Times New Roman" w:eastAsia="Times New Roman" w:hAnsi="Times New Roman" w:cs="Times New Roman"/>
          <w:b/>
          <w:sz w:val="24"/>
          <w:szCs w:val="24"/>
        </w:rPr>
        <w:sectPr w:rsidR="003720D8" w:rsidRPr="009F0DE7" w:rsidSect="003720D8">
          <w:type w:val="continuous"/>
          <w:pgSz w:w="12240" w:h="15840"/>
          <w:pgMar w:top="1440" w:right="1440" w:bottom="1440" w:left="1440" w:header="720" w:footer="720" w:gutter="0"/>
          <w:pgNumType w:start="1"/>
          <w:cols w:num="3" w:space="720"/>
        </w:sectPr>
      </w:pPr>
    </w:p>
    <w:p w14:paraId="0D2F0EA1" w14:textId="2B7871BE" w:rsidR="00175ADF" w:rsidRPr="009F0DE7" w:rsidRDefault="00175ADF" w:rsidP="00D64993">
      <w:pPr>
        <w:spacing w:line="240" w:lineRule="auto"/>
        <w:rPr>
          <w:rFonts w:ascii="Times New Roman" w:eastAsia="Times New Roman" w:hAnsi="Times New Roman" w:cs="Times New Roman"/>
          <w:b/>
          <w:sz w:val="24"/>
          <w:szCs w:val="24"/>
        </w:rPr>
      </w:pPr>
    </w:p>
    <w:p w14:paraId="6150E611" w14:textId="77777777" w:rsidR="00175ADF" w:rsidRPr="009F0DE7" w:rsidRDefault="00175ADF" w:rsidP="00D64993">
      <w:pPr>
        <w:spacing w:line="240" w:lineRule="auto"/>
        <w:rPr>
          <w:rFonts w:ascii="Times New Roman" w:eastAsia="Times New Roman" w:hAnsi="Times New Roman" w:cs="Times New Roman"/>
          <w:b/>
          <w:sz w:val="24"/>
          <w:szCs w:val="24"/>
        </w:rPr>
      </w:pPr>
    </w:p>
    <w:p w14:paraId="29C786AA" w14:textId="1DCA03EA" w:rsidR="003720D8" w:rsidRPr="0070541B" w:rsidRDefault="003720D8" w:rsidP="003720D8">
      <w:pPr>
        <w:spacing w:line="240" w:lineRule="auto"/>
        <w:jc w:val="center"/>
        <w:rPr>
          <w:rFonts w:ascii="Times New Roman" w:hAnsi="Times New Roman" w:cs="Times New Roman"/>
          <w:b/>
          <w:sz w:val="28"/>
          <w:szCs w:val="24"/>
        </w:rPr>
      </w:pPr>
      <w:r w:rsidRPr="0070541B">
        <w:rPr>
          <w:rFonts w:ascii="Times New Roman" w:hAnsi="Times New Roman" w:cs="Times New Roman"/>
          <w:b/>
          <w:sz w:val="28"/>
          <w:szCs w:val="24"/>
        </w:rPr>
        <w:t>AFRICA</w:t>
      </w:r>
    </w:p>
    <w:p w14:paraId="6A04F375" w14:textId="77777777" w:rsidR="00661E56" w:rsidRPr="009F0DE7" w:rsidRDefault="00661E56" w:rsidP="003720D8">
      <w:pPr>
        <w:spacing w:line="240" w:lineRule="auto"/>
        <w:jc w:val="center"/>
        <w:rPr>
          <w:rFonts w:ascii="Times New Roman" w:hAnsi="Times New Roman" w:cs="Times New Roman"/>
          <w:b/>
          <w:sz w:val="24"/>
          <w:szCs w:val="24"/>
        </w:rPr>
      </w:pPr>
    </w:p>
    <w:p w14:paraId="3D81436E" w14:textId="6CC3ACC2"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Standard 1: </w:t>
      </w:r>
      <w:r w:rsidRPr="009F0DE7">
        <w:rPr>
          <w:rFonts w:ascii="Times New Roman" w:eastAsia="Times New Roman" w:hAnsi="Times New Roman" w:cs="Times New Roman"/>
          <w:sz w:val="24"/>
          <w:szCs w:val="24"/>
        </w:rPr>
        <w:t>Analyze the cultural, economic, environmental, physical, political, and population geographies of contemporary Africa.</w:t>
      </w:r>
    </w:p>
    <w:p w14:paraId="23049F3D" w14:textId="77777777" w:rsidR="00175ADF" w:rsidRPr="009F0DE7" w:rsidRDefault="00175ADF" w:rsidP="00D64993">
      <w:pPr>
        <w:spacing w:line="240" w:lineRule="auto"/>
        <w:rPr>
          <w:rFonts w:ascii="Times New Roman" w:eastAsia="Times New Roman" w:hAnsi="Times New Roman" w:cs="Times New Roman"/>
          <w:sz w:val="24"/>
          <w:szCs w:val="24"/>
        </w:rPr>
      </w:pPr>
    </w:p>
    <w:p w14:paraId="035DBD8E"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3E3DB49F"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Africa is a geographically diverse continent with a variety of physical features and social structures. The physical and cultural regional conditions create unique African landscapes, an understanding of which lays the foundation for learning about the continent’s connection to the other peoples and places on Earth.</w:t>
      </w:r>
    </w:p>
    <w:p w14:paraId="60470EE7" w14:textId="77777777" w:rsidR="00175ADF" w:rsidRPr="009F0DE7" w:rsidRDefault="00175ADF" w:rsidP="00D64993">
      <w:pPr>
        <w:spacing w:line="240" w:lineRule="auto"/>
        <w:rPr>
          <w:rFonts w:ascii="Times New Roman" w:eastAsia="Times New Roman" w:hAnsi="Times New Roman" w:cs="Times New Roman"/>
          <w:b/>
          <w:sz w:val="24"/>
          <w:szCs w:val="24"/>
        </w:rPr>
      </w:pPr>
    </w:p>
    <w:p w14:paraId="21139746"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7.1.6</w:t>
      </w:r>
      <w:proofErr w:type="gramStart"/>
      <w:r w:rsidRPr="009F0DE7">
        <w:rPr>
          <w:rFonts w:ascii="Times New Roman" w:eastAsia="Times New Roman" w:hAnsi="Times New Roman" w:cs="Times New Roman"/>
          <w:b/>
          <w:sz w:val="24"/>
          <w:szCs w:val="24"/>
        </w:rPr>
        <w:t>.AG</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Gather evidence and construct a map or model to investigate a significant contemporary cultural, economic, or political issue facing Africa at the local, regional, or global scale.</w:t>
      </w:r>
    </w:p>
    <w:p w14:paraId="079F2CBA" w14:textId="77777777" w:rsidR="00175ADF" w:rsidRPr="009F0DE7" w:rsidRDefault="00175ADF" w:rsidP="00D64993">
      <w:pPr>
        <w:spacing w:line="240" w:lineRule="auto"/>
        <w:rPr>
          <w:rFonts w:ascii="Times New Roman" w:eastAsia="Times New Roman" w:hAnsi="Times New Roman" w:cs="Times New Roman"/>
          <w:sz w:val="24"/>
          <w:szCs w:val="24"/>
        </w:rPr>
      </w:pPr>
    </w:p>
    <w:p w14:paraId="54105A24" w14:textId="2DB04CE4" w:rsidR="00175ADF" w:rsidRPr="009F0DE7" w:rsidRDefault="00D2214C" w:rsidP="003720D8">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r w:rsidRPr="009F0DE7">
        <w:rPr>
          <w:rFonts w:ascii="Times New Roman" w:eastAsia="Times New Roman" w:hAnsi="Times New Roman" w:cs="Times New Roman"/>
          <w:sz w:val="24"/>
          <w:szCs w:val="24"/>
        </w:rPr>
        <w:t xml:space="preserve">Level 4: Extended </w:t>
      </w:r>
      <w:r w:rsidR="003720D8" w:rsidRPr="009F0DE7">
        <w:rPr>
          <w:rFonts w:ascii="Times New Roman" w:eastAsia="Times New Roman" w:hAnsi="Times New Roman" w:cs="Times New Roman"/>
          <w:sz w:val="24"/>
          <w:szCs w:val="24"/>
        </w:rPr>
        <w:t>Reasoning</w:t>
      </w:r>
    </w:p>
    <w:p w14:paraId="125EEFF3"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5F27E630" w14:textId="5F828624"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3720D8"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18B6A006" w14:textId="0BC07943"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3125BED4" w14:textId="7EDC8133"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sidRPr="009F0DE7">
        <w:rPr>
          <w:rFonts w:ascii="Times New Roman" w:eastAsia="Times New Roman" w:hAnsi="Times New Roman" w:cs="Times New Roman"/>
          <w:b/>
          <w:sz w:val="24"/>
          <w:szCs w:val="24"/>
        </w:rPr>
        <w:t xml:space="preserve">Models and Representation – </w:t>
      </w:r>
      <w:r w:rsidR="00D2214C" w:rsidRPr="009F0DE7">
        <w:rPr>
          <w:rFonts w:ascii="Times New Roman" w:eastAsia="Times New Roman" w:hAnsi="Times New Roman" w:cs="Times New Roman"/>
          <w:sz w:val="24"/>
          <w:szCs w:val="24"/>
        </w:rPr>
        <w:t xml:space="preserve">Identify, Use, Interpret, and Construct Geographic Models and Other Visual Representations on a Regional Level. </w:t>
      </w:r>
    </w:p>
    <w:p w14:paraId="10168AC8" w14:textId="63199AEC"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w:t>
      </w:r>
      <w:r w:rsidR="00D2214C" w:rsidRPr="009F0DE7">
        <w:rPr>
          <w:rFonts w:ascii="Times New Roman" w:eastAsia="Times New Roman" w:hAnsi="Times New Roman" w:cs="Times New Roman"/>
          <w:b/>
          <w:sz w:val="24"/>
          <w:szCs w:val="24"/>
        </w:rPr>
        <w:t xml:space="preserve">Gather Evidence and Communicate Findings – </w:t>
      </w:r>
      <w:r w:rsidR="00D2214C" w:rsidRPr="009F0DE7">
        <w:rPr>
          <w:rFonts w:ascii="Times New Roman" w:eastAsia="Times New Roman" w:hAnsi="Times New Roman" w:cs="Times New Roman"/>
          <w:sz w:val="24"/>
          <w:szCs w:val="24"/>
        </w:rPr>
        <w:t>Identify, use, and interpret different forms of evidence (including primary and secondary sources) on a Regional Level.</w:t>
      </w:r>
    </w:p>
    <w:p w14:paraId="4BD6E43C" w14:textId="205B190A"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0DFEB9E0" w14:textId="6FE348C8"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sidRPr="009F0DE7">
        <w:rPr>
          <w:rFonts w:ascii="Times New Roman" w:eastAsia="Times New Roman" w:hAnsi="Times New Roman" w:cs="Times New Roman"/>
          <w:b/>
          <w:sz w:val="24"/>
          <w:szCs w:val="24"/>
        </w:rPr>
        <w:t xml:space="preserve">Scale – </w:t>
      </w:r>
      <w:r w:rsidR="00D2214C" w:rsidRPr="009F0DE7">
        <w:rPr>
          <w:rFonts w:ascii="Times New Roman" w:eastAsia="Times New Roman" w:hAnsi="Times New Roman" w:cs="Times New Roman"/>
          <w:sz w:val="24"/>
          <w:szCs w:val="24"/>
        </w:rPr>
        <w:t xml:space="preserve">Identify and interpret spatial hierarchies on a Regional Level. </w:t>
      </w:r>
    </w:p>
    <w:p w14:paraId="002D8552" w14:textId="0B284D60"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6D603E14" w14:textId="77777777" w:rsidR="00175ADF" w:rsidRPr="009F0DE7" w:rsidRDefault="00175ADF" w:rsidP="00D64993">
      <w:pPr>
        <w:spacing w:line="240" w:lineRule="auto"/>
        <w:rPr>
          <w:rFonts w:ascii="Times New Roman" w:eastAsia="Times New Roman" w:hAnsi="Times New Roman" w:cs="Times New Roman"/>
          <w:sz w:val="24"/>
          <w:szCs w:val="24"/>
        </w:rPr>
      </w:pPr>
    </w:p>
    <w:p w14:paraId="203A7450" w14:textId="0E1392A4"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i/>
          <w:sz w:val="24"/>
          <w:szCs w:val="24"/>
        </w:rPr>
        <w:t>Possible</w:t>
      </w:r>
      <w:r w:rsidRPr="009F0DE7">
        <w:rPr>
          <w:rFonts w:ascii="Times New Roman" w:eastAsia="Times New Roman" w:hAnsi="Times New Roman" w:cs="Times New Roman"/>
          <w:sz w:val="24"/>
          <w:szCs w:val="24"/>
        </w:rPr>
        <w:t xml:space="preserve"> avenues of inquiry </w:t>
      </w:r>
      <w:r w:rsidR="003720D8" w:rsidRPr="009F0DE7">
        <w:rPr>
          <w:rFonts w:ascii="Times New Roman" w:eastAsia="Times New Roman" w:hAnsi="Times New Roman" w:cs="Times New Roman"/>
          <w:sz w:val="24"/>
          <w:szCs w:val="24"/>
        </w:rPr>
        <w:t xml:space="preserve">on issues </w:t>
      </w:r>
      <w:r w:rsidRPr="009F0DE7">
        <w:rPr>
          <w:rFonts w:ascii="Times New Roman" w:eastAsia="Times New Roman" w:hAnsi="Times New Roman" w:cs="Times New Roman"/>
          <w:sz w:val="24"/>
          <w:szCs w:val="24"/>
        </w:rPr>
        <w:t>may include:</w:t>
      </w:r>
    </w:p>
    <w:p w14:paraId="7D8CEA44" w14:textId="77777777" w:rsidR="00175ADF" w:rsidRPr="009F0DE7" w:rsidRDefault="00D2214C" w:rsidP="00D64993">
      <w:pPr>
        <w:numPr>
          <w:ilvl w:val="0"/>
          <w:numId w:val="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Explore how the increasing demand for water to aid agriculture in the Sahel region will affect the physical environment and suggest ways to replenish and conserve water resources</w:t>
      </w:r>
    </w:p>
    <w:p w14:paraId="22041E4D" w14:textId="77777777" w:rsidR="00175ADF" w:rsidRPr="009F0DE7" w:rsidRDefault="00D2214C" w:rsidP="00D64993">
      <w:pPr>
        <w:numPr>
          <w:ilvl w:val="0"/>
          <w:numId w:val="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Explore how rural to urban migration toward Africa’s megacities will affect the provision of resources, patterns of human settlement, and local governance</w:t>
      </w:r>
    </w:p>
    <w:p w14:paraId="130B4385" w14:textId="77777777" w:rsidR="00175ADF" w:rsidRPr="009F0DE7" w:rsidRDefault="00D2214C" w:rsidP="00D64993">
      <w:pPr>
        <w:numPr>
          <w:ilvl w:val="0"/>
          <w:numId w:val="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Explore how international aid programs for a less developed country influence the politics and economy of the receiving country</w:t>
      </w:r>
    </w:p>
    <w:p w14:paraId="2F37CA3F" w14:textId="6995E9B2" w:rsidR="00661E56" w:rsidRDefault="00D2214C" w:rsidP="005D463C">
      <w:pPr>
        <w:numPr>
          <w:ilvl w:val="0"/>
          <w:numId w:val="3"/>
        </w:numPr>
        <w:spacing w:line="240" w:lineRule="auto"/>
        <w:rPr>
          <w:rFonts w:ascii="Times New Roman" w:eastAsia="Times New Roman" w:hAnsi="Times New Roman" w:cs="Times New Roman"/>
          <w:b/>
          <w:sz w:val="28"/>
          <w:szCs w:val="28"/>
        </w:rPr>
      </w:pPr>
      <w:r w:rsidRPr="009F0DE7">
        <w:rPr>
          <w:rFonts w:ascii="Times New Roman" w:eastAsia="Times New Roman" w:hAnsi="Times New Roman" w:cs="Times New Roman"/>
          <w:sz w:val="24"/>
          <w:szCs w:val="24"/>
        </w:rPr>
        <w:t>Explore how a Niger River community prone to flooding could mitigate damages in the face of a changing climate and population growth.</w:t>
      </w:r>
      <w:r w:rsidR="005D463C">
        <w:rPr>
          <w:rFonts w:ascii="Times New Roman" w:eastAsia="Times New Roman" w:hAnsi="Times New Roman" w:cs="Times New Roman"/>
          <w:b/>
          <w:sz w:val="28"/>
          <w:szCs w:val="28"/>
        </w:rPr>
        <w:t xml:space="preserve"> </w:t>
      </w:r>
      <w:r w:rsidR="00661E56">
        <w:rPr>
          <w:rFonts w:ascii="Times New Roman" w:eastAsia="Times New Roman" w:hAnsi="Times New Roman" w:cs="Times New Roman"/>
          <w:b/>
          <w:sz w:val="28"/>
          <w:szCs w:val="28"/>
        </w:rPr>
        <w:br w:type="page"/>
      </w:r>
    </w:p>
    <w:p w14:paraId="02B85F42" w14:textId="0A56A5E9" w:rsidR="003720D8" w:rsidRDefault="003720D8" w:rsidP="003720D8">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ASIA</w:t>
      </w:r>
    </w:p>
    <w:p w14:paraId="39279903" w14:textId="77777777" w:rsidR="00661E56" w:rsidRPr="009F0DE7" w:rsidRDefault="00661E56" w:rsidP="003720D8">
      <w:pPr>
        <w:spacing w:line="240" w:lineRule="auto"/>
        <w:jc w:val="center"/>
        <w:rPr>
          <w:rFonts w:ascii="Times New Roman" w:eastAsia="Times New Roman" w:hAnsi="Times New Roman" w:cs="Times New Roman"/>
          <w:b/>
          <w:sz w:val="28"/>
          <w:szCs w:val="28"/>
        </w:rPr>
      </w:pPr>
    </w:p>
    <w:p w14:paraId="49406039" w14:textId="2E8D6DC1"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physical, political, and population geographies of contemporary Asia.</w:t>
      </w:r>
    </w:p>
    <w:p w14:paraId="45B83FC0" w14:textId="77777777" w:rsidR="00175ADF" w:rsidRPr="009F0DE7" w:rsidRDefault="00175ADF" w:rsidP="00D64993">
      <w:pPr>
        <w:spacing w:line="240" w:lineRule="auto"/>
        <w:rPr>
          <w:rFonts w:ascii="Times New Roman" w:eastAsia="Times New Roman" w:hAnsi="Times New Roman" w:cs="Times New Roman"/>
          <w:sz w:val="24"/>
          <w:szCs w:val="24"/>
        </w:rPr>
      </w:pPr>
    </w:p>
    <w:p w14:paraId="487288CF"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6CF741CA"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Asia is a geographically diverse continent with a variety of physical features and social structures. The physical and cultural regional conditions create unique Asian landscapes, an understanding of which lays the foundation for learning about the continent’s connection to the other peoples and places on Earth.</w:t>
      </w:r>
    </w:p>
    <w:p w14:paraId="64A3E55B" w14:textId="77777777" w:rsidR="00175ADF" w:rsidRPr="009F0DE7" w:rsidRDefault="00175ADF" w:rsidP="00D64993">
      <w:pPr>
        <w:spacing w:line="240" w:lineRule="auto"/>
        <w:rPr>
          <w:rFonts w:ascii="Times New Roman" w:eastAsia="Times New Roman" w:hAnsi="Times New Roman" w:cs="Times New Roman"/>
          <w:b/>
          <w:sz w:val="24"/>
          <w:szCs w:val="24"/>
        </w:rPr>
      </w:pPr>
    </w:p>
    <w:p w14:paraId="7EA2C160" w14:textId="4D68F81D" w:rsidR="00175ADF" w:rsidRPr="009F0DE7" w:rsidRDefault="003720D8"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Expository Narrative</w:t>
      </w:r>
      <w:r w:rsidR="00D2214C" w:rsidRPr="009F0DE7">
        <w:rPr>
          <w:rFonts w:ascii="Times New Roman" w:eastAsia="Times New Roman" w:hAnsi="Times New Roman" w:cs="Times New Roman"/>
          <w:b/>
          <w:sz w:val="24"/>
          <w:szCs w:val="24"/>
        </w:rPr>
        <w:t xml:space="preserve">: </w:t>
      </w:r>
    </w:p>
    <w:p w14:paraId="44E1809A" w14:textId="7CA8D868"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standard was developed to encourage inquiry into the variety of physical and human conditions present on the continent of Asia. Educators are encouraged to consider teaching strategies that connect this content to that in other standards (i.e., how do Asian economies rel</w:t>
      </w:r>
      <w:r w:rsidR="003720D8" w:rsidRPr="009F0DE7">
        <w:rPr>
          <w:rFonts w:ascii="Times New Roman" w:eastAsia="Times New Roman" w:hAnsi="Times New Roman" w:cs="Times New Roman"/>
          <w:sz w:val="24"/>
          <w:szCs w:val="24"/>
        </w:rPr>
        <w:t>ate to those in North America?).</w:t>
      </w:r>
      <w:r w:rsidRPr="009F0DE7">
        <w:rPr>
          <w:rFonts w:ascii="Times New Roman" w:eastAsia="Times New Roman" w:hAnsi="Times New Roman" w:cs="Times New Roman"/>
          <w:sz w:val="24"/>
          <w:szCs w:val="24"/>
        </w:rPr>
        <w:t xml:space="preserve"> </w:t>
      </w:r>
      <w:r w:rsidR="003411EE">
        <w:rPr>
          <w:rFonts w:ascii="Times New Roman" w:eastAsia="Times New Roman" w:hAnsi="Times New Roman" w:cs="Times New Roman"/>
          <w:sz w:val="24"/>
          <w:szCs w:val="24"/>
        </w:rPr>
        <w:t>Indicators are not to be taught in isolation, and labelling and coloring maps does not suffice for the skill of mapping.</w:t>
      </w:r>
    </w:p>
    <w:p w14:paraId="4D99676A" w14:textId="77777777" w:rsidR="003720D8" w:rsidRPr="009F0DE7" w:rsidRDefault="003720D8" w:rsidP="00D64993">
      <w:pPr>
        <w:spacing w:line="240" w:lineRule="auto"/>
        <w:rPr>
          <w:rFonts w:ascii="Times New Roman" w:eastAsia="Times New Roman" w:hAnsi="Times New Roman" w:cs="Times New Roman"/>
          <w:sz w:val="24"/>
          <w:szCs w:val="24"/>
        </w:rPr>
      </w:pPr>
    </w:p>
    <w:p w14:paraId="4EC36131" w14:textId="42595733" w:rsidR="00175ADF" w:rsidRPr="009F0DE7" w:rsidRDefault="003720D8"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Condition refers to </w:t>
      </w:r>
      <w:r w:rsidR="00D2214C" w:rsidRPr="009F0DE7">
        <w:rPr>
          <w:rFonts w:ascii="Times New Roman" w:eastAsia="Times New Roman" w:hAnsi="Times New Roman" w:cs="Times New Roman"/>
          <w:sz w:val="24"/>
          <w:szCs w:val="24"/>
        </w:rPr>
        <w:t>physical features like mountains or rivers, or human constructs like countries or cities. Examples of physical features include the Gobi Desert and the Himalaya Mountains. Human features would include countries like Russia or cities like Tokyo. Places become meaningful when we understand the features of a region and the processes that create those conditions. Identifying places and their conditions is an introductory step towards making connections between those places and others as well as the conditions in other parts of the world. History shows the importance of the location of river valleys (Indus, Tigris/Euphrates, and Huang He) to ancient civilizations. Changes in travel and transportation create different relationships regarding traditional physical barriers like the Himalayas and Pacific Ocean. The relative location of countries like Singapore near the Strait of Malacca greatly increases its importance for trade far beyond what its land area would suggest.</w:t>
      </w:r>
    </w:p>
    <w:p w14:paraId="65D3BA9A" w14:textId="7873153E"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 </w:t>
      </w:r>
    </w:p>
    <w:p w14:paraId="7DD44CE1" w14:textId="77777777" w:rsidR="005D463C" w:rsidRDefault="00D2214C" w:rsidP="005D463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There are different types of physical regions within Asia; examples include climate (e.g., arid), vegetation (e.g., boreal forest), and resource (e.g., tin). Region refers to an area with similar conditions or internal connections that tie it together. These conditions may be physical such as the amount of precipitation (i.e., rainfall), the range of temperatures, or the presence of a particular species of plant. Regions spatially simplify the complexity of Earth. Identifying regions and their specific qualities enables us to compare and contrast them with other areas across the globe. Regions can overlap, stand-alone, or nest within each other. Areas with highly productive </w:t>
      </w:r>
      <w:proofErr w:type="spellStart"/>
      <w:r w:rsidRPr="009F0DE7">
        <w:rPr>
          <w:rFonts w:ascii="Times New Roman" w:eastAsia="Times New Roman" w:hAnsi="Times New Roman" w:cs="Times New Roman"/>
          <w:sz w:val="24"/>
          <w:szCs w:val="24"/>
        </w:rPr>
        <w:t>mollisols</w:t>
      </w:r>
      <w:proofErr w:type="spellEnd"/>
      <w:r w:rsidRPr="009F0DE7">
        <w:rPr>
          <w:rFonts w:ascii="Times New Roman" w:eastAsia="Times New Roman" w:hAnsi="Times New Roman" w:cs="Times New Roman"/>
          <w:sz w:val="24"/>
          <w:szCs w:val="24"/>
        </w:rPr>
        <w:t>, a soil type, match other areas with high levels of wheat and other grain production, highlighting a spatial connection between physical conditions and human outcomes.</w:t>
      </w:r>
    </w:p>
    <w:p w14:paraId="588D15D1" w14:textId="42DEF11A" w:rsidR="00175ADF" w:rsidRPr="009F0DE7" w:rsidRDefault="00D2214C" w:rsidP="005D463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5C8B8407" w14:textId="77777777" w:rsidR="005D463C"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All Earth phenomena have a spread or distribution. This distribution may be concentrated, dispersed, or even form a pattern. Regular weather patterns like seasonal monsoons in India and Southeast Asia allow the production of certain crops like rice and tea without large scale irrigation systems. The concentration of certain resources like large deposits of petroleum in the Middle East have geopolitical implications. As such, organizations like the fourteen-member </w:t>
      </w:r>
      <w:r w:rsidRPr="009F0DE7">
        <w:rPr>
          <w:rFonts w:ascii="Times New Roman" w:eastAsia="Times New Roman" w:hAnsi="Times New Roman" w:cs="Times New Roman"/>
          <w:sz w:val="24"/>
          <w:szCs w:val="24"/>
        </w:rPr>
        <w:lastRenderedPageBreak/>
        <w:t xml:space="preserve">Organization of Petroleum Exporting Countries (OPEC) </w:t>
      </w:r>
      <w:r w:rsidR="005977E8">
        <w:rPr>
          <w:rFonts w:ascii="Times New Roman" w:eastAsia="Times New Roman" w:hAnsi="Times New Roman" w:cs="Times New Roman"/>
          <w:sz w:val="24"/>
          <w:szCs w:val="24"/>
        </w:rPr>
        <w:t xml:space="preserve">form to protect members’ mutual </w:t>
      </w:r>
      <w:r w:rsidRPr="009F0DE7">
        <w:rPr>
          <w:rFonts w:ascii="Times New Roman" w:eastAsia="Times New Roman" w:hAnsi="Times New Roman" w:cs="Times New Roman"/>
          <w:sz w:val="24"/>
          <w:szCs w:val="24"/>
        </w:rPr>
        <w:t>interests. India has a semi-arid grassland vegetation region due to the rain-blocking effect of the Western Ghats Mountains.</w:t>
      </w:r>
    </w:p>
    <w:p w14:paraId="7A84ACB6" w14:textId="0D7F0265" w:rsidR="00661E56" w:rsidRDefault="005D463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6F03D79" w14:textId="79A999F8"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As noted, all Earth phenomena have a spread or distribution. This distribution may be concentrated, dispersed, or even form a pattern. This is especially true for people: they are concentrated in cities, dispersed in rural areas, and form patterns such as being located along water bodies like rivers or oceans or in low elevations. Population centers such as Delhi, Seoul, or Shanghai demonstrate the pull of natural resources, job opportunities, and the need to concentrate law-making and government functions. The level of infrastructure (transportation, communication, services) necessary will vary accordingly. </w:t>
      </w:r>
    </w:p>
    <w:p w14:paraId="7973368D" w14:textId="77777777" w:rsidR="00175ADF" w:rsidRPr="009F0DE7" w:rsidRDefault="00175ADF" w:rsidP="00D64993">
      <w:pPr>
        <w:spacing w:line="240" w:lineRule="auto"/>
        <w:rPr>
          <w:rFonts w:ascii="Times New Roman" w:eastAsia="Times New Roman" w:hAnsi="Times New Roman" w:cs="Times New Roman"/>
          <w:b/>
          <w:sz w:val="24"/>
          <w:szCs w:val="24"/>
        </w:rPr>
      </w:pPr>
    </w:p>
    <w:p w14:paraId="6EAEE3AA" w14:textId="77777777" w:rsidR="005D463C" w:rsidRDefault="00D2214C" w:rsidP="005D463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Human population concentrations are more than just the number of people in a place - they have demographic characteristics that also vary spatially (i.e., change from place to place). These include gender, ethnicity, and age. Asia is the world’s most populous continent and contains the two largest countries by population - China and India. Population pyramids are used to explore population variations for specific places. Israel has a median age lower than Japan, and Russia has a higher percentage of females than Pakistan. Tools like the Demographic Transition Model are used to understand the effects of birth and death rates on a population’s size.</w:t>
      </w:r>
    </w:p>
    <w:p w14:paraId="3ACB1535" w14:textId="275E7B5A" w:rsidR="00175ADF" w:rsidRPr="009F0DE7" w:rsidRDefault="00D2214C" w:rsidP="005D463C">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1BF97383" w14:textId="733264AC"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People also move. Migration is driven by economic, social, political, and environmental factors. </w:t>
      </w:r>
      <w:r w:rsidR="00661E56">
        <w:rPr>
          <w:rFonts w:ascii="Times New Roman" w:eastAsia="Times New Roman" w:hAnsi="Times New Roman" w:cs="Times New Roman"/>
          <w:sz w:val="24"/>
          <w:szCs w:val="24"/>
        </w:rPr>
        <w:t xml:space="preserve">It can be voluntary or forced. </w:t>
      </w:r>
      <w:r w:rsidRPr="009F0DE7">
        <w:rPr>
          <w:rFonts w:ascii="Times New Roman" w:eastAsia="Times New Roman" w:hAnsi="Times New Roman" w:cs="Times New Roman"/>
          <w:sz w:val="24"/>
          <w:szCs w:val="24"/>
        </w:rPr>
        <w:t>Pull factors such as job availability in Tokyo or nearness to family in India can draw migrants and push factors such as warfare in Syria or Iraq or a tsunami on the shores of Indonesia can force out-migration. Migration is a key part of how ideas, diseases, and culture traits spread. This process, known as relocation diffusion, explains the movement of cultural traits such as language, religion, government, and economic models as people make homes in new places.</w:t>
      </w:r>
    </w:p>
    <w:p w14:paraId="09D01781" w14:textId="77777777" w:rsidR="00E61A00" w:rsidRPr="009F0DE7" w:rsidRDefault="00E61A00" w:rsidP="00D64993">
      <w:pPr>
        <w:spacing w:line="240" w:lineRule="auto"/>
        <w:rPr>
          <w:rFonts w:ascii="Times New Roman" w:eastAsia="Times New Roman" w:hAnsi="Times New Roman" w:cs="Times New Roman"/>
          <w:sz w:val="24"/>
          <w:szCs w:val="24"/>
        </w:rPr>
      </w:pPr>
    </w:p>
    <w:p w14:paraId="3CCA1C25" w14:textId="29B46D41"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Asia contains hundreds of different cultural groups. Among these are the Uighur (China), </w:t>
      </w:r>
      <w:proofErr w:type="spellStart"/>
      <w:r w:rsidRPr="009F0DE7">
        <w:rPr>
          <w:rFonts w:ascii="Times New Roman" w:eastAsia="Times New Roman" w:hAnsi="Times New Roman" w:cs="Times New Roman"/>
          <w:sz w:val="24"/>
          <w:szCs w:val="24"/>
        </w:rPr>
        <w:t>Rohingya</w:t>
      </w:r>
      <w:proofErr w:type="spellEnd"/>
      <w:r w:rsidRPr="009F0DE7">
        <w:rPr>
          <w:rFonts w:ascii="Times New Roman" w:eastAsia="Times New Roman" w:hAnsi="Times New Roman" w:cs="Times New Roman"/>
          <w:sz w:val="24"/>
          <w:szCs w:val="24"/>
        </w:rPr>
        <w:t xml:space="preserve"> (Myanmar), and Kurds (Turkey, Iraq, </w:t>
      </w:r>
      <w:proofErr w:type="gramStart"/>
      <w:r w:rsidRPr="009F0DE7">
        <w:rPr>
          <w:rFonts w:ascii="Times New Roman" w:eastAsia="Times New Roman" w:hAnsi="Times New Roman" w:cs="Times New Roman"/>
          <w:sz w:val="24"/>
          <w:szCs w:val="24"/>
        </w:rPr>
        <w:t>Syria</w:t>
      </w:r>
      <w:proofErr w:type="gramEnd"/>
      <w:r w:rsidRPr="009F0DE7">
        <w:rPr>
          <w:rFonts w:ascii="Times New Roman" w:eastAsia="Times New Roman" w:hAnsi="Times New Roman" w:cs="Times New Roman"/>
          <w:sz w:val="24"/>
          <w:szCs w:val="24"/>
        </w:rPr>
        <w:t xml:space="preserve">). The vastness of Asia encompasses culture groups from Israel and Turkey in the west and all the way to Japan in the east. Russia anchors the continent’s north, and India and a host of Southeast Asian countries comprise the southern portion. Each of these groups has a way of life (culture) that often results in landscapes and regions with distinctive features. Culture consists of many intricate and dynamic elements that include, but are not limited to, religion, language, ethnicity, and gender roles. However, in an increasingly interconnected world, culture is constantly changing due to local and global interactions. </w:t>
      </w:r>
    </w:p>
    <w:p w14:paraId="30A67FD3" w14:textId="77777777" w:rsidR="00175ADF" w:rsidRPr="009F0DE7" w:rsidRDefault="00175ADF" w:rsidP="00D64993">
      <w:pPr>
        <w:spacing w:line="240" w:lineRule="auto"/>
        <w:rPr>
          <w:rFonts w:ascii="Times New Roman" w:eastAsia="Times New Roman" w:hAnsi="Times New Roman" w:cs="Times New Roman"/>
          <w:sz w:val="24"/>
          <w:szCs w:val="24"/>
        </w:rPr>
      </w:pPr>
    </w:p>
    <w:p w14:paraId="7E8286F5" w14:textId="10D994C8"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Religion, language, and gender roles are important culture traits. Regarding religion, the culture hearths of Judaism, Christianity, and Islam are rooted in Southwest Asia, and Buddhism and Hinduism originated in India. Sikhism (India) and Shinto (Japan) also are prominent. These are just a few examples. The distribution of these faiths is owed to these culture hearths and the proselytizing nature of certain religions (Christianity and Islam, in particular). Asia is home to approximately 2,300 languages, but Hindi, Russian, Chinese, Arabic, and Malay have some of the largest number of speakers. Language distribution is determin</w:t>
      </w:r>
      <w:r w:rsidR="005977E8">
        <w:rPr>
          <w:rFonts w:ascii="Times New Roman" w:eastAsia="Times New Roman" w:hAnsi="Times New Roman" w:cs="Times New Roman"/>
          <w:sz w:val="24"/>
          <w:szCs w:val="24"/>
        </w:rPr>
        <w:t xml:space="preserve">ed by original culture hearths, </w:t>
      </w:r>
      <w:r w:rsidRPr="009F0DE7">
        <w:rPr>
          <w:rFonts w:ascii="Times New Roman" w:eastAsia="Times New Roman" w:hAnsi="Times New Roman" w:cs="Times New Roman"/>
          <w:sz w:val="24"/>
          <w:szCs w:val="24"/>
        </w:rPr>
        <w:lastRenderedPageBreak/>
        <w:t xml:space="preserve">migration, and physical barriers such as mountains that limit language spread. Gender roles also vary among ethnic groups with women and men at times performing certain economic, political, or social tasks unique to their location and history. These traditions continue to change with greater contact with people from other world regions. </w:t>
      </w:r>
    </w:p>
    <w:p w14:paraId="708065E1" w14:textId="77777777" w:rsidR="00175ADF" w:rsidRPr="009F0DE7" w:rsidRDefault="00175ADF" w:rsidP="00D64993">
      <w:pPr>
        <w:spacing w:line="240" w:lineRule="auto"/>
        <w:rPr>
          <w:rFonts w:ascii="Times New Roman" w:eastAsia="Times New Roman" w:hAnsi="Times New Roman" w:cs="Times New Roman"/>
          <w:sz w:val="24"/>
          <w:szCs w:val="24"/>
        </w:rPr>
      </w:pPr>
    </w:p>
    <w:p w14:paraId="08D152C4" w14:textId="0C80F88E"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The Arts - literature, music, theater, and dance - are other important aspects of culture that express people’s relationships with place. Popular culture and folk culture reflect many of these cultural traits and demonstrate the process of diffusion - hierarchical, contagious, and relocation.</w:t>
      </w:r>
    </w:p>
    <w:p w14:paraId="3050162B" w14:textId="77777777" w:rsidR="00E61A00" w:rsidRPr="009F0DE7" w:rsidRDefault="00E61A00" w:rsidP="00D64993">
      <w:pPr>
        <w:spacing w:line="240" w:lineRule="auto"/>
        <w:rPr>
          <w:rFonts w:ascii="Times New Roman" w:eastAsia="Times New Roman" w:hAnsi="Times New Roman" w:cs="Times New Roman"/>
          <w:sz w:val="24"/>
          <w:szCs w:val="24"/>
        </w:rPr>
      </w:pPr>
    </w:p>
    <w:p w14:paraId="04ED3E2F" w14:textId="3A24C96C"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Asian places vary in terms of both cooperation and conflict within and among countries. Control over territory can vary by a country’s land size, population size, and even shape (compact, elongated, perforated, and fragmented). Russia has the advantage of many potential resources given its size, but also has considerable territory to defend. Current country borders in much of Asia reflect the legacy of European intervention in the continent. Others, like the maritime borders of countries ringing the South China Sea, introduce conflict as they overlap in an area with considerable energy resources. Identifying the processes behind current political borders via maps is an introductory step towards making connections between Asian places as well as other world locations. </w:t>
      </w:r>
    </w:p>
    <w:p w14:paraId="1C773D6F" w14:textId="77777777" w:rsidR="00175ADF" w:rsidRPr="009F0DE7" w:rsidRDefault="00175ADF" w:rsidP="00D64993">
      <w:pPr>
        <w:spacing w:line="240" w:lineRule="auto"/>
        <w:rPr>
          <w:rFonts w:ascii="Times New Roman" w:eastAsia="Times New Roman" w:hAnsi="Times New Roman" w:cs="Times New Roman"/>
          <w:sz w:val="24"/>
          <w:szCs w:val="24"/>
        </w:rPr>
      </w:pPr>
    </w:p>
    <w:p w14:paraId="257C932F" w14:textId="6A5B5944"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Asian independence movements gained steam post-World War II (Israel, India, Indonesia, Philippines, others). New economic powerhouses such as South Korea, Japan, Taiwan, and China remade the world’s manufacturing landscape, fueled in part by their large populations,</w:t>
      </w:r>
      <w:r w:rsidR="001B65C4">
        <w:rPr>
          <w:rFonts w:ascii="Times New Roman" w:eastAsia="Times New Roman" w:hAnsi="Times New Roman" w:cs="Times New Roman"/>
          <w:sz w:val="24"/>
          <w:szCs w:val="24"/>
        </w:rPr>
        <w:t xml:space="preserve"> </w:t>
      </w:r>
      <w:r w:rsidRPr="009F0DE7">
        <w:rPr>
          <w:rFonts w:ascii="Times New Roman" w:eastAsia="Times New Roman" w:hAnsi="Times New Roman" w:cs="Times New Roman"/>
          <w:sz w:val="24"/>
          <w:szCs w:val="24"/>
        </w:rPr>
        <w:t>a transition by Western economies toward the service sector, and in the case of China, a transition from Maoist socialism to state-capitalism. Ethnic and religious conflict continues in the west (Israel/Palestine, Iraq), Central Asia (Afghanistan, India/Pakistan), and the east (Korean Peninsula).</w:t>
      </w:r>
      <w:r w:rsidR="00661E56">
        <w:rPr>
          <w:rFonts w:ascii="Times New Roman" w:eastAsia="Times New Roman" w:hAnsi="Times New Roman" w:cs="Times New Roman"/>
          <w:sz w:val="24"/>
          <w:szCs w:val="24"/>
        </w:rPr>
        <w:t xml:space="preserve"> There is also conflict related to stark income inequality and different political visions.</w:t>
      </w:r>
    </w:p>
    <w:p w14:paraId="37272CF8" w14:textId="77777777" w:rsidR="00175ADF" w:rsidRPr="009F0DE7" w:rsidRDefault="00175ADF" w:rsidP="00D64993">
      <w:pPr>
        <w:spacing w:line="240" w:lineRule="auto"/>
        <w:rPr>
          <w:rFonts w:ascii="Times New Roman" w:eastAsia="Times New Roman" w:hAnsi="Times New Roman" w:cs="Times New Roman"/>
          <w:b/>
          <w:sz w:val="24"/>
          <w:szCs w:val="24"/>
        </w:rPr>
      </w:pPr>
    </w:p>
    <w:p w14:paraId="74B814C1" w14:textId="4F12DD54"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As students gain more Asian content knowledge and develop geographic thinking skills, they s</w:t>
      </w:r>
      <w:r w:rsidR="00661E56">
        <w:rPr>
          <w:rFonts w:ascii="Times New Roman" w:eastAsia="Times New Roman" w:hAnsi="Times New Roman" w:cs="Times New Roman"/>
          <w:sz w:val="24"/>
          <w:szCs w:val="24"/>
        </w:rPr>
        <w:t xml:space="preserve">hould be encouraged to explore </w:t>
      </w:r>
      <w:r w:rsidRPr="009F0DE7">
        <w:rPr>
          <w:rFonts w:ascii="Times New Roman" w:eastAsia="Times New Roman" w:hAnsi="Times New Roman" w:cs="Times New Roman"/>
          <w:sz w:val="24"/>
          <w:szCs w:val="24"/>
        </w:rPr>
        <w:t>a significant contemporary cultural, economic, or political issue facing Asia at the local or global scale. Geographical inquiry includes generating a geographic question, gathering appropriate sources of information, analyzing information via maps, texts, models, and other forms of representation, forming conclusions, and communicating findings. The question may be specific to Asia or may form a theme that extends the length of the course. For example, students may investigate sea level rise threats and responses in Singapore (a very specific, place-based project) or they cou</w:t>
      </w:r>
      <w:r w:rsidR="00661E56">
        <w:rPr>
          <w:rFonts w:ascii="Times New Roman" w:eastAsia="Times New Roman" w:hAnsi="Times New Roman" w:cs="Times New Roman"/>
          <w:sz w:val="24"/>
          <w:szCs w:val="24"/>
        </w:rPr>
        <w:t xml:space="preserve">ld explore climate change more </w:t>
      </w:r>
      <w:r w:rsidRPr="009F0DE7">
        <w:rPr>
          <w:rFonts w:ascii="Times New Roman" w:eastAsia="Times New Roman" w:hAnsi="Times New Roman" w:cs="Times New Roman"/>
          <w:sz w:val="24"/>
          <w:szCs w:val="24"/>
        </w:rPr>
        <w:t xml:space="preserve">broadly as it relates to each continent. </w:t>
      </w:r>
    </w:p>
    <w:p w14:paraId="5501236D" w14:textId="77777777" w:rsidR="00175ADF" w:rsidRPr="009F0DE7" w:rsidRDefault="00175ADF" w:rsidP="00D64993">
      <w:pPr>
        <w:spacing w:line="240" w:lineRule="auto"/>
        <w:rPr>
          <w:rFonts w:ascii="Times New Roman" w:eastAsia="Times New Roman" w:hAnsi="Times New Roman" w:cs="Times New Roman"/>
          <w:b/>
          <w:sz w:val="24"/>
          <w:szCs w:val="24"/>
        </w:rPr>
      </w:pPr>
    </w:p>
    <w:p w14:paraId="22DEE7FA" w14:textId="77777777" w:rsidR="00661E56" w:rsidRDefault="00661E56">
      <w:pPr>
        <w:rPr>
          <w:rFonts w:ascii="Times New Roman" w:hAnsi="Times New Roman" w:cs="Times New Roman"/>
          <w:b/>
          <w:sz w:val="24"/>
          <w:szCs w:val="24"/>
        </w:rPr>
      </w:pPr>
      <w:r>
        <w:rPr>
          <w:rFonts w:ascii="Times New Roman" w:hAnsi="Times New Roman" w:cs="Times New Roman"/>
          <w:b/>
          <w:sz w:val="24"/>
          <w:szCs w:val="24"/>
        </w:rPr>
        <w:br w:type="page"/>
      </w:r>
    </w:p>
    <w:p w14:paraId="2E82C3CD" w14:textId="6B1D3CBD" w:rsidR="00661E56" w:rsidRPr="0070541B" w:rsidRDefault="00661E56" w:rsidP="00661E56">
      <w:pPr>
        <w:jc w:val="center"/>
        <w:rPr>
          <w:rFonts w:ascii="Times New Roman" w:hAnsi="Times New Roman" w:cs="Times New Roman"/>
          <w:b/>
          <w:sz w:val="28"/>
          <w:szCs w:val="24"/>
        </w:rPr>
      </w:pPr>
      <w:r w:rsidRPr="0070541B">
        <w:rPr>
          <w:rFonts w:ascii="Times New Roman" w:hAnsi="Times New Roman" w:cs="Times New Roman"/>
          <w:b/>
          <w:sz w:val="28"/>
          <w:szCs w:val="24"/>
        </w:rPr>
        <w:lastRenderedPageBreak/>
        <w:t>ASIA</w:t>
      </w:r>
    </w:p>
    <w:p w14:paraId="5BB010C6" w14:textId="77777777" w:rsidR="00661E56" w:rsidRDefault="00661E56" w:rsidP="00661E56">
      <w:pPr>
        <w:jc w:val="center"/>
        <w:rPr>
          <w:rFonts w:ascii="Times New Roman" w:hAnsi="Times New Roman" w:cs="Times New Roman"/>
          <w:b/>
          <w:sz w:val="24"/>
          <w:szCs w:val="24"/>
        </w:rPr>
      </w:pPr>
    </w:p>
    <w:p w14:paraId="43F54CFC" w14:textId="2AC6FA72" w:rsidR="00E61A00" w:rsidRPr="009F0DE7" w:rsidRDefault="00D2214C" w:rsidP="00D64993">
      <w:pPr>
        <w:rPr>
          <w:rFonts w:ascii="Times New Roman" w:hAnsi="Times New Roman" w:cs="Times New Roman"/>
          <w:b/>
          <w:sz w:val="24"/>
          <w:szCs w:val="24"/>
        </w:rPr>
      </w:pPr>
      <w:r w:rsidRPr="009F0DE7">
        <w:rPr>
          <w:rFonts w:ascii="Times New Roman" w:hAnsi="Times New Roman" w:cs="Times New Roman"/>
          <w:b/>
          <w:sz w:val="24"/>
          <w:szCs w:val="24"/>
        </w:rPr>
        <w:t xml:space="preserve">Possible Questions for Inquiry: </w:t>
      </w:r>
    </w:p>
    <w:p w14:paraId="01A8C535" w14:textId="0B6F329C" w:rsidR="00D2214C" w:rsidRPr="009F0DE7" w:rsidRDefault="00D2214C" w:rsidP="00D64993">
      <w:pPr>
        <w:rPr>
          <w:rFonts w:ascii="Times New Roman" w:hAnsi="Times New Roman" w:cs="Times New Roman"/>
          <w:sz w:val="24"/>
          <w:szCs w:val="24"/>
          <w:shd w:val="clear" w:color="auto" w:fill="FCE5CD"/>
        </w:rPr>
      </w:pPr>
      <w:r w:rsidRPr="009F0DE7">
        <w:rPr>
          <w:rFonts w:ascii="Times New Roman" w:hAnsi="Times New Roman" w:cs="Times New Roman"/>
          <w:sz w:val="24"/>
          <w:szCs w:val="24"/>
        </w:rPr>
        <w:t>Educators have the flexibility and latitude to use these and other questions that could lead students to engage in inquiry-based learning around the content of Standard 2 and the themes of the course.</w:t>
      </w:r>
    </w:p>
    <w:p w14:paraId="7E920425"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What physical and human features define Asia and where are they located?</w:t>
      </w:r>
    </w:p>
    <w:p w14:paraId="42B5FC32"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What climate, vegetation, and resource regions define Asia? </w:t>
      </w:r>
    </w:p>
    <w:p w14:paraId="5A98F4A3"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are human populations distributed across Asia?</w:t>
      </w:r>
    </w:p>
    <w:p w14:paraId="38EDEF53"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What features comprise Asia’s culture regions?</w:t>
      </w:r>
    </w:p>
    <w:p w14:paraId="1B032264"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are Asian places organized politically?</w:t>
      </w:r>
    </w:p>
    <w:p w14:paraId="624B04A2" w14:textId="5C7639C9" w:rsidR="00175ADF"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How can geographic thinking lead to deeper knowledge about Asian opportunities and challenges? </w:t>
      </w:r>
    </w:p>
    <w:p w14:paraId="48EF98D5" w14:textId="36160DD2" w:rsidR="00661E56" w:rsidRPr="009F0DE7" w:rsidRDefault="00661E56" w:rsidP="00661E5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005FBE4" w14:textId="071D01B1" w:rsidR="00E61A00" w:rsidRDefault="00E61A00" w:rsidP="00E61A00">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ASIA</w:t>
      </w:r>
    </w:p>
    <w:p w14:paraId="7ED692F4" w14:textId="77777777" w:rsidR="00661E56" w:rsidRPr="009F0DE7" w:rsidRDefault="00661E56" w:rsidP="00E61A00">
      <w:pPr>
        <w:spacing w:line="240" w:lineRule="auto"/>
        <w:jc w:val="center"/>
        <w:rPr>
          <w:rFonts w:ascii="Times New Roman" w:eastAsia="Times New Roman" w:hAnsi="Times New Roman" w:cs="Times New Roman"/>
          <w:b/>
          <w:sz w:val="28"/>
          <w:szCs w:val="28"/>
        </w:rPr>
      </w:pPr>
    </w:p>
    <w:p w14:paraId="72FD9E6E" w14:textId="33A65B36"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physical, political, and population geographies of contemporary Asia.</w:t>
      </w:r>
    </w:p>
    <w:p w14:paraId="06B3CB2A" w14:textId="77777777" w:rsidR="00175ADF" w:rsidRPr="009F0DE7" w:rsidRDefault="00175ADF" w:rsidP="00D64993">
      <w:pPr>
        <w:spacing w:line="240" w:lineRule="auto"/>
        <w:rPr>
          <w:rFonts w:ascii="Times New Roman" w:eastAsia="Times New Roman" w:hAnsi="Times New Roman" w:cs="Times New Roman"/>
          <w:sz w:val="24"/>
          <w:szCs w:val="24"/>
        </w:rPr>
      </w:pPr>
    </w:p>
    <w:p w14:paraId="3A85BEA2"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Enduring Understanding:</w:t>
      </w:r>
      <w:r w:rsidRPr="009F0DE7">
        <w:rPr>
          <w:rFonts w:ascii="Times New Roman" w:eastAsia="Times New Roman" w:hAnsi="Times New Roman" w:cs="Times New Roman"/>
          <w:sz w:val="24"/>
          <w:szCs w:val="24"/>
        </w:rPr>
        <w:t xml:space="preserve"> </w:t>
      </w:r>
    </w:p>
    <w:p w14:paraId="37EF256B"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Asia is a geographically diverse continent with a variety of physical features and social structures. The physical and cultural regional conditions create unique Asian landscapes, an understanding of which lays the foundation for learning about the continent’s connection to the other peoples and places on Earth.</w:t>
      </w:r>
    </w:p>
    <w:p w14:paraId="6C7B482B" w14:textId="77777777" w:rsidR="00175ADF" w:rsidRPr="009F0DE7" w:rsidRDefault="00175ADF" w:rsidP="00D64993">
      <w:pPr>
        <w:spacing w:line="240" w:lineRule="auto"/>
        <w:rPr>
          <w:rFonts w:ascii="Times New Roman" w:eastAsia="Times New Roman" w:hAnsi="Times New Roman" w:cs="Times New Roman"/>
          <w:b/>
          <w:sz w:val="24"/>
          <w:szCs w:val="24"/>
        </w:rPr>
      </w:pPr>
    </w:p>
    <w:p w14:paraId="508C92B4"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7.2.1</w:t>
      </w:r>
      <w:proofErr w:type="gramStart"/>
      <w:r w:rsidRPr="009F0DE7">
        <w:rPr>
          <w:rFonts w:ascii="Times New Roman" w:eastAsia="Times New Roman" w:hAnsi="Times New Roman" w:cs="Times New Roman"/>
          <w:b/>
          <w:sz w:val="24"/>
          <w:szCs w:val="24"/>
        </w:rPr>
        <w:t>.PR</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Identify select Asian physical systems and human characteristics of places.</w:t>
      </w:r>
    </w:p>
    <w:p w14:paraId="3BE4F19C" w14:textId="77777777" w:rsidR="00175ADF" w:rsidRPr="009F0DE7" w:rsidRDefault="00175ADF" w:rsidP="00D64993">
      <w:pPr>
        <w:spacing w:line="240" w:lineRule="auto"/>
        <w:rPr>
          <w:rFonts w:ascii="Times New Roman" w:eastAsia="Times New Roman" w:hAnsi="Times New Roman" w:cs="Times New Roman"/>
          <w:i/>
          <w:sz w:val="24"/>
          <w:szCs w:val="24"/>
        </w:rPr>
      </w:pPr>
    </w:p>
    <w:p w14:paraId="5915CEED"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primary physical and human characteristics of places within the Asian continent, such as landforms, water bodies, countries, and cities.</w:t>
      </w:r>
    </w:p>
    <w:p w14:paraId="34B05176" w14:textId="4CDA01A2" w:rsidR="00175ADF" w:rsidRDefault="00175ADF" w:rsidP="00D64993">
      <w:pPr>
        <w:spacing w:line="240" w:lineRule="auto"/>
        <w:rPr>
          <w:rFonts w:ascii="Times New Roman" w:eastAsia="Times New Roman" w:hAnsi="Times New Roman" w:cs="Times New Roman"/>
          <w:sz w:val="24"/>
          <w:szCs w:val="24"/>
        </w:rPr>
      </w:pPr>
    </w:p>
    <w:p w14:paraId="02C786ED" w14:textId="5714FE64" w:rsidR="007C44C7" w:rsidRPr="009F0DE7" w:rsidRDefault="007C44C7" w:rsidP="007C44C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**Indicator 7.2.1.PR should not be taught in isolation. If teaching this course regionally, the physical systems and human characteristics of places in Asia should be taught alongside the content, concepts, and themes in indicators 2, 3, 4, and 5 for this standard.</w:t>
      </w:r>
    </w:p>
    <w:p w14:paraId="627D7A3E" w14:textId="77777777" w:rsidR="007C44C7" w:rsidRPr="009F0DE7" w:rsidRDefault="007C44C7" w:rsidP="00D64993">
      <w:pPr>
        <w:spacing w:line="240" w:lineRule="auto"/>
        <w:rPr>
          <w:rFonts w:ascii="Times New Roman" w:eastAsia="Times New Roman" w:hAnsi="Times New Roman" w:cs="Times New Roman"/>
          <w:sz w:val="24"/>
          <w:szCs w:val="24"/>
        </w:rPr>
      </w:pPr>
    </w:p>
    <w:p w14:paraId="6B31DCE7" w14:textId="77777777"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p>
    <w:p w14:paraId="72F47D3B" w14:textId="6C322162"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Level 2: </w:t>
      </w:r>
      <w:r w:rsidR="00E61A00" w:rsidRPr="009F0DE7">
        <w:rPr>
          <w:rFonts w:ascii="Times New Roman" w:eastAsia="Times New Roman" w:hAnsi="Times New Roman" w:cs="Times New Roman"/>
          <w:sz w:val="24"/>
          <w:szCs w:val="24"/>
        </w:rPr>
        <w:t>Basic Reasoning</w:t>
      </w:r>
    </w:p>
    <w:p w14:paraId="28752F41"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32A29CF7" w14:textId="5A37A1A3"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E61A00"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236C8D18" w14:textId="0C0A6C76"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166D91A3" w14:textId="5A3D73BE"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0478CB5F" w14:textId="64B7709A"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and analyze spatial distributions, patterns, and associations.</w:t>
      </w:r>
    </w:p>
    <w:p w14:paraId="291EB4FC" w14:textId="77777777" w:rsidR="00175ADF" w:rsidRPr="009F0DE7" w:rsidRDefault="00175ADF" w:rsidP="00D64993">
      <w:pPr>
        <w:spacing w:line="240" w:lineRule="auto"/>
        <w:rPr>
          <w:rFonts w:ascii="Times New Roman" w:eastAsia="Times New Roman" w:hAnsi="Times New Roman" w:cs="Times New Roman"/>
          <w:sz w:val="24"/>
          <w:szCs w:val="24"/>
        </w:rPr>
      </w:pPr>
    </w:p>
    <w:p w14:paraId="1A11E73D" w14:textId="77777777" w:rsidR="00175ADF" w:rsidRPr="009F0DE7" w:rsidRDefault="00175ADF" w:rsidP="00D64993">
      <w:pPr>
        <w:spacing w:line="240" w:lineRule="auto"/>
        <w:rPr>
          <w:rFonts w:ascii="Times New Roman" w:eastAsia="Times New Roman" w:hAnsi="Times New Roman" w:cs="Times New Roman"/>
          <w:sz w:val="24"/>
          <w:szCs w:val="24"/>
        </w:rPr>
      </w:pPr>
    </w:p>
    <w:p w14:paraId="25A963AA" w14:textId="77777777" w:rsidR="001C21C7" w:rsidRDefault="001C21C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0981962" w14:textId="4FD6F341" w:rsidR="001C21C7" w:rsidRPr="001C21C7" w:rsidRDefault="001C21C7" w:rsidP="001C21C7">
      <w:pPr>
        <w:spacing w:after="200" w:line="240" w:lineRule="auto"/>
        <w:jc w:val="center"/>
        <w:rPr>
          <w:rFonts w:ascii="Times New Roman" w:eastAsia="Times New Roman" w:hAnsi="Times New Roman" w:cs="Times New Roman"/>
          <w:b/>
          <w:sz w:val="28"/>
          <w:szCs w:val="28"/>
        </w:rPr>
      </w:pPr>
      <w:r w:rsidRPr="001C21C7">
        <w:rPr>
          <w:rFonts w:ascii="Times New Roman" w:eastAsia="Times New Roman" w:hAnsi="Times New Roman" w:cs="Times New Roman"/>
          <w:b/>
          <w:sz w:val="28"/>
          <w:szCs w:val="28"/>
        </w:rPr>
        <w:lastRenderedPageBreak/>
        <w:t>ASIA</w:t>
      </w:r>
    </w:p>
    <w:p w14:paraId="3BE0D1C6" w14:textId="6E612A13"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Places and Regions: </w:t>
      </w:r>
    </w:p>
    <w:p w14:paraId="3ADC5EC3" w14:textId="60E5FF7D" w:rsidR="00175ADF"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2.</w:t>
      </w:r>
    </w:p>
    <w:p w14:paraId="72874775" w14:textId="4ACD46AB" w:rsidR="00E61254" w:rsidRDefault="00E61254" w:rsidP="00D64993">
      <w:pPr>
        <w:spacing w:line="240" w:lineRule="auto"/>
        <w:rPr>
          <w:rFonts w:ascii="Times New Roman" w:eastAsia="Times New Roman" w:hAnsi="Times New Roman" w:cs="Times New Roman"/>
          <w:sz w:val="24"/>
          <w:szCs w:val="24"/>
        </w:rPr>
      </w:pPr>
    </w:p>
    <w:p w14:paraId="19FE9EA1" w14:textId="6C679F0E" w:rsidR="00E61254" w:rsidRDefault="00E61254" w:rsidP="00E61254">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the </w:t>
      </w:r>
      <w:r w:rsidR="00DA29AD">
        <w:rPr>
          <w:rFonts w:ascii="Times New Roman" w:eastAsia="Times New Roman" w:hAnsi="Times New Roman" w:cs="Times New Roman"/>
          <w:sz w:val="24"/>
          <w:szCs w:val="24"/>
        </w:rPr>
        <w:t xml:space="preserve">physical and human </w:t>
      </w:r>
      <w:r>
        <w:rPr>
          <w:rFonts w:ascii="Times New Roman" w:eastAsia="Times New Roman" w:hAnsi="Times New Roman" w:cs="Times New Roman"/>
          <w:sz w:val="24"/>
          <w:szCs w:val="24"/>
        </w:rPr>
        <w:t xml:space="preserve">characteristics of the Indus River </w:t>
      </w:r>
      <w:r w:rsidR="00DA29AD">
        <w:rPr>
          <w:rFonts w:ascii="Times New Roman" w:eastAsia="Times New Roman" w:hAnsi="Times New Roman" w:cs="Times New Roman"/>
          <w:sz w:val="24"/>
          <w:szCs w:val="24"/>
        </w:rPr>
        <w:t>basin as compared to other ancient human culture hearths</w:t>
      </w:r>
      <w:r>
        <w:rPr>
          <w:rFonts w:ascii="Times New Roman" w:eastAsia="Times New Roman" w:hAnsi="Times New Roman" w:cs="Times New Roman"/>
          <w:sz w:val="24"/>
          <w:szCs w:val="24"/>
        </w:rPr>
        <w:t>.</w:t>
      </w:r>
    </w:p>
    <w:p w14:paraId="4430A9BE" w14:textId="20D8032D" w:rsidR="00175ADF" w:rsidRPr="009F0DE7" w:rsidRDefault="00E61254" w:rsidP="00E61254">
      <w:pPr>
        <w:pStyle w:val="ListParagraph"/>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5ADDC692" w14:textId="1CB2EABB" w:rsidR="00232CB8" w:rsidRPr="009F0DE7" w:rsidRDefault="00232CB8" w:rsidP="00D64993">
      <w:pP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w:t>
      </w:r>
      <w:r w:rsidR="00E61254">
        <w:rPr>
          <w:rFonts w:ascii="Times New Roman" w:hAnsi="Times New Roman" w:cs="Times New Roman"/>
          <w:i/>
          <w:sz w:val="24"/>
          <w:szCs w:val="24"/>
        </w:rPr>
        <w:t xml:space="preserve"> content list and/or additional </w:t>
      </w:r>
      <w:r w:rsidRPr="009F0DE7">
        <w:rPr>
          <w:rFonts w:ascii="Times New Roman" w:hAnsi="Times New Roman" w:cs="Times New Roman"/>
          <w:i/>
          <w:sz w:val="24"/>
          <w:szCs w:val="24"/>
        </w:rPr>
        <w:t>related content that provides students with opportunities to employ the target skills and theme.</w:t>
      </w:r>
    </w:p>
    <w:p w14:paraId="279A83A5" w14:textId="77777777" w:rsidR="008168C5" w:rsidRPr="009F0DE7" w:rsidRDefault="008168C5" w:rsidP="008168C5">
      <w:pPr>
        <w:pStyle w:val="ListParagraph"/>
        <w:numPr>
          <w:ilvl w:val="0"/>
          <w:numId w:val="21"/>
        </w:numPr>
        <w:spacing w:line="240" w:lineRule="auto"/>
        <w:rPr>
          <w:rFonts w:ascii="Times New Roman" w:eastAsia="Times New Roman" w:hAnsi="Times New Roman" w:cs="Times New Roman"/>
          <w:sz w:val="24"/>
          <w:szCs w:val="24"/>
        </w:rPr>
        <w:sectPr w:rsidR="008168C5" w:rsidRPr="009F0DE7" w:rsidSect="00373070">
          <w:type w:val="continuous"/>
          <w:pgSz w:w="12240" w:h="15840"/>
          <w:pgMar w:top="1440" w:right="1440" w:bottom="1440" w:left="1440" w:header="720" w:footer="720" w:gutter="0"/>
          <w:pgNumType w:start="1"/>
          <w:cols w:space="720"/>
        </w:sectPr>
      </w:pPr>
    </w:p>
    <w:p w14:paraId="29DAA502" w14:textId="3DD175A1"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Arabian Desert</w:t>
      </w:r>
    </w:p>
    <w:p w14:paraId="43F9195D"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Arabian Gulf</w:t>
      </w:r>
    </w:p>
    <w:p w14:paraId="464EE43E"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Aral Sea</w:t>
      </w:r>
    </w:p>
    <w:p w14:paraId="5B970819"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Bangladesh</w:t>
      </w:r>
    </w:p>
    <w:p w14:paraId="4C1E7E4C"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Black Sea</w:t>
      </w:r>
    </w:p>
    <w:p w14:paraId="48E013EF"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Beijing</w:t>
      </w:r>
    </w:p>
    <w:p w14:paraId="576987FF"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Caspian Sea</w:t>
      </w:r>
    </w:p>
    <w:p w14:paraId="0693291E"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China</w:t>
      </w:r>
    </w:p>
    <w:p w14:paraId="569D1174"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Chongqing</w:t>
      </w:r>
    </w:p>
    <w:p w14:paraId="62B379C3"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Delhi</w:t>
      </w:r>
    </w:p>
    <w:p w14:paraId="1A5319E4"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Eastern Ghats</w:t>
      </w:r>
    </w:p>
    <w:p w14:paraId="0114F076"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Euphrates River</w:t>
      </w:r>
    </w:p>
    <w:p w14:paraId="1B598DED"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Ganges River</w:t>
      </w:r>
    </w:p>
    <w:p w14:paraId="55A67345"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Gobi Desert</w:t>
      </w:r>
    </w:p>
    <w:p w14:paraId="6DA10FEB"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Himalayan Mountains</w:t>
      </w:r>
    </w:p>
    <w:p w14:paraId="56EC9777"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Huang He River</w:t>
      </w:r>
    </w:p>
    <w:p w14:paraId="4D7B9C0D"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India</w:t>
      </w:r>
    </w:p>
    <w:p w14:paraId="1A1E872D"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Indian Ocean</w:t>
      </w:r>
    </w:p>
    <w:p w14:paraId="203484C5"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Indus River</w:t>
      </w:r>
    </w:p>
    <w:p w14:paraId="19D62E9E"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Indonesia</w:t>
      </w:r>
    </w:p>
    <w:p w14:paraId="48C72DF4"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Iran</w:t>
      </w:r>
    </w:p>
    <w:p w14:paraId="1C3AB938"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Iraq</w:t>
      </w:r>
    </w:p>
    <w:p w14:paraId="13E04913"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Israel</w:t>
      </w:r>
    </w:p>
    <w:p w14:paraId="1E602C6E"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Japan</w:t>
      </w:r>
    </w:p>
    <w:p w14:paraId="6A953939"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Jerusalem</w:t>
      </w:r>
    </w:p>
    <w:p w14:paraId="79C1218F"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Karachi</w:t>
      </w:r>
    </w:p>
    <w:p w14:paraId="013173B3"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Nepal</w:t>
      </w:r>
    </w:p>
    <w:p w14:paraId="61303A2B"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Pacific Ocean</w:t>
      </w:r>
    </w:p>
    <w:p w14:paraId="123480E8"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Pakistan</w:t>
      </w:r>
    </w:p>
    <w:p w14:paraId="0341F7D6"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Russia</w:t>
      </w:r>
    </w:p>
    <w:p w14:paraId="14CD7F06"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Seoul</w:t>
      </w:r>
    </w:p>
    <w:p w14:paraId="2A8EB817"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Shanghai</w:t>
      </w:r>
    </w:p>
    <w:p w14:paraId="40390998"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Singapore</w:t>
      </w:r>
    </w:p>
    <w:p w14:paraId="6731F1BF"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Strait of Malacca</w:t>
      </w:r>
    </w:p>
    <w:p w14:paraId="02140AF3"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Tigris River</w:t>
      </w:r>
    </w:p>
    <w:p w14:paraId="55F4C898"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Tokyo</w:t>
      </w:r>
    </w:p>
    <w:p w14:paraId="2AC05187"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Ural Mountains</w:t>
      </w:r>
    </w:p>
    <w:p w14:paraId="2F047E83"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Western Ghats</w:t>
      </w:r>
    </w:p>
    <w:p w14:paraId="5A763297" w14:textId="77777777" w:rsidR="00175ADF" w:rsidRPr="009F0DE7" w:rsidRDefault="00D2214C" w:rsidP="00E61254">
      <w:pPr>
        <w:pStyle w:val="ListParagraph"/>
        <w:numPr>
          <w:ilvl w:val="0"/>
          <w:numId w:val="21"/>
        </w:numPr>
        <w:spacing w:line="240" w:lineRule="auto"/>
        <w:ind w:left="360"/>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Yangtze River</w:t>
      </w:r>
    </w:p>
    <w:p w14:paraId="73604FB0" w14:textId="77777777" w:rsidR="008168C5" w:rsidRPr="009F0DE7" w:rsidRDefault="008168C5" w:rsidP="00E61254">
      <w:pPr>
        <w:spacing w:line="240" w:lineRule="auto"/>
        <w:rPr>
          <w:rFonts w:ascii="Times New Roman" w:eastAsia="Times New Roman" w:hAnsi="Times New Roman" w:cs="Times New Roman"/>
          <w:b/>
          <w:sz w:val="24"/>
          <w:szCs w:val="24"/>
        </w:rPr>
        <w:sectPr w:rsidR="008168C5" w:rsidRPr="009F0DE7" w:rsidSect="00AC58B7">
          <w:type w:val="continuous"/>
          <w:pgSz w:w="12240" w:h="15840"/>
          <w:pgMar w:top="1440" w:right="1440" w:bottom="1440" w:left="1440" w:header="720" w:footer="720" w:gutter="0"/>
          <w:pgNumType w:start="1"/>
          <w:cols w:num="3" w:space="720"/>
        </w:sectPr>
      </w:pPr>
    </w:p>
    <w:p w14:paraId="0C48FDA7" w14:textId="77777777" w:rsidR="00E61254" w:rsidRDefault="00E61254" w:rsidP="00D64993">
      <w:pPr>
        <w:spacing w:line="240" w:lineRule="auto"/>
        <w:rPr>
          <w:rFonts w:ascii="Times New Roman" w:eastAsia="Times New Roman" w:hAnsi="Times New Roman" w:cs="Times New Roman"/>
          <w:b/>
          <w:sz w:val="24"/>
          <w:szCs w:val="24"/>
        </w:rPr>
        <w:sectPr w:rsidR="00E61254" w:rsidSect="00373070">
          <w:type w:val="continuous"/>
          <w:pgSz w:w="12240" w:h="15840"/>
          <w:pgMar w:top="1440" w:right="1440" w:bottom="1440" w:left="1440" w:header="720" w:footer="720" w:gutter="0"/>
          <w:pgNumType w:start="1"/>
          <w:cols w:space="720"/>
        </w:sectPr>
      </w:pPr>
    </w:p>
    <w:p w14:paraId="037FC43E" w14:textId="258C23E0" w:rsidR="00175ADF" w:rsidRPr="009F0DE7" w:rsidRDefault="00175ADF" w:rsidP="00D64993">
      <w:pPr>
        <w:spacing w:line="240" w:lineRule="auto"/>
        <w:rPr>
          <w:rFonts w:ascii="Times New Roman" w:eastAsia="Times New Roman" w:hAnsi="Times New Roman" w:cs="Times New Roman"/>
          <w:b/>
          <w:sz w:val="24"/>
          <w:szCs w:val="24"/>
        </w:rPr>
      </w:pPr>
    </w:p>
    <w:p w14:paraId="57983BE3" w14:textId="77777777" w:rsidR="00175ADF" w:rsidRPr="009F0DE7" w:rsidRDefault="00D2214C" w:rsidP="00D64993">
      <w:pPr>
        <w:spacing w:line="240" w:lineRule="auto"/>
        <w:rPr>
          <w:rFonts w:ascii="Times New Roman" w:eastAsia="Times New Roman" w:hAnsi="Times New Roman" w:cs="Times New Roman"/>
          <w:b/>
          <w:sz w:val="24"/>
          <w:szCs w:val="24"/>
        </w:rPr>
      </w:pPr>
      <w:r w:rsidRPr="009F0DE7">
        <w:br w:type="page"/>
      </w:r>
    </w:p>
    <w:p w14:paraId="18AEF8DA" w14:textId="4FB1362D" w:rsidR="008168C5" w:rsidRPr="009F0DE7" w:rsidRDefault="008168C5" w:rsidP="008168C5">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ASIA</w:t>
      </w:r>
    </w:p>
    <w:p w14:paraId="4EDD4156" w14:textId="77777777" w:rsidR="008168C5" w:rsidRPr="009F0DE7" w:rsidRDefault="008168C5" w:rsidP="00D64993">
      <w:pPr>
        <w:spacing w:line="240" w:lineRule="auto"/>
        <w:rPr>
          <w:rFonts w:ascii="Times New Roman" w:eastAsia="Times New Roman" w:hAnsi="Times New Roman" w:cs="Times New Roman"/>
          <w:b/>
          <w:sz w:val="24"/>
          <w:szCs w:val="24"/>
        </w:rPr>
      </w:pPr>
    </w:p>
    <w:p w14:paraId="063E6A9B" w14:textId="0B8D82BD"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physical, political, and population geographies of contemporary Asia.</w:t>
      </w:r>
    </w:p>
    <w:p w14:paraId="238C6872" w14:textId="77777777" w:rsidR="00175ADF" w:rsidRPr="009F0DE7" w:rsidRDefault="00175ADF" w:rsidP="00D64993">
      <w:pPr>
        <w:spacing w:line="240" w:lineRule="auto"/>
        <w:rPr>
          <w:rFonts w:ascii="Times New Roman" w:eastAsia="Times New Roman" w:hAnsi="Times New Roman" w:cs="Times New Roman"/>
          <w:sz w:val="24"/>
          <w:szCs w:val="24"/>
        </w:rPr>
      </w:pPr>
    </w:p>
    <w:p w14:paraId="5C8F905D"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7.2.2</w:t>
      </w:r>
      <w:proofErr w:type="gramStart"/>
      <w:r w:rsidRPr="009F0DE7">
        <w:rPr>
          <w:rFonts w:ascii="Times New Roman" w:eastAsia="Times New Roman" w:hAnsi="Times New Roman" w:cs="Times New Roman"/>
          <w:b/>
          <w:sz w:val="24"/>
          <w:szCs w:val="24"/>
        </w:rPr>
        <w:t>.ER</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Identify climate and vegetation regions of Asia and the spatial distributions and patterns of natural resources, including the impact of their location on human activities.</w:t>
      </w:r>
    </w:p>
    <w:p w14:paraId="0AA22D69" w14:textId="77777777" w:rsidR="00175ADF" w:rsidRPr="009F0DE7" w:rsidRDefault="00175ADF" w:rsidP="00D64993">
      <w:pPr>
        <w:spacing w:line="240" w:lineRule="auto"/>
        <w:rPr>
          <w:rFonts w:ascii="Times New Roman" w:eastAsia="Times New Roman" w:hAnsi="Times New Roman" w:cs="Times New Roman"/>
          <w:i/>
          <w:sz w:val="24"/>
          <w:szCs w:val="24"/>
        </w:rPr>
      </w:pPr>
    </w:p>
    <w:p w14:paraId="0AB4BEA9"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physical systems within the Asian continent and how the locations and characteristics of these systems influence livelihood choices available to people.</w:t>
      </w:r>
    </w:p>
    <w:p w14:paraId="5302FEA2" w14:textId="77777777" w:rsidR="00175ADF" w:rsidRPr="009F0DE7" w:rsidRDefault="00175ADF" w:rsidP="00D64993">
      <w:pPr>
        <w:spacing w:line="240" w:lineRule="auto"/>
        <w:rPr>
          <w:rFonts w:ascii="Times New Roman" w:eastAsia="Times New Roman" w:hAnsi="Times New Roman" w:cs="Times New Roman"/>
          <w:b/>
          <w:sz w:val="24"/>
          <w:szCs w:val="24"/>
        </w:rPr>
      </w:pPr>
    </w:p>
    <w:p w14:paraId="60D8B3BC" w14:textId="2A547549" w:rsidR="00175ADF" w:rsidRPr="009F0DE7" w:rsidRDefault="00D2214C" w:rsidP="008168C5">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Depth of Knowledge:</w:t>
      </w:r>
      <w:r w:rsidRPr="009F0DE7">
        <w:rPr>
          <w:rFonts w:ascii="Times New Roman" w:eastAsia="Times New Roman" w:hAnsi="Times New Roman" w:cs="Times New Roman"/>
          <w:sz w:val="24"/>
          <w:szCs w:val="24"/>
        </w:rPr>
        <w:t xml:space="preserve"> Level 2: </w:t>
      </w:r>
      <w:r w:rsidR="008168C5" w:rsidRPr="009F0DE7">
        <w:rPr>
          <w:rFonts w:ascii="Times New Roman" w:eastAsia="Times New Roman" w:hAnsi="Times New Roman" w:cs="Times New Roman"/>
          <w:sz w:val="24"/>
          <w:szCs w:val="24"/>
        </w:rPr>
        <w:t>Basic Reasoning</w:t>
      </w:r>
    </w:p>
    <w:p w14:paraId="74742D6D"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27FFB1A6" w14:textId="052443DF"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8168C5"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174EFB4F" w14:textId="18378BD9"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4C0BBC8C" w14:textId="18AA84FA"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794D1F32" w14:textId="387C6CB1"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sidRPr="009F0DE7">
        <w:rPr>
          <w:rFonts w:ascii="Times New Roman" w:eastAsia="Times New Roman" w:hAnsi="Times New Roman" w:cs="Times New Roman"/>
          <w:b/>
          <w:sz w:val="24"/>
          <w:szCs w:val="24"/>
        </w:rPr>
        <w:t xml:space="preserve">Scale – </w:t>
      </w:r>
      <w:r w:rsidR="00D2214C" w:rsidRPr="009F0DE7">
        <w:rPr>
          <w:rFonts w:ascii="Times New Roman" w:eastAsia="Times New Roman" w:hAnsi="Times New Roman" w:cs="Times New Roman"/>
          <w:sz w:val="24"/>
          <w:szCs w:val="24"/>
        </w:rPr>
        <w:t>Identify and interpret spatial hierarchies on a Regional Level.</w:t>
      </w:r>
    </w:p>
    <w:p w14:paraId="1EB2C74A" w14:textId="7B0C940F"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0BD332C9" w14:textId="2A6E29D8" w:rsidR="00175ADF" w:rsidRPr="009F0DE7" w:rsidRDefault="00175ADF" w:rsidP="00D64993">
      <w:pPr>
        <w:spacing w:line="240" w:lineRule="auto"/>
        <w:rPr>
          <w:rFonts w:ascii="Times New Roman" w:eastAsia="Times New Roman" w:hAnsi="Times New Roman" w:cs="Times New Roman"/>
          <w:sz w:val="24"/>
          <w:szCs w:val="24"/>
        </w:rPr>
      </w:pPr>
    </w:p>
    <w:p w14:paraId="4050063C"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Environment and Resources: </w:t>
      </w:r>
    </w:p>
    <w:p w14:paraId="3CE086DE" w14:textId="5A4FA2D1" w:rsidR="003B63CE" w:rsidRPr="003B63CE"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2.</w:t>
      </w:r>
    </w:p>
    <w:p w14:paraId="526E1C70" w14:textId="3EE65647" w:rsidR="00175ADF" w:rsidRPr="001C21C7" w:rsidRDefault="00AC58B7" w:rsidP="00D64993">
      <w:pPr>
        <w:pStyle w:val="ListParagraph"/>
        <w:numPr>
          <w:ilvl w:val="0"/>
          <w:numId w:val="1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how the discovery of oil led to economic gain and political instability in the Middle East region.</w:t>
      </w:r>
    </w:p>
    <w:p w14:paraId="0917AC7A" w14:textId="77777777" w:rsidR="00232CB8" w:rsidRPr="009F0DE7" w:rsidRDefault="00232CB8" w:rsidP="00D64993">
      <w:pP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tbl>
      <w:tblPr>
        <w:tblStyle w:val="TableGrid"/>
        <w:tblW w:w="0" w:type="auto"/>
        <w:tblLook w:val="04A0" w:firstRow="1" w:lastRow="0" w:firstColumn="1" w:lastColumn="0" w:noHBand="0" w:noVBand="1"/>
        <w:tblCaption w:val="Suggested Content"/>
        <w:tblDescription w:val="This chart lists suggested climates, resources, and biomes for students to investigate."/>
      </w:tblPr>
      <w:tblGrid>
        <w:gridCol w:w="3116"/>
        <w:gridCol w:w="3117"/>
        <w:gridCol w:w="3117"/>
      </w:tblGrid>
      <w:tr w:rsidR="008168C5" w:rsidRPr="009F0DE7" w14:paraId="37273CC1" w14:textId="77777777" w:rsidTr="005D463C">
        <w:trPr>
          <w:tblHeader/>
        </w:trPr>
        <w:tc>
          <w:tcPr>
            <w:tcW w:w="3116" w:type="dxa"/>
          </w:tcPr>
          <w:p w14:paraId="3204EA6A" w14:textId="77777777" w:rsidR="008168C5" w:rsidRPr="009F0DE7" w:rsidRDefault="008168C5" w:rsidP="00320325">
            <w:p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CLIMATE</w:t>
            </w:r>
          </w:p>
        </w:tc>
        <w:tc>
          <w:tcPr>
            <w:tcW w:w="3117" w:type="dxa"/>
          </w:tcPr>
          <w:p w14:paraId="01A1B98E" w14:textId="77777777" w:rsidR="008168C5" w:rsidRPr="009F0DE7" w:rsidRDefault="008168C5" w:rsidP="00320325">
            <w:p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RESOURCE</w:t>
            </w:r>
          </w:p>
        </w:tc>
        <w:tc>
          <w:tcPr>
            <w:tcW w:w="3117" w:type="dxa"/>
          </w:tcPr>
          <w:p w14:paraId="34583648" w14:textId="77777777" w:rsidR="008168C5" w:rsidRPr="009F0DE7" w:rsidRDefault="008168C5" w:rsidP="00320325">
            <w:p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BIOME</w:t>
            </w:r>
          </w:p>
        </w:tc>
      </w:tr>
      <w:tr w:rsidR="008168C5" w:rsidRPr="009F0DE7" w14:paraId="3F28C094" w14:textId="77777777" w:rsidTr="00320325">
        <w:tc>
          <w:tcPr>
            <w:tcW w:w="3116" w:type="dxa"/>
          </w:tcPr>
          <w:p w14:paraId="775279DC" w14:textId="77777777" w:rsidR="008168C5" w:rsidRPr="009F0DE7" w:rsidRDefault="008168C5" w:rsidP="00320325">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arid</w:t>
            </w:r>
          </w:p>
          <w:p w14:paraId="3219E8DB" w14:textId="77777777" w:rsidR="008168C5" w:rsidRPr="009F0DE7" w:rsidRDefault="008168C5" w:rsidP="00320325">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humid subtropical</w:t>
            </w:r>
          </w:p>
          <w:p w14:paraId="2706DDD2" w14:textId="77777777" w:rsidR="008168C5" w:rsidRPr="009F0DE7" w:rsidRDefault="008168C5" w:rsidP="00320325">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w:t>
            </w:r>
          </w:p>
          <w:p w14:paraId="4D7886F9" w14:textId="00708632" w:rsidR="008168C5" w:rsidRPr="009F0DE7" w:rsidRDefault="008168C5" w:rsidP="00320325">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semiarid </w:t>
            </w:r>
          </w:p>
          <w:p w14:paraId="77D8DDFD" w14:textId="53A9C558" w:rsidR="008168C5" w:rsidRPr="009F0DE7" w:rsidRDefault="008168C5" w:rsidP="00320325">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subarctic</w:t>
            </w:r>
          </w:p>
          <w:p w14:paraId="23DED573" w14:textId="77777777" w:rsidR="008168C5" w:rsidRPr="009F0DE7" w:rsidRDefault="008168C5" w:rsidP="00320325">
            <w:pPr>
              <w:pStyle w:val="ListParagraph"/>
              <w:numPr>
                <w:ilvl w:val="0"/>
                <w:numId w:val="17"/>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tropical </w:t>
            </w:r>
          </w:p>
          <w:p w14:paraId="36AF7232" w14:textId="77777777" w:rsidR="008168C5" w:rsidRPr="009F0DE7" w:rsidRDefault="008168C5" w:rsidP="00320325">
            <w:pPr>
              <w:jc w:val="both"/>
              <w:rPr>
                <w:rFonts w:ascii="Times New Roman" w:eastAsia="Times New Roman" w:hAnsi="Times New Roman" w:cs="Times New Roman"/>
                <w:sz w:val="24"/>
                <w:szCs w:val="24"/>
              </w:rPr>
            </w:pPr>
          </w:p>
        </w:tc>
        <w:tc>
          <w:tcPr>
            <w:tcW w:w="3117" w:type="dxa"/>
          </w:tcPr>
          <w:p w14:paraId="49FC14FE" w14:textId="44713B13" w:rsidR="008168C5" w:rsidRPr="009F0DE7" w:rsidRDefault="008168C5" w:rsidP="008168C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coal</w:t>
            </w:r>
          </w:p>
          <w:p w14:paraId="66BE41AB" w14:textId="6E1A7F48"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copper</w:t>
            </w:r>
          </w:p>
          <w:p w14:paraId="2BEA1E74"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dates</w:t>
            </w:r>
          </w:p>
          <w:p w14:paraId="524132AE" w14:textId="0991D409"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iron</w:t>
            </w:r>
          </w:p>
          <w:p w14:paraId="3A801FE2" w14:textId="03E8C42C"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lead</w:t>
            </w:r>
          </w:p>
          <w:p w14:paraId="2A42286F" w14:textId="13BA84EF"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millet</w:t>
            </w:r>
          </w:p>
          <w:p w14:paraId="758A7A18" w14:textId="30888559"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oats</w:t>
            </w:r>
          </w:p>
          <w:p w14:paraId="47160164"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petroleum</w:t>
            </w:r>
          </w:p>
          <w:p w14:paraId="324035B7"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rice</w:t>
            </w:r>
          </w:p>
          <w:p w14:paraId="4B399F1A"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tea</w:t>
            </w:r>
          </w:p>
          <w:p w14:paraId="09273349"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tin</w:t>
            </w:r>
          </w:p>
          <w:p w14:paraId="3CF9EB75"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wheat</w:t>
            </w:r>
          </w:p>
          <w:p w14:paraId="597288EB" w14:textId="1F12AC71"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zinc</w:t>
            </w:r>
          </w:p>
        </w:tc>
        <w:tc>
          <w:tcPr>
            <w:tcW w:w="3117" w:type="dxa"/>
          </w:tcPr>
          <w:p w14:paraId="341B5229"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boreal forest</w:t>
            </w:r>
          </w:p>
          <w:p w14:paraId="19FB7A56" w14:textId="0B2C0DD5"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desert</w:t>
            </w:r>
          </w:p>
          <w:p w14:paraId="5F90FC59"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grassland</w:t>
            </w:r>
          </w:p>
          <w:p w14:paraId="582DCAA2"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w:t>
            </w:r>
          </w:p>
          <w:p w14:paraId="6FC37CB2"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montane</w:t>
            </w:r>
          </w:p>
          <w:p w14:paraId="39939C52"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temperate forest</w:t>
            </w:r>
          </w:p>
          <w:p w14:paraId="503BD367" w14:textId="77777777"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tropical forest</w:t>
            </w:r>
          </w:p>
          <w:p w14:paraId="6EE0BFBE" w14:textId="271648AB" w:rsidR="008168C5" w:rsidRPr="009F0DE7" w:rsidRDefault="008168C5" w:rsidP="00320325">
            <w:pPr>
              <w:pStyle w:val="ListParagraph"/>
              <w:numPr>
                <w:ilvl w:val="0"/>
                <w:numId w:val="16"/>
              </w:numPr>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tundra</w:t>
            </w:r>
          </w:p>
        </w:tc>
      </w:tr>
    </w:tbl>
    <w:p w14:paraId="03D7A0B2" w14:textId="4CBCDD1B" w:rsidR="001C21C7" w:rsidRDefault="001C21C7">
      <w:pPr>
        <w:rPr>
          <w:rFonts w:ascii="Times New Roman" w:hAnsi="Times New Roman" w:cs="Times New Roman"/>
          <w:b/>
          <w:sz w:val="28"/>
          <w:szCs w:val="28"/>
        </w:rPr>
      </w:pPr>
    </w:p>
    <w:p w14:paraId="5BC86ACC" w14:textId="672B5137" w:rsidR="008168C5" w:rsidRDefault="008168C5" w:rsidP="00AC58B7">
      <w:pPr>
        <w:spacing w:line="240" w:lineRule="auto"/>
        <w:jc w:val="center"/>
        <w:rPr>
          <w:rFonts w:ascii="Times New Roman" w:hAnsi="Times New Roman" w:cs="Times New Roman"/>
          <w:b/>
          <w:sz w:val="28"/>
          <w:szCs w:val="28"/>
        </w:rPr>
      </w:pPr>
      <w:r w:rsidRPr="009F0DE7">
        <w:rPr>
          <w:rFonts w:ascii="Times New Roman" w:hAnsi="Times New Roman" w:cs="Times New Roman"/>
          <w:b/>
          <w:sz w:val="28"/>
          <w:szCs w:val="28"/>
        </w:rPr>
        <w:t>ASIA</w:t>
      </w:r>
    </w:p>
    <w:p w14:paraId="3423BFF3" w14:textId="77777777" w:rsidR="00AC58B7" w:rsidRPr="009F0DE7" w:rsidRDefault="00AC58B7" w:rsidP="008168C5">
      <w:pPr>
        <w:spacing w:line="240" w:lineRule="auto"/>
        <w:jc w:val="center"/>
        <w:rPr>
          <w:rFonts w:ascii="Times New Roman" w:hAnsi="Times New Roman" w:cs="Times New Roman"/>
          <w:b/>
          <w:sz w:val="28"/>
          <w:szCs w:val="28"/>
        </w:rPr>
      </w:pPr>
    </w:p>
    <w:p w14:paraId="708F03BA" w14:textId="792356DE"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physical, political, and population geographies of contemporary Asia.</w:t>
      </w:r>
    </w:p>
    <w:p w14:paraId="398EF653" w14:textId="77777777" w:rsidR="00175ADF" w:rsidRPr="009F0DE7" w:rsidRDefault="00175ADF" w:rsidP="00D64993">
      <w:pPr>
        <w:spacing w:line="240" w:lineRule="auto"/>
        <w:rPr>
          <w:rFonts w:ascii="Times New Roman" w:eastAsia="Times New Roman" w:hAnsi="Times New Roman" w:cs="Times New Roman"/>
          <w:sz w:val="24"/>
          <w:szCs w:val="24"/>
        </w:rPr>
      </w:pPr>
    </w:p>
    <w:p w14:paraId="3C8C9C74"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7.2.3</w:t>
      </w:r>
      <w:proofErr w:type="gramStart"/>
      <w:r w:rsidRPr="009F0DE7">
        <w:rPr>
          <w:rFonts w:ascii="Times New Roman" w:eastAsia="Times New Roman" w:hAnsi="Times New Roman" w:cs="Times New Roman"/>
          <w:b/>
          <w:sz w:val="24"/>
          <w:szCs w:val="24"/>
        </w:rPr>
        <w:t>.HS</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Explain Asia’s current human population distributions and patterns, and use geographic models to compare the conditions driving migration and demographic change.</w:t>
      </w:r>
    </w:p>
    <w:p w14:paraId="795AE0DC" w14:textId="77777777" w:rsidR="00175ADF" w:rsidRPr="009F0DE7" w:rsidRDefault="00175ADF" w:rsidP="00D64993">
      <w:pPr>
        <w:spacing w:line="240" w:lineRule="auto"/>
        <w:rPr>
          <w:rFonts w:ascii="Times New Roman" w:eastAsia="Times New Roman" w:hAnsi="Times New Roman" w:cs="Times New Roman"/>
          <w:i/>
          <w:sz w:val="24"/>
          <w:szCs w:val="24"/>
        </w:rPr>
      </w:pPr>
    </w:p>
    <w:p w14:paraId="2E714625"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human populations within the Asian continent, why they are located where they are, and how those patterns change over time through economic, environmental, and politically driven migration.</w:t>
      </w:r>
    </w:p>
    <w:p w14:paraId="4A9CB469" w14:textId="77777777" w:rsidR="00175ADF" w:rsidRPr="009F0DE7" w:rsidRDefault="00175ADF" w:rsidP="00D64993">
      <w:pPr>
        <w:spacing w:line="240" w:lineRule="auto"/>
        <w:rPr>
          <w:rFonts w:ascii="Times New Roman" w:eastAsia="Times New Roman" w:hAnsi="Times New Roman" w:cs="Times New Roman"/>
          <w:sz w:val="24"/>
          <w:szCs w:val="24"/>
        </w:rPr>
      </w:pPr>
    </w:p>
    <w:p w14:paraId="44582D74" w14:textId="78EAE278" w:rsidR="00175ADF" w:rsidRDefault="00D2214C" w:rsidP="008168C5">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Depth of Knowledge:</w:t>
      </w:r>
      <w:r w:rsidRPr="009F0DE7">
        <w:rPr>
          <w:rFonts w:ascii="Times New Roman" w:eastAsia="Times New Roman" w:hAnsi="Times New Roman" w:cs="Times New Roman"/>
          <w:sz w:val="24"/>
          <w:szCs w:val="24"/>
        </w:rPr>
        <w:t xml:space="preserve"> </w:t>
      </w:r>
      <w:r w:rsidR="008168C5" w:rsidRPr="009F0DE7">
        <w:rPr>
          <w:rFonts w:ascii="Times New Roman" w:eastAsia="Times New Roman" w:hAnsi="Times New Roman" w:cs="Times New Roman"/>
          <w:sz w:val="24"/>
          <w:szCs w:val="24"/>
        </w:rPr>
        <w:t xml:space="preserve"> </w:t>
      </w:r>
      <w:r w:rsidRPr="009F0DE7">
        <w:rPr>
          <w:rFonts w:ascii="Times New Roman" w:eastAsia="Times New Roman" w:hAnsi="Times New Roman" w:cs="Times New Roman"/>
          <w:sz w:val="24"/>
          <w:szCs w:val="24"/>
        </w:rPr>
        <w:t xml:space="preserve">Level 2: </w:t>
      </w:r>
      <w:r w:rsidR="008168C5" w:rsidRPr="009F0DE7">
        <w:rPr>
          <w:rFonts w:ascii="Times New Roman" w:eastAsia="Times New Roman" w:hAnsi="Times New Roman" w:cs="Times New Roman"/>
          <w:sz w:val="24"/>
          <w:szCs w:val="24"/>
        </w:rPr>
        <w:t>Basic Reasoning</w:t>
      </w:r>
    </w:p>
    <w:p w14:paraId="65FF0649" w14:textId="12E4EAE8" w:rsidR="005977E8" w:rsidRPr="005977E8" w:rsidRDefault="005977E8" w:rsidP="008168C5">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Level 3: Complex Reasoning</w:t>
      </w:r>
    </w:p>
    <w:p w14:paraId="05D4888C"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45870853" w14:textId="0B9A3C45"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8168C5"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68572B19" w14:textId="09D85FB5"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731D3AD7" w14:textId="01211E01"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sidRPr="009F0DE7">
        <w:rPr>
          <w:rFonts w:ascii="Times New Roman" w:eastAsia="Times New Roman" w:hAnsi="Times New Roman" w:cs="Times New Roman"/>
          <w:b/>
          <w:sz w:val="24"/>
          <w:szCs w:val="24"/>
        </w:rPr>
        <w:t xml:space="preserve">Models and Representation – </w:t>
      </w:r>
      <w:r w:rsidR="00D2214C" w:rsidRPr="009F0DE7">
        <w:rPr>
          <w:rFonts w:ascii="Times New Roman" w:eastAsia="Times New Roman" w:hAnsi="Times New Roman" w:cs="Times New Roman"/>
          <w:sz w:val="24"/>
          <w:szCs w:val="24"/>
        </w:rPr>
        <w:t xml:space="preserve">Identify, Use, Interpret, and Construct Geographic Models and Other Visual Representations on a Regional Level. </w:t>
      </w:r>
    </w:p>
    <w:p w14:paraId="4367455D" w14:textId="08367F83" w:rsidR="00175ADF" w:rsidRPr="009F0DE7" w:rsidRDefault="001B65C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60F623A6" w14:textId="7D816274" w:rsidR="00175ADF" w:rsidRPr="009F0DE7" w:rsidRDefault="001B65C4" w:rsidP="008168C5">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5DC28C0B" w14:textId="77777777" w:rsidR="00175ADF" w:rsidRPr="009F0DE7" w:rsidRDefault="00175ADF" w:rsidP="00D64993">
      <w:pPr>
        <w:spacing w:line="240" w:lineRule="auto"/>
        <w:rPr>
          <w:rFonts w:ascii="Times New Roman" w:eastAsia="Times New Roman" w:hAnsi="Times New Roman" w:cs="Times New Roman"/>
          <w:sz w:val="24"/>
          <w:szCs w:val="24"/>
        </w:rPr>
      </w:pPr>
    </w:p>
    <w:p w14:paraId="0B835BB0"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Human Systems: </w:t>
      </w:r>
    </w:p>
    <w:p w14:paraId="496132AC" w14:textId="398D9BE7" w:rsidR="00175ADF"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2.</w:t>
      </w:r>
    </w:p>
    <w:p w14:paraId="08A2BFF1" w14:textId="77777777" w:rsidR="00AC58B7" w:rsidRPr="009F0DE7" w:rsidRDefault="00AC58B7" w:rsidP="00D64993">
      <w:pPr>
        <w:spacing w:line="240" w:lineRule="auto"/>
        <w:rPr>
          <w:rFonts w:ascii="Times New Roman" w:eastAsia="Times New Roman" w:hAnsi="Times New Roman" w:cs="Times New Roman"/>
          <w:b/>
          <w:sz w:val="24"/>
          <w:szCs w:val="24"/>
        </w:rPr>
      </w:pPr>
    </w:p>
    <w:p w14:paraId="59EC8676" w14:textId="77777777" w:rsidR="00AC58B7" w:rsidRDefault="00D2214C" w:rsidP="00AC58B7">
      <w:pPr>
        <w:numPr>
          <w:ilvl w:val="0"/>
          <w:numId w:val="1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Explain</w:t>
      </w:r>
      <w:r w:rsidR="00AC58B7">
        <w:rPr>
          <w:rFonts w:ascii="Times New Roman" w:eastAsia="Times New Roman" w:hAnsi="Times New Roman" w:cs="Times New Roman"/>
          <w:sz w:val="24"/>
          <w:szCs w:val="24"/>
        </w:rPr>
        <w:t xml:space="preserve"> the factors that have led to India’s population boom.</w:t>
      </w:r>
    </w:p>
    <w:p w14:paraId="6246965F" w14:textId="13AC740B" w:rsidR="00175ADF" w:rsidRPr="009F0DE7" w:rsidRDefault="00AC58B7" w:rsidP="00AC58B7">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6C408B33" w14:textId="77777777" w:rsidR="00232CB8" w:rsidRPr="009F0DE7" w:rsidRDefault="00232CB8" w:rsidP="00D64993">
      <w:pP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1B6D99EB" w14:textId="77777777" w:rsidR="001B3341" w:rsidRPr="009F0DE7" w:rsidRDefault="001B3341" w:rsidP="008168C5">
      <w:pPr>
        <w:pStyle w:val="ListParagraph"/>
        <w:numPr>
          <w:ilvl w:val="0"/>
          <w:numId w:val="18"/>
        </w:numPr>
        <w:spacing w:line="240" w:lineRule="auto"/>
        <w:jc w:val="both"/>
        <w:rPr>
          <w:rFonts w:ascii="Times New Roman" w:eastAsia="Times New Roman" w:hAnsi="Times New Roman" w:cs="Times New Roman"/>
          <w:sz w:val="24"/>
          <w:szCs w:val="24"/>
        </w:rPr>
        <w:sectPr w:rsidR="001B3341" w:rsidRPr="009F0DE7" w:rsidSect="00373070">
          <w:type w:val="continuous"/>
          <w:pgSz w:w="12240" w:h="15840"/>
          <w:pgMar w:top="1440" w:right="1440" w:bottom="1440" w:left="1440" w:header="720" w:footer="720" w:gutter="0"/>
          <w:pgNumType w:start="1"/>
          <w:cols w:space="720"/>
        </w:sectPr>
      </w:pPr>
    </w:p>
    <w:p w14:paraId="159A429A" w14:textId="0FA0807B"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birth rate</w:t>
      </w:r>
    </w:p>
    <w:p w14:paraId="59F9C983"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carrying capacity</w:t>
      </w:r>
    </w:p>
    <w:p w14:paraId="5EB48FF0"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choropleth map</w:t>
      </w:r>
    </w:p>
    <w:p w14:paraId="5002D2DD"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contagious diffusion</w:t>
      </w:r>
    </w:p>
    <w:p w14:paraId="1760389C"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death rate</w:t>
      </w:r>
    </w:p>
    <w:p w14:paraId="616887B8"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demographic transition model</w:t>
      </w:r>
    </w:p>
    <w:p w14:paraId="022B8FE4"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emigration</w:t>
      </w:r>
    </w:p>
    <w:p w14:paraId="5C3BBC79"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hierarchical diffusion</w:t>
      </w:r>
    </w:p>
    <w:p w14:paraId="7ABA52F6"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immigration</w:t>
      </w:r>
    </w:p>
    <w:p w14:paraId="590D9283"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infant mortality rate</w:t>
      </w:r>
    </w:p>
    <w:p w14:paraId="78BAA233"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megacity</w:t>
      </w:r>
    </w:p>
    <w:p w14:paraId="2AED6CF9"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population density</w:t>
      </w:r>
    </w:p>
    <w:p w14:paraId="717A5C67"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population pyramid</w:t>
      </w:r>
    </w:p>
    <w:p w14:paraId="7E37D459" w14:textId="12527CE9" w:rsidR="008168C5" w:rsidRPr="009F0DE7" w:rsidRDefault="001B65C4" w:rsidP="008168C5">
      <w:pPr>
        <w:pStyle w:val="ListParagraph"/>
        <w:numPr>
          <w:ilvl w:val="0"/>
          <w:numId w:val="18"/>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8168C5" w:rsidRPr="009F0DE7">
        <w:rPr>
          <w:rFonts w:ascii="Times New Roman" w:eastAsia="Times New Roman" w:hAnsi="Times New Roman" w:cs="Times New Roman"/>
          <w:sz w:val="24"/>
          <w:szCs w:val="24"/>
        </w:rPr>
        <w:t>ull factor</w:t>
      </w:r>
    </w:p>
    <w:p w14:paraId="3EDA6121"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push factor</w:t>
      </w:r>
    </w:p>
    <w:p w14:paraId="5ACD0022"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migration</w:t>
      </w:r>
    </w:p>
    <w:p w14:paraId="058B0DB1"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relocation diffusion</w:t>
      </w:r>
    </w:p>
    <w:p w14:paraId="42990403"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rural</w:t>
      </w:r>
    </w:p>
    <w:p w14:paraId="033BB039" w14:textId="77777777" w:rsidR="008168C5" w:rsidRPr="009F0DE7" w:rsidRDefault="008168C5" w:rsidP="008168C5">
      <w:pPr>
        <w:pStyle w:val="ListParagraph"/>
        <w:numPr>
          <w:ilvl w:val="0"/>
          <w:numId w:val="18"/>
        </w:numPr>
        <w:spacing w:line="240" w:lineRule="auto"/>
        <w:jc w:val="both"/>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urban</w:t>
      </w:r>
    </w:p>
    <w:p w14:paraId="36F6A418" w14:textId="77777777" w:rsidR="001B3341" w:rsidRPr="009F0DE7" w:rsidRDefault="001B3341" w:rsidP="00D64993">
      <w:pPr>
        <w:spacing w:line="240" w:lineRule="auto"/>
        <w:rPr>
          <w:rFonts w:ascii="Times New Roman" w:eastAsia="Times New Roman" w:hAnsi="Times New Roman" w:cs="Times New Roman"/>
          <w:sz w:val="24"/>
          <w:szCs w:val="24"/>
        </w:rPr>
        <w:sectPr w:rsidR="001B3341" w:rsidRPr="009F0DE7" w:rsidSect="001B3341">
          <w:type w:val="continuous"/>
          <w:pgSz w:w="12240" w:h="15840"/>
          <w:pgMar w:top="1440" w:right="1440" w:bottom="1440" w:left="1440" w:header="720" w:footer="720" w:gutter="0"/>
          <w:pgNumType w:start="1"/>
          <w:cols w:num="3" w:space="720"/>
        </w:sectPr>
      </w:pPr>
    </w:p>
    <w:p w14:paraId="0E3A1404" w14:textId="77777777" w:rsidR="005D463C" w:rsidRDefault="005D463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E269A9A" w14:textId="4660E4E6" w:rsidR="001B3341" w:rsidRPr="009F0DE7" w:rsidRDefault="001B3341" w:rsidP="001B3341">
      <w:pPr>
        <w:spacing w:line="240" w:lineRule="auto"/>
        <w:jc w:val="center"/>
        <w:rPr>
          <w:rFonts w:ascii="Times New Roman" w:hAnsi="Times New Roman" w:cs="Times New Roman"/>
          <w:b/>
          <w:sz w:val="28"/>
          <w:szCs w:val="28"/>
        </w:rPr>
      </w:pPr>
      <w:r w:rsidRPr="009F0DE7">
        <w:rPr>
          <w:rFonts w:ascii="Times New Roman" w:hAnsi="Times New Roman" w:cs="Times New Roman"/>
          <w:b/>
          <w:sz w:val="28"/>
          <w:szCs w:val="28"/>
        </w:rPr>
        <w:lastRenderedPageBreak/>
        <w:t>ASIA</w:t>
      </w:r>
    </w:p>
    <w:p w14:paraId="5BCCFD48" w14:textId="77777777" w:rsidR="001B3341" w:rsidRPr="009F0DE7" w:rsidRDefault="001B3341" w:rsidP="00D64993">
      <w:pPr>
        <w:spacing w:line="240" w:lineRule="auto"/>
        <w:rPr>
          <w:rFonts w:ascii="Times New Roman" w:eastAsia="Times New Roman" w:hAnsi="Times New Roman" w:cs="Times New Roman"/>
          <w:b/>
          <w:sz w:val="24"/>
          <w:szCs w:val="24"/>
        </w:rPr>
      </w:pPr>
    </w:p>
    <w:p w14:paraId="050E0B0B" w14:textId="0494CEC5"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physical, political, and population geographies of contemporary Asia.</w:t>
      </w:r>
    </w:p>
    <w:p w14:paraId="06CA49A4" w14:textId="77777777" w:rsidR="00175ADF" w:rsidRPr="009F0DE7" w:rsidRDefault="00175ADF" w:rsidP="00D64993">
      <w:pPr>
        <w:spacing w:line="240" w:lineRule="auto"/>
        <w:rPr>
          <w:rFonts w:ascii="Times New Roman" w:eastAsia="Times New Roman" w:hAnsi="Times New Roman" w:cs="Times New Roman"/>
          <w:sz w:val="24"/>
          <w:szCs w:val="24"/>
        </w:rPr>
      </w:pPr>
    </w:p>
    <w:p w14:paraId="1977C53D" w14:textId="7D2DC53D"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b/>
          <w:sz w:val="24"/>
          <w:szCs w:val="24"/>
        </w:rPr>
        <w:t xml:space="preserve">7.2.4.HS </w:t>
      </w:r>
      <w:r w:rsidRPr="009F0DE7">
        <w:rPr>
          <w:rFonts w:ascii="Times New Roman" w:eastAsia="Times New Roman" w:hAnsi="Times New Roman" w:cs="Times New Roman"/>
          <w:sz w:val="24"/>
          <w:szCs w:val="24"/>
        </w:rPr>
        <w:t>Compare and contrast the physical and human conditions that le</w:t>
      </w:r>
      <w:r w:rsidR="002E4CAF">
        <w:rPr>
          <w:rFonts w:ascii="Times New Roman" w:eastAsia="Times New Roman" w:hAnsi="Times New Roman" w:cs="Times New Roman"/>
          <w:sz w:val="24"/>
          <w:szCs w:val="24"/>
        </w:rPr>
        <w:t>a</w:t>
      </w:r>
      <w:r w:rsidRPr="009F0DE7">
        <w:rPr>
          <w:rFonts w:ascii="Times New Roman" w:eastAsia="Times New Roman" w:hAnsi="Times New Roman" w:cs="Times New Roman"/>
          <w:sz w:val="24"/>
          <w:szCs w:val="24"/>
        </w:rPr>
        <w:t>d to the creation of dynamic ethnic, gender, language, and religious landscapes of Asian societies.</w:t>
      </w:r>
    </w:p>
    <w:p w14:paraId="22D67287" w14:textId="77777777" w:rsidR="00175ADF" w:rsidRPr="009F0DE7" w:rsidRDefault="00175ADF" w:rsidP="00D64993">
      <w:pPr>
        <w:spacing w:line="240" w:lineRule="auto"/>
        <w:rPr>
          <w:rFonts w:ascii="Times New Roman" w:eastAsia="Times New Roman" w:hAnsi="Times New Roman" w:cs="Times New Roman"/>
          <w:i/>
          <w:sz w:val="24"/>
          <w:szCs w:val="24"/>
        </w:rPr>
      </w:pPr>
    </w:p>
    <w:p w14:paraId="17F475D2"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culture traits within the Asian continent, how they emerge, and how those patterns can change over time as they diffuse to other locations or contract and even disappear when confronted by other culture traits.</w:t>
      </w:r>
    </w:p>
    <w:p w14:paraId="1858A56D" w14:textId="77777777" w:rsidR="00175ADF" w:rsidRPr="009F0DE7" w:rsidRDefault="00175ADF" w:rsidP="00D64993">
      <w:pPr>
        <w:spacing w:line="240" w:lineRule="auto"/>
        <w:rPr>
          <w:rFonts w:ascii="Times New Roman" w:eastAsia="Times New Roman" w:hAnsi="Times New Roman" w:cs="Times New Roman"/>
          <w:sz w:val="24"/>
          <w:szCs w:val="24"/>
        </w:rPr>
      </w:pPr>
    </w:p>
    <w:p w14:paraId="1BCEF98D" w14:textId="77777777"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p>
    <w:p w14:paraId="6E485D7A" w14:textId="53FE5541"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Level 2: </w:t>
      </w:r>
      <w:r w:rsidR="001B3341" w:rsidRPr="009F0DE7">
        <w:rPr>
          <w:rFonts w:ascii="Times New Roman" w:eastAsia="Times New Roman" w:hAnsi="Times New Roman" w:cs="Times New Roman"/>
          <w:sz w:val="24"/>
          <w:szCs w:val="24"/>
        </w:rPr>
        <w:t>Basic Reasoning</w:t>
      </w:r>
    </w:p>
    <w:p w14:paraId="6937078E" w14:textId="27F10B9D"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Level 3: </w:t>
      </w:r>
      <w:r w:rsidR="001B3341" w:rsidRPr="009F0DE7">
        <w:rPr>
          <w:rFonts w:ascii="Times New Roman" w:eastAsia="Times New Roman" w:hAnsi="Times New Roman" w:cs="Times New Roman"/>
          <w:sz w:val="24"/>
          <w:szCs w:val="24"/>
        </w:rPr>
        <w:t>Complex Reasoning</w:t>
      </w:r>
    </w:p>
    <w:p w14:paraId="7F29C4B3"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006BF95F" w14:textId="77777777"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Target Skill:</w:t>
      </w:r>
    </w:p>
    <w:p w14:paraId="494A6C2E" w14:textId="19EAFB3F"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4725032B" w14:textId="2DF73D31"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78354B8B" w14:textId="77777777" w:rsidR="005D463C" w:rsidRDefault="001B65C4" w:rsidP="005D463C">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59532523" w14:textId="1B9D2F89" w:rsidR="00175ADF" w:rsidRPr="009F0DE7" w:rsidRDefault="005D463C" w:rsidP="005D463C">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65C4A520"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Human Systems: </w:t>
      </w:r>
    </w:p>
    <w:p w14:paraId="43FFAEAA" w14:textId="69659258" w:rsidR="00175ADF"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2.</w:t>
      </w:r>
    </w:p>
    <w:p w14:paraId="4C97DB9F" w14:textId="2FC8A3C3" w:rsidR="00C5615D" w:rsidRPr="00C5615D" w:rsidRDefault="00C5615D" w:rsidP="00C5615D">
      <w:pPr>
        <w:pStyle w:val="ListParagraph"/>
        <w:numPr>
          <w:ilvl w:val="0"/>
          <w:numId w:val="13"/>
        </w:numPr>
        <w:spacing w:line="240" w:lineRule="auto"/>
        <w:rPr>
          <w:rFonts w:ascii="Times New Roman" w:hAnsi="Times New Roman" w:cs="Times New Roman"/>
          <w:i/>
          <w:sz w:val="24"/>
          <w:szCs w:val="24"/>
        </w:rPr>
      </w:pPr>
      <w:r>
        <w:rPr>
          <w:rFonts w:ascii="Times New Roman" w:eastAsia="Times New Roman" w:hAnsi="Times New Roman" w:cs="Times New Roman"/>
          <w:sz w:val="24"/>
          <w:szCs w:val="24"/>
        </w:rPr>
        <w:t xml:space="preserve">How has China used cultural assimilation to </w:t>
      </w:r>
      <w:r w:rsidR="003C0C83">
        <w:rPr>
          <w:rFonts w:ascii="Times New Roman" w:eastAsia="Times New Roman" w:hAnsi="Times New Roman" w:cs="Times New Roman"/>
          <w:sz w:val="24"/>
          <w:szCs w:val="24"/>
        </w:rPr>
        <w:t>diminish</w:t>
      </w:r>
      <w:r>
        <w:rPr>
          <w:rFonts w:ascii="Times New Roman" w:eastAsia="Times New Roman" w:hAnsi="Times New Roman" w:cs="Times New Roman"/>
          <w:sz w:val="24"/>
          <w:szCs w:val="24"/>
        </w:rPr>
        <w:t xml:space="preserve"> Uighur culture and identity?</w:t>
      </w:r>
    </w:p>
    <w:p w14:paraId="146507EC" w14:textId="77777777" w:rsidR="00C5615D" w:rsidRDefault="00C5615D" w:rsidP="00C5615D">
      <w:pPr>
        <w:spacing w:line="240" w:lineRule="auto"/>
        <w:rPr>
          <w:rFonts w:ascii="Times New Roman" w:hAnsi="Times New Roman" w:cs="Times New Roman"/>
          <w:i/>
          <w:sz w:val="24"/>
          <w:szCs w:val="24"/>
        </w:rPr>
      </w:pPr>
    </w:p>
    <w:p w14:paraId="4C7CFE44" w14:textId="2C8D9B6D" w:rsidR="00175ADF" w:rsidRPr="009F0DE7" w:rsidRDefault="00232CB8" w:rsidP="005D463C">
      <w:pPr>
        <w:spacing w:line="240" w:lineRule="auto"/>
        <w:jc w:val="center"/>
        <w:rPr>
          <w:rFonts w:ascii="Times New Roman" w:eastAsia="Times New Roman" w:hAnsi="Times New Roman" w:cs="Times New Roman"/>
          <w:sz w:val="24"/>
          <w:szCs w:val="24"/>
        </w:rPr>
      </w:pPr>
      <w:r w:rsidRPr="00C5615D">
        <w:rPr>
          <w:rFonts w:ascii="Times New Roman" w:hAnsi="Times New Roman" w:cs="Times New Roman"/>
          <w:i/>
          <w:sz w:val="24"/>
          <w:szCs w:val="24"/>
        </w:rPr>
        <w:t>Educators have the flexibility and latitu</w:t>
      </w:r>
      <w:r w:rsidR="001B3341" w:rsidRPr="00C5615D">
        <w:rPr>
          <w:rFonts w:ascii="Times New Roman" w:hAnsi="Times New Roman" w:cs="Times New Roman"/>
          <w:i/>
          <w:sz w:val="24"/>
          <w:szCs w:val="24"/>
        </w:rPr>
        <w:t>de to use the content list from 7.1.4.HS</w:t>
      </w:r>
      <w:r w:rsidRPr="00C5615D">
        <w:rPr>
          <w:rFonts w:ascii="Times New Roman" w:hAnsi="Times New Roman" w:cs="Times New Roman"/>
          <w:i/>
          <w:sz w:val="24"/>
          <w:szCs w:val="24"/>
        </w:rPr>
        <w:t xml:space="preserve"> and/or additional related content that provides students with opportunities to employ the target skills and theme.</w:t>
      </w:r>
      <w:r w:rsidR="005D463C" w:rsidRPr="009F0DE7">
        <w:rPr>
          <w:rFonts w:ascii="Times New Roman" w:eastAsia="Times New Roman" w:hAnsi="Times New Roman" w:cs="Times New Roman"/>
          <w:sz w:val="24"/>
          <w:szCs w:val="24"/>
        </w:rPr>
        <w:t xml:space="preserve"> </w:t>
      </w:r>
    </w:p>
    <w:p w14:paraId="72334B38"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br w:type="page"/>
      </w:r>
    </w:p>
    <w:p w14:paraId="7B1387E1" w14:textId="7F6E84C2" w:rsidR="00C5615D" w:rsidRPr="0070541B" w:rsidRDefault="00C5615D" w:rsidP="00C5615D">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ASIA</w:t>
      </w:r>
    </w:p>
    <w:p w14:paraId="2E3CC15B" w14:textId="77777777" w:rsidR="00C5615D" w:rsidRDefault="00C5615D" w:rsidP="00D64993">
      <w:pPr>
        <w:spacing w:line="240" w:lineRule="auto"/>
        <w:rPr>
          <w:rFonts w:ascii="Times New Roman" w:eastAsia="Times New Roman" w:hAnsi="Times New Roman" w:cs="Times New Roman"/>
          <w:b/>
          <w:sz w:val="24"/>
          <w:szCs w:val="24"/>
        </w:rPr>
      </w:pPr>
    </w:p>
    <w:p w14:paraId="34D99F5A" w14:textId="3750B501"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physical, political, and population geographies of contemporary Asia.</w:t>
      </w:r>
    </w:p>
    <w:p w14:paraId="1BC30ADA" w14:textId="77777777" w:rsidR="00175ADF" w:rsidRPr="009F0DE7" w:rsidRDefault="00175ADF" w:rsidP="00D64993">
      <w:pPr>
        <w:spacing w:line="240" w:lineRule="auto"/>
        <w:rPr>
          <w:rFonts w:ascii="Times New Roman" w:eastAsia="Times New Roman" w:hAnsi="Times New Roman" w:cs="Times New Roman"/>
          <w:sz w:val="24"/>
          <w:szCs w:val="24"/>
        </w:rPr>
      </w:pPr>
    </w:p>
    <w:p w14:paraId="248407CB" w14:textId="77777777"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b/>
          <w:sz w:val="24"/>
          <w:szCs w:val="24"/>
        </w:rPr>
        <w:t>7.2.5</w:t>
      </w:r>
      <w:proofErr w:type="gramStart"/>
      <w:r w:rsidRPr="009F0DE7">
        <w:rPr>
          <w:rFonts w:ascii="Times New Roman" w:eastAsia="Times New Roman" w:hAnsi="Times New Roman" w:cs="Times New Roman"/>
          <w:b/>
          <w:sz w:val="24"/>
          <w:szCs w:val="24"/>
        </w:rPr>
        <w:t>.HS</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Identify and analyze the current political borders using maps, and explain the economic, political, and social connections between Asian places and other continents.</w:t>
      </w:r>
    </w:p>
    <w:p w14:paraId="782BABDE" w14:textId="77777777" w:rsidR="00175ADF" w:rsidRPr="009F0DE7" w:rsidRDefault="00175ADF" w:rsidP="00D64993">
      <w:pPr>
        <w:spacing w:line="240" w:lineRule="auto"/>
        <w:rPr>
          <w:rFonts w:ascii="Times New Roman" w:eastAsia="Times New Roman" w:hAnsi="Times New Roman" w:cs="Times New Roman"/>
          <w:i/>
          <w:sz w:val="24"/>
          <w:szCs w:val="24"/>
        </w:rPr>
      </w:pPr>
    </w:p>
    <w:p w14:paraId="3E6D5B89" w14:textId="77777777"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sz w:val="24"/>
          <w:szCs w:val="24"/>
        </w:rPr>
        <w:t>This indicator was designed to encourage inquiry into the various ways that spaces have been divided and controlled within the Asian continent by different culture groups throughout history.</w:t>
      </w:r>
    </w:p>
    <w:p w14:paraId="045D623A" w14:textId="77777777" w:rsidR="00175ADF" w:rsidRPr="009F0DE7" w:rsidRDefault="00175ADF" w:rsidP="00D64993">
      <w:pPr>
        <w:spacing w:line="240" w:lineRule="auto"/>
        <w:rPr>
          <w:rFonts w:ascii="Times New Roman" w:eastAsia="Times New Roman" w:hAnsi="Times New Roman" w:cs="Times New Roman"/>
          <w:sz w:val="24"/>
          <w:szCs w:val="24"/>
        </w:rPr>
      </w:pPr>
    </w:p>
    <w:p w14:paraId="0D8DFB2D" w14:textId="77777777"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p>
    <w:p w14:paraId="1AE9B85A" w14:textId="77777777"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Level 3: Strategic Thinking/Reasoning: use reasoning, planning, and evidence to support to create global and historical connections</w:t>
      </w:r>
    </w:p>
    <w:p w14:paraId="135227B8"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51CA7B36" w14:textId="77777777"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Target Skill: </w:t>
      </w:r>
    </w:p>
    <w:p w14:paraId="5FE59763" w14:textId="47B913E8" w:rsidR="00175ADF" w:rsidRPr="009F0DE7" w:rsidRDefault="001B65C4"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r w:rsidR="00D2214C" w:rsidRPr="009F0DE7">
        <w:rPr>
          <w:rFonts w:ascii="Times New Roman" w:eastAsia="Times New Roman" w:hAnsi="Times New Roman" w:cs="Times New Roman"/>
          <w:b/>
          <w:sz w:val="24"/>
          <w:szCs w:val="24"/>
        </w:rPr>
        <w:t xml:space="preserve"> </w:t>
      </w:r>
    </w:p>
    <w:p w14:paraId="05EDA9D4" w14:textId="315D044E" w:rsidR="00175ADF" w:rsidRPr="009F0DE7" w:rsidRDefault="001B65C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51AC8593" w14:textId="77777777" w:rsidR="005D463C" w:rsidRDefault="001B65C4" w:rsidP="005D463C">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52F7CDA4" w14:textId="5234E11A" w:rsidR="00175ADF" w:rsidRPr="009F0DE7" w:rsidRDefault="005D463C" w:rsidP="005D463C">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0798F110"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Human Systems: </w:t>
      </w:r>
    </w:p>
    <w:p w14:paraId="76A38CB7" w14:textId="7D2580B7" w:rsidR="005977E8"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2.</w:t>
      </w:r>
    </w:p>
    <w:p w14:paraId="22C7DD53" w14:textId="77777777" w:rsidR="0070541B" w:rsidRPr="0070541B" w:rsidRDefault="0070541B" w:rsidP="00D64993">
      <w:pPr>
        <w:spacing w:line="240" w:lineRule="auto"/>
        <w:rPr>
          <w:rFonts w:ascii="Times New Roman" w:eastAsia="Times New Roman" w:hAnsi="Times New Roman" w:cs="Times New Roman"/>
          <w:i/>
          <w:sz w:val="24"/>
          <w:szCs w:val="24"/>
        </w:rPr>
      </w:pPr>
    </w:p>
    <w:p w14:paraId="3AC38CCD" w14:textId="17F4E5E7" w:rsidR="005D463C" w:rsidRDefault="00C5615D" w:rsidP="0070541B">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how political demonstrations in Hong K</w:t>
      </w:r>
      <w:r w:rsidR="005D463C">
        <w:rPr>
          <w:rFonts w:ascii="Times New Roman" w:eastAsia="Times New Roman" w:hAnsi="Times New Roman" w:cs="Times New Roman"/>
          <w:sz w:val="24"/>
          <w:szCs w:val="24"/>
        </w:rPr>
        <w:t xml:space="preserve">ong represent a tension growing </w:t>
      </w:r>
      <w:r>
        <w:rPr>
          <w:rFonts w:ascii="Times New Roman" w:eastAsia="Times New Roman" w:hAnsi="Times New Roman" w:cs="Times New Roman"/>
          <w:sz w:val="24"/>
          <w:szCs w:val="24"/>
        </w:rPr>
        <w:t>between Hong Kong and China over sovereignty.</w:t>
      </w:r>
      <w:ins w:id="1" w:author="JEFFERY DONOR" w:date="2019-07-24T18:33:00Z">
        <w:r w:rsidR="00D2214C" w:rsidRPr="009F0DE7">
          <w:rPr>
            <w:rFonts w:ascii="Times New Roman" w:eastAsia="Times New Roman" w:hAnsi="Times New Roman" w:cs="Times New Roman"/>
            <w:sz w:val="24"/>
            <w:szCs w:val="24"/>
          </w:rPr>
          <w:t xml:space="preserve"> </w:t>
        </w:r>
      </w:ins>
    </w:p>
    <w:p w14:paraId="29249487" w14:textId="77777777" w:rsidR="0070541B" w:rsidRPr="0070541B" w:rsidRDefault="0070541B" w:rsidP="0070541B">
      <w:pPr>
        <w:pStyle w:val="ListParagraph"/>
        <w:spacing w:line="240" w:lineRule="auto"/>
        <w:rPr>
          <w:rFonts w:ascii="Times New Roman" w:eastAsia="Times New Roman" w:hAnsi="Times New Roman" w:cs="Times New Roman"/>
          <w:sz w:val="24"/>
          <w:szCs w:val="24"/>
        </w:rPr>
      </w:pPr>
    </w:p>
    <w:p w14:paraId="0EF8BA89" w14:textId="1FAC4038" w:rsidR="00BE23E4" w:rsidRPr="009F0DE7" w:rsidRDefault="00BE23E4" w:rsidP="00D64993">
      <w:pPr>
        <w:rPr>
          <w:rFonts w:ascii="Times New Roman" w:hAnsi="Times New Roman" w:cs="Times New Roman"/>
          <w:i/>
          <w:sz w:val="24"/>
          <w:szCs w:val="24"/>
        </w:rPr>
      </w:pPr>
      <w:r w:rsidRPr="009F0DE7">
        <w:rPr>
          <w:rFonts w:ascii="Times New Roman" w:hAnsi="Times New Roman" w:cs="Times New Roman"/>
          <w:i/>
          <w:sz w:val="24"/>
          <w:szCs w:val="24"/>
        </w:rPr>
        <w:t xml:space="preserve">Educators have the flexibility and latitude to use the </w:t>
      </w:r>
      <w:r w:rsidR="001B3341" w:rsidRPr="009F0DE7">
        <w:rPr>
          <w:rFonts w:ascii="Times New Roman" w:hAnsi="Times New Roman" w:cs="Times New Roman"/>
          <w:i/>
          <w:sz w:val="24"/>
          <w:szCs w:val="24"/>
        </w:rPr>
        <w:t>content list from 7.1.5.HS</w:t>
      </w:r>
      <w:r w:rsidRPr="009F0DE7">
        <w:rPr>
          <w:rFonts w:ascii="Times New Roman" w:hAnsi="Times New Roman" w:cs="Times New Roman"/>
          <w:i/>
          <w:sz w:val="24"/>
          <w:szCs w:val="24"/>
        </w:rPr>
        <w:t xml:space="preserve"> and/or additional related content that provides students with opportunities to employ the target skills and theme.</w:t>
      </w:r>
    </w:p>
    <w:p w14:paraId="35D30E3D" w14:textId="77777777" w:rsidR="001B3341" w:rsidRPr="009F0DE7" w:rsidRDefault="001B3341">
      <w:p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br w:type="page"/>
      </w:r>
    </w:p>
    <w:p w14:paraId="6F788A9A" w14:textId="6CA5F5C9" w:rsidR="00175ADF" w:rsidRPr="009F0DE7" w:rsidRDefault="001B3341" w:rsidP="001B3341">
      <w:pPr>
        <w:spacing w:line="240" w:lineRule="auto"/>
        <w:jc w:val="center"/>
        <w:rPr>
          <w:rFonts w:ascii="Times New Roman" w:eastAsia="Times New Roman" w:hAnsi="Times New Roman" w:cs="Times New Roman"/>
          <w:b/>
          <w:sz w:val="28"/>
          <w:szCs w:val="28"/>
        </w:rPr>
      </w:pPr>
      <w:r w:rsidRPr="009F0DE7">
        <w:rPr>
          <w:rFonts w:ascii="Times New Roman" w:eastAsia="Times New Roman" w:hAnsi="Times New Roman" w:cs="Times New Roman"/>
          <w:b/>
          <w:sz w:val="28"/>
          <w:szCs w:val="28"/>
        </w:rPr>
        <w:lastRenderedPageBreak/>
        <w:t>ASIA</w:t>
      </w:r>
    </w:p>
    <w:p w14:paraId="7E6A340C" w14:textId="00009C85"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2: </w:t>
      </w:r>
      <w:r w:rsidRPr="009F0DE7">
        <w:rPr>
          <w:rFonts w:ascii="Times New Roman" w:eastAsia="Times New Roman" w:hAnsi="Times New Roman" w:cs="Times New Roman"/>
          <w:sz w:val="24"/>
          <w:szCs w:val="24"/>
        </w:rPr>
        <w:t>Analyze the cultural, economic, environmental, phys</w:t>
      </w:r>
      <w:r w:rsidR="001B3341" w:rsidRPr="009F0DE7">
        <w:rPr>
          <w:rFonts w:ascii="Times New Roman" w:eastAsia="Times New Roman" w:hAnsi="Times New Roman" w:cs="Times New Roman"/>
          <w:sz w:val="24"/>
          <w:szCs w:val="24"/>
        </w:rPr>
        <w:t xml:space="preserve">ical, political, and population </w:t>
      </w:r>
      <w:r w:rsidRPr="009F0DE7">
        <w:rPr>
          <w:rFonts w:ascii="Times New Roman" w:eastAsia="Times New Roman" w:hAnsi="Times New Roman" w:cs="Times New Roman"/>
          <w:sz w:val="24"/>
          <w:szCs w:val="24"/>
        </w:rPr>
        <w:t>geographies of contemporary Asia.</w:t>
      </w:r>
    </w:p>
    <w:p w14:paraId="4B5BA52C" w14:textId="77777777" w:rsidR="00175ADF" w:rsidRPr="009F0DE7" w:rsidRDefault="00175ADF" w:rsidP="00D64993">
      <w:pPr>
        <w:spacing w:line="240" w:lineRule="auto"/>
        <w:rPr>
          <w:rFonts w:ascii="Times New Roman" w:eastAsia="Times New Roman" w:hAnsi="Times New Roman" w:cs="Times New Roman"/>
          <w:sz w:val="24"/>
          <w:szCs w:val="24"/>
        </w:rPr>
      </w:pPr>
    </w:p>
    <w:p w14:paraId="15DC69B8"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7.2.6</w:t>
      </w:r>
      <w:proofErr w:type="gramStart"/>
      <w:r w:rsidRPr="009F0DE7">
        <w:rPr>
          <w:rFonts w:ascii="Times New Roman" w:eastAsia="Times New Roman" w:hAnsi="Times New Roman" w:cs="Times New Roman"/>
          <w:b/>
          <w:sz w:val="24"/>
          <w:szCs w:val="24"/>
        </w:rPr>
        <w:t>.AG</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Gather evidence and construct a map or model to investigate a significant contemporary cultural, economic, or political issue facing Asia at the local, regional, or global scale.</w:t>
      </w:r>
    </w:p>
    <w:p w14:paraId="43D07E6D" w14:textId="77777777" w:rsidR="00175ADF" w:rsidRPr="009F0DE7" w:rsidRDefault="00175ADF" w:rsidP="00D64993">
      <w:pPr>
        <w:spacing w:line="240" w:lineRule="auto"/>
        <w:rPr>
          <w:rFonts w:ascii="Times New Roman" w:eastAsia="Times New Roman" w:hAnsi="Times New Roman" w:cs="Times New Roman"/>
          <w:sz w:val="24"/>
          <w:szCs w:val="24"/>
        </w:rPr>
      </w:pPr>
    </w:p>
    <w:p w14:paraId="308EF97C" w14:textId="77777777"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Depth of Knowledge: </w:t>
      </w:r>
    </w:p>
    <w:p w14:paraId="7805D45F" w14:textId="7E74A17D" w:rsidR="00175ADF" w:rsidRPr="009F0DE7" w:rsidRDefault="001B3341"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Level 4: Extended Reasoning</w:t>
      </w:r>
    </w:p>
    <w:p w14:paraId="12B147E9"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362071D0" w14:textId="5B64311E"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1B3341"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15BB0CEF" w14:textId="595FB6DD"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43EBF488" w14:textId="498C7677"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sidRPr="009F0DE7">
        <w:rPr>
          <w:rFonts w:ascii="Times New Roman" w:eastAsia="Times New Roman" w:hAnsi="Times New Roman" w:cs="Times New Roman"/>
          <w:b/>
          <w:sz w:val="24"/>
          <w:szCs w:val="24"/>
        </w:rPr>
        <w:t xml:space="preserve">Models and Representation – </w:t>
      </w:r>
      <w:r w:rsidR="00D2214C" w:rsidRPr="009F0DE7">
        <w:rPr>
          <w:rFonts w:ascii="Times New Roman" w:eastAsia="Times New Roman" w:hAnsi="Times New Roman" w:cs="Times New Roman"/>
          <w:sz w:val="24"/>
          <w:szCs w:val="24"/>
        </w:rPr>
        <w:t xml:space="preserve">Identify, Use, Interpret, and Construct Geographic Models and Other Visual Representations on a Regional Level. </w:t>
      </w:r>
    </w:p>
    <w:p w14:paraId="4E10D8BA" w14:textId="4F563CC9"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w:t>
      </w:r>
      <w:r w:rsidR="00D2214C" w:rsidRPr="009F0DE7">
        <w:rPr>
          <w:rFonts w:ascii="Times New Roman" w:eastAsia="Times New Roman" w:hAnsi="Times New Roman" w:cs="Times New Roman"/>
          <w:b/>
          <w:sz w:val="24"/>
          <w:szCs w:val="24"/>
        </w:rPr>
        <w:t xml:space="preserve">Gather Evidence and Communicate Findings – </w:t>
      </w:r>
      <w:r w:rsidR="00D2214C" w:rsidRPr="009F0DE7">
        <w:rPr>
          <w:rFonts w:ascii="Times New Roman" w:eastAsia="Times New Roman" w:hAnsi="Times New Roman" w:cs="Times New Roman"/>
          <w:sz w:val="24"/>
          <w:szCs w:val="24"/>
        </w:rPr>
        <w:t>Identify, use, and interpret different forms of evidence (including primary and secondary sources) on a Regional Level.</w:t>
      </w:r>
    </w:p>
    <w:p w14:paraId="775730CF" w14:textId="429A49D5"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66F85BD9" w14:textId="59AAAAD0"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sidRPr="009F0DE7">
        <w:rPr>
          <w:rFonts w:ascii="Times New Roman" w:eastAsia="Times New Roman" w:hAnsi="Times New Roman" w:cs="Times New Roman"/>
          <w:b/>
          <w:sz w:val="24"/>
          <w:szCs w:val="24"/>
        </w:rPr>
        <w:t xml:space="preserve">Scale – </w:t>
      </w:r>
      <w:r w:rsidR="00D2214C" w:rsidRPr="009F0DE7">
        <w:rPr>
          <w:rFonts w:ascii="Times New Roman" w:eastAsia="Times New Roman" w:hAnsi="Times New Roman" w:cs="Times New Roman"/>
          <w:sz w:val="24"/>
          <w:szCs w:val="24"/>
        </w:rPr>
        <w:t xml:space="preserve">Identify and interpret spatial hierarchies on a Regional Level. </w:t>
      </w:r>
    </w:p>
    <w:p w14:paraId="60E88E57" w14:textId="3FA158B4"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54A978C5" w14:textId="77777777" w:rsidR="00175ADF" w:rsidRPr="009F0DE7" w:rsidRDefault="00175ADF" w:rsidP="00D64993">
      <w:pPr>
        <w:spacing w:line="240" w:lineRule="auto"/>
        <w:rPr>
          <w:rFonts w:ascii="Times New Roman" w:eastAsia="Times New Roman" w:hAnsi="Times New Roman" w:cs="Times New Roman"/>
          <w:sz w:val="24"/>
          <w:szCs w:val="24"/>
        </w:rPr>
      </w:pPr>
    </w:p>
    <w:p w14:paraId="4FF56BF2" w14:textId="77777777" w:rsidR="001B3341" w:rsidRPr="009F0DE7" w:rsidRDefault="001B3341" w:rsidP="001B3341">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i/>
          <w:sz w:val="24"/>
          <w:szCs w:val="24"/>
        </w:rPr>
        <w:t>Possible</w:t>
      </w:r>
      <w:r w:rsidRPr="009F0DE7">
        <w:rPr>
          <w:rFonts w:ascii="Times New Roman" w:eastAsia="Times New Roman" w:hAnsi="Times New Roman" w:cs="Times New Roman"/>
          <w:sz w:val="24"/>
          <w:szCs w:val="24"/>
        </w:rPr>
        <w:t xml:space="preserve"> avenues of inquiry on issues may include:</w:t>
      </w:r>
    </w:p>
    <w:p w14:paraId="6322585D" w14:textId="77777777" w:rsidR="00175ADF" w:rsidRPr="009F0DE7" w:rsidRDefault="00D2214C" w:rsidP="00D64993">
      <w:pPr>
        <w:numPr>
          <w:ilvl w:val="0"/>
          <w:numId w:val="14"/>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Explore how changing water availability in Southwest Asia will affect tensions already present among ethnic groups of different political and religious affiliations </w:t>
      </w:r>
    </w:p>
    <w:p w14:paraId="37A4D901" w14:textId="77777777" w:rsidR="00175ADF" w:rsidRPr="009F0DE7" w:rsidRDefault="00D2214C" w:rsidP="00D64993">
      <w:pPr>
        <w:numPr>
          <w:ilvl w:val="0"/>
          <w:numId w:val="14"/>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Explore how China’s desire to extend its sphere of influence will affect fishing and mineral exploration by its Southeast Asian neighbors.</w:t>
      </w:r>
    </w:p>
    <w:p w14:paraId="4A25C072" w14:textId="77777777" w:rsidR="00175ADF" w:rsidRPr="009F0DE7" w:rsidRDefault="00D2214C" w:rsidP="00D64993">
      <w:pPr>
        <w:numPr>
          <w:ilvl w:val="0"/>
          <w:numId w:val="14"/>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Explore how Indian Ocean communities can monitor, prepare for, and recover from typhoons and other environmental hazards.</w:t>
      </w:r>
    </w:p>
    <w:p w14:paraId="2554C163" w14:textId="77777777" w:rsidR="00175ADF" w:rsidRPr="009F0DE7" w:rsidRDefault="00D2214C" w:rsidP="00D64993">
      <w:pPr>
        <w:numPr>
          <w:ilvl w:val="0"/>
          <w:numId w:val="14"/>
        </w:num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Explore how folk culture in countries such as Vietnam or Cambodia are changing as a result of greater contact with popular culture from Western countries like the United States.</w:t>
      </w:r>
    </w:p>
    <w:p w14:paraId="3F8BC2FD" w14:textId="77777777" w:rsidR="00175ADF" w:rsidRPr="009F0DE7" w:rsidRDefault="00D2214C" w:rsidP="00D64993">
      <w:pPr>
        <w:spacing w:line="240" w:lineRule="auto"/>
        <w:rPr>
          <w:rFonts w:ascii="Times New Roman" w:eastAsia="Times New Roman" w:hAnsi="Times New Roman" w:cs="Times New Roman"/>
          <w:b/>
          <w:sz w:val="24"/>
          <w:szCs w:val="24"/>
        </w:rPr>
      </w:pPr>
      <w:r w:rsidRPr="009F0DE7">
        <w:br w:type="page"/>
      </w:r>
    </w:p>
    <w:p w14:paraId="02A238C3" w14:textId="5084786B" w:rsidR="00320325" w:rsidRPr="009F0DE7" w:rsidRDefault="00320325" w:rsidP="00320325">
      <w:pPr>
        <w:spacing w:line="240" w:lineRule="auto"/>
        <w:jc w:val="center"/>
        <w:rPr>
          <w:rFonts w:ascii="Times New Roman" w:eastAsia="Times New Roman" w:hAnsi="Times New Roman" w:cs="Times New Roman"/>
          <w:b/>
          <w:caps/>
          <w:sz w:val="28"/>
          <w:szCs w:val="24"/>
        </w:rPr>
      </w:pPr>
      <w:r w:rsidRPr="009F0DE7">
        <w:rPr>
          <w:rFonts w:ascii="Times New Roman" w:eastAsia="Times New Roman" w:hAnsi="Times New Roman" w:cs="Times New Roman"/>
          <w:b/>
          <w:caps/>
          <w:sz w:val="28"/>
          <w:szCs w:val="24"/>
        </w:rPr>
        <w:lastRenderedPageBreak/>
        <w:t>Australia, Oceania, and Antarctica</w:t>
      </w:r>
    </w:p>
    <w:p w14:paraId="493FBBA3" w14:textId="77777777" w:rsidR="00320325" w:rsidRPr="009F0DE7" w:rsidRDefault="00320325" w:rsidP="00D64993">
      <w:pPr>
        <w:spacing w:line="240" w:lineRule="auto"/>
        <w:rPr>
          <w:rFonts w:ascii="Times New Roman" w:eastAsia="Times New Roman" w:hAnsi="Times New Roman" w:cs="Times New Roman"/>
          <w:b/>
          <w:sz w:val="24"/>
          <w:szCs w:val="24"/>
        </w:rPr>
      </w:pPr>
    </w:p>
    <w:p w14:paraId="6FC43D72" w14:textId="050C7060"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3: </w:t>
      </w:r>
      <w:r w:rsidRPr="009F0DE7">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567640F0" w14:textId="77777777" w:rsidR="00175ADF" w:rsidRPr="009F0DE7" w:rsidRDefault="00175ADF" w:rsidP="00D64993">
      <w:pPr>
        <w:spacing w:line="240" w:lineRule="auto"/>
        <w:rPr>
          <w:rFonts w:ascii="Times New Roman" w:eastAsia="Times New Roman" w:hAnsi="Times New Roman" w:cs="Times New Roman"/>
          <w:b/>
          <w:sz w:val="24"/>
          <w:szCs w:val="24"/>
        </w:rPr>
      </w:pPr>
    </w:p>
    <w:p w14:paraId="11A62137" w14:textId="77777777"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Enduring Understanding: </w:t>
      </w:r>
    </w:p>
    <w:p w14:paraId="2D54EF48"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Australia and the southern Pacific (including Antarctica) is a geographically diverse area with a variety of physical features and social structures. The physical and cultural regional conditions create unique landscapes, an understanding of which lays the foundation for learning about the area’s connection to the other peoples and places on Earth.</w:t>
      </w:r>
    </w:p>
    <w:p w14:paraId="2E6C6EC1" w14:textId="77777777" w:rsidR="00175ADF" w:rsidRPr="009F0DE7" w:rsidRDefault="00175ADF" w:rsidP="00D64993">
      <w:pPr>
        <w:spacing w:line="240" w:lineRule="auto"/>
        <w:rPr>
          <w:rFonts w:ascii="Times New Roman" w:eastAsia="Times New Roman" w:hAnsi="Times New Roman" w:cs="Times New Roman"/>
          <w:sz w:val="24"/>
          <w:szCs w:val="24"/>
        </w:rPr>
      </w:pPr>
    </w:p>
    <w:p w14:paraId="10E1B48A" w14:textId="4DC39666"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Expository Narrative: </w:t>
      </w:r>
    </w:p>
    <w:p w14:paraId="1905834B" w14:textId="74831AA5" w:rsidR="00175ADF" w:rsidRPr="009F0DE7" w:rsidRDefault="00D2214C" w:rsidP="00320325">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This standard was developed to encourage inquiry into the variety of physical and human conditions present in Australia, Oceania, and Antarctica. Educators are encouraged to consider teaching strategies that connect this content to that in other standards (i.e., how does Australia’s economy relate to those in Asia?). </w:t>
      </w:r>
      <w:r w:rsidR="003411EE">
        <w:rPr>
          <w:rFonts w:ascii="Times New Roman" w:eastAsia="Times New Roman" w:hAnsi="Times New Roman" w:cs="Times New Roman"/>
          <w:sz w:val="24"/>
          <w:szCs w:val="24"/>
        </w:rPr>
        <w:t>Indicators are not to be taught in isolation, and labelling and coloring maps does not suffice for the skill of mapping.</w:t>
      </w:r>
    </w:p>
    <w:p w14:paraId="73EF9E5C" w14:textId="77777777" w:rsidR="00320325" w:rsidRPr="009F0DE7" w:rsidRDefault="00320325" w:rsidP="00320325">
      <w:pPr>
        <w:spacing w:line="240" w:lineRule="auto"/>
        <w:rPr>
          <w:rFonts w:ascii="Times New Roman" w:eastAsia="Times New Roman" w:hAnsi="Times New Roman" w:cs="Times New Roman"/>
          <w:sz w:val="24"/>
          <w:szCs w:val="24"/>
        </w:rPr>
      </w:pPr>
    </w:p>
    <w:p w14:paraId="038AA360"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Condition refers to a characteristic or feature in a given location. These conditions may be physical features like mountains or oceans, or human constructs like countries or cities. Examples of physical features include the Great Barrier Reef and the Indian Ocean. Human features would include countries like New Zealand or cities like Brisbane. Places become meaningful when we understand the features of a region and the processes that create those conditions. Identifying places and their conditions is an introductory step towards making connections between those places and others as well as the conditions in other parts of the world. History shows the importance of the relative location of cities (Sydney, Perth) astride large bodies of water (e.g., Indian Ocean) for trade. Vast expanses of desert (Australia) and ice (Antarctica) influence the location and concentration of human populations. Likewise, the distant and inhabitable location of Antarctica presents political and economic questions as new resources (e.g., coal, iron) are sought and discovered.</w:t>
      </w:r>
    </w:p>
    <w:p w14:paraId="78AA4628" w14:textId="77777777" w:rsidR="00175ADF" w:rsidRPr="009F0DE7" w:rsidRDefault="00175ADF" w:rsidP="00D64993">
      <w:pPr>
        <w:spacing w:line="240" w:lineRule="auto"/>
        <w:rPr>
          <w:rFonts w:ascii="Times New Roman" w:eastAsia="Times New Roman" w:hAnsi="Times New Roman" w:cs="Times New Roman"/>
          <w:sz w:val="24"/>
          <w:szCs w:val="24"/>
        </w:rPr>
      </w:pPr>
    </w:p>
    <w:p w14:paraId="6C65052F" w14:textId="1FED2DF3"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There are different types of physical regions within Aust</w:t>
      </w:r>
      <w:r w:rsidR="00C5615D">
        <w:rPr>
          <w:rFonts w:ascii="Times New Roman" w:eastAsia="Times New Roman" w:hAnsi="Times New Roman" w:cs="Times New Roman"/>
          <w:sz w:val="24"/>
          <w:szCs w:val="24"/>
        </w:rPr>
        <w:t xml:space="preserve">ralia, Antarctica and Oceania; </w:t>
      </w:r>
      <w:r w:rsidRPr="009F0DE7">
        <w:rPr>
          <w:rFonts w:ascii="Times New Roman" w:eastAsia="Times New Roman" w:hAnsi="Times New Roman" w:cs="Times New Roman"/>
          <w:sz w:val="24"/>
          <w:szCs w:val="24"/>
        </w:rPr>
        <w:t>examples in</w:t>
      </w:r>
      <w:r w:rsidR="002E4CAF">
        <w:rPr>
          <w:rFonts w:ascii="Times New Roman" w:eastAsia="Times New Roman" w:hAnsi="Times New Roman" w:cs="Times New Roman"/>
          <w:sz w:val="24"/>
          <w:szCs w:val="24"/>
        </w:rPr>
        <w:t>clude</w:t>
      </w:r>
      <w:r w:rsidRPr="009F0DE7">
        <w:rPr>
          <w:rFonts w:ascii="Times New Roman" w:eastAsia="Times New Roman" w:hAnsi="Times New Roman" w:cs="Times New Roman"/>
          <w:sz w:val="24"/>
          <w:szCs w:val="24"/>
        </w:rPr>
        <w:t xml:space="preserve"> climate (e.g. polar), vegetation (e.g., Mediterranean), and resource (e.g., gold). Region refers to an area with similar conditions or internal connections that tie it together. These conditions may be physical such as the amount of precipitation (i.e., rainfall), the range of temperatures, or the presence of a particular species of plant. Regions spatially simplify the complexity of Earth. Identifying regions and their specific qualities allows us to compare and contrast them with other areas across the globe. Regions can overlap, stand-alone, or nest within each other. The region of southern Australia has both a Mediterranean climate and heavy grape production for use in wine making, highlighting a spatial connection between physical conditions and human outcomes. </w:t>
      </w:r>
    </w:p>
    <w:p w14:paraId="7A84BAA1" w14:textId="77777777" w:rsidR="00175ADF" w:rsidRPr="009F0DE7" w:rsidRDefault="00175ADF" w:rsidP="00D64993">
      <w:pPr>
        <w:spacing w:line="240" w:lineRule="auto"/>
        <w:rPr>
          <w:rFonts w:ascii="Times New Roman" w:eastAsia="Times New Roman" w:hAnsi="Times New Roman" w:cs="Times New Roman"/>
          <w:sz w:val="24"/>
          <w:szCs w:val="24"/>
        </w:rPr>
      </w:pPr>
    </w:p>
    <w:p w14:paraId="50F8BBAE" w14:textId="156FAF10"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All Earth phenomena have a spread or distribution. This distribution may be concentrated, dispersed, or even form a pattern. The pattern of earthquake and volcano hazards ringing the Pacific Ocean signals the presence of a number of plate tectonic boundaries. An extensive</w:t>
      </w:r>
      <w:r w:rsidR="005977E8">
        <w:rPr>
          <w:rFonts w:ascii="Times New Roman" w:eastAsia="Times New Roman" w:hAnsi="Times New Roman" w:cs="Times New Roman"/>
          <w:sz w:val="24"/>
          <w:szCs w:val="24"/>
        </w:rPr>
        <w:t xml:space="preserve"> </w:t>
      </w:r>
      <w:r w:rsidRPr="009F0DE7">
        <w:rPr>
          <w:rFonts w:ascii="Times New Roman" w:eastAsia="Times New Roman" w:hAnsi="Times New Roman" w:cs="Times New Roman"/>
          <w:sz w:val="24"/>
          <w:szCs w:val="24"/>
        </w:rPr>
        <w:lastRenderedPageBreak/>
        <w:t>grassland biome in eastern Australia allows the raising of sheep. Isolation among many Pacific islands has led to the development of animal and plant species not seen elsewhere.</w:t>
      </w:r>
    </w:p>
    <w:p w14:paraId="7144F287" w14:textId="77777777" w:rsidR="00175ADF" w:rsidRPr="009F0DE7" w:rsidRDefault="00175ADF" w:rsidP="00D64993">
      <w:pPr>
        <w:spacing w:line="240" w:lineRule="auto"/>
        <w:rPr>
          <w:rFonts w:ascii="Times New Roman" w:eastAsia="Times New Roman" w:hAnsi="Times New Roman" w:cs="Times New Roman"/>
          <w:sz w:val="24"/>
          <w:szCs w:val="24"/>
        </w:rPr>
      </w:pPr>
    </w:p>
    <w:p w14:paraId="4492036E"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As noted, all Earth phenomena have a distribution. This distribution may be concentrated, dispersed, or even form a pattern. This is especially true for people: they are concentrated in cities (even more so in Australia, and largely along the coast), dispersed in rural areas, and form patterns such as being located along water bodies or in low elevations. Population centers such as Sydney (Australia) or Wellington (New Zealand) demonstrate the pull of natural resources, job opportunities, and the need to concentrate law-making and government functions. Hard to access natural resources in varied places such as Nauru (phosphate) or Australia (gold) create different levels and types of infrastructure (transportation, communication, services). </w:t>
      </w:r>
    </w:p>
    <w:p w14:paraId="309A6C80" w14:textId="77777777" w:rsidR="00175ADF" w:rsidRPr="009F0DE7" w:rsidRDefault="00175ADF" w:rsidP="00D64993">
      <w:pPr>
        <w:spacing w:line="240" w:lineRule="auto"/>
        <w:rPr>
          <w:rFonts w:ascii="Times New Roman" w:eastAsia="Times New Roman" w:hAnsi="Times New Roman" w:cs="Times New Roman"/>
          <w:b/>
          <w:sz w:val="24"/>
          <w:szCs w:val="24"/>
        </w:rPr>
      </w:pPr>
    </w:p>
    <w:p w14:paraId="585B1329" w14:textId="77777777" w:rsidR="005D463C"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Human population concentrations are more than just the number of people in a place - they have demographic characteristics that also vary spatially (i.e., change from place to place). These include gender, ethnicity, and age. Population pyramids are used to explore this population variation for specific places. Australia has a median age higher than many nearby Asian neighbors. Tools like the De</w:t>
      </w:r>
      <w:r w:rsidR="00C5615D">
        <w:rPr>
          <w:rFonts w:ascii="Times New Roman" w:eastAsia="Times New Roman" w:hAnsi="Times New Roman" w:cs="Times New Roman"/>
          <w:sz w:val="24"/>
          <w:szCs w:val="24"/>
        </w:rPr>
        <w:t>mographic Transition Model are</w:t>
      </w:r>
      <w:r w:rsidRPr="009F0DE7">
        <w:rPr>
          <w:rFonts w:ascii="Times New Roman" w:eastAsia="Times New Roman" w:hAnsi="Times New Roman" w:cs="Times New Roman"/>
          <w:sz w:val="24"/>
          <w:szCs w:val="24"/>
        </w:rPr>
        <w:t xml:space="preserve"> used to understand the effects of birth and death rates on a population’s size.</w:t>
      </w:r>
    </w:p>
    <w:p w14:paraId="7640AB44" w14:textId="2E4CEE34" w:rsidR="00175ADF" w:rsidRPr="009F0DE7" w:rsidRDefault="005D463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 </w:t>
      </w:r>
    </w:p>
    <w:p w14:paraId="29F742CB" w14:textId="5AE9807A" w:rsidR="00175ADF" w:rsidRPr="009F0DE7" w:rsidRDefault="00D2214C" w:rsidP="00D64993">
      <w:pPr>
        <w:spacing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People also move. Migration is driven by economic, social, political, and environmental factors. </w:t>
      </w:r>
      <w:r w:rsidR="00C5615D">
        <w:rPr>
          <w:rFonts w:ascii="Times New Roman" w:eastAsia="Times New Roman" w:hAnsi="Times New Roman" w:cs="Times New Roman"/>
          <w:sz w:val="24"/>
          <w:szCs w:val="24"/>
        </w:rPr>
        <w:t xml:space="preserve">It can be voluntary or forced. </w:t>
      </w:r>
      <w:r w:rsidRPr="009F0DE7">
        <w:rPr>
          <w:rFonts w:ascii="Times New Roman" w:eastAsia="Times New Roman" w:hAnsi="Times New Roman" w:cs="Times New Roman"/>
          <w:sz w:val="24"/>
          <w:szCs w:val="24"/>
        </w:rPr>
        <w:t>Migration examples in this part of the world include pull factors such as job availability in Perth due to mining and push factors such as sea level rise on Kiribati. Migration is a key part of how ideas, diseases, and culture traits spread. This process, known as relocation diffusion, explains the movement of cultural traits such as language, religion, government, and economic models as people make homes in new places.</w:t>
      </w:r>
    </w:p>
    <w:p w14:paraId="0DCA3F97" w14:textId="77777777" w:rsidR="00175ADF" w:rsidRPr="009F0DE7" w:rsidRDefault="00175ADF" w:rsidP="00D64993">
      <w:pPr>
        <w:spacing w:line="240" w:lineRule="auto"/>
        <w:rPr>
          <w:rFonts w:ascii="Times New Roman" w:eastAsia="Times New Roman" w:hAnsi="Times New Roman" w:cs="Times New Roman"/>
          <w:sz w:val="24"/>
          <w:szCs w:val="24"/>
        </w:rPr>
      </w:pPr>
    </w:p>
    <w:p w14:paraId="597C37A5" w14:textId="5701580F"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Australia, Oceania, and Antarc</w:t>
      </w:r>
      <w:r w:rsidR="00C5615D">
        <w:rPr>
          <w:rFonts w:ascii="Times New Roman" w:eastAsia="Times New Roman" w:hAnsi="Times New Roman" w:cs="Times New Roman"/>
          <w:sz w:val="24"/>
          <w:szCs w:val="24"/>
        </w:rPr>
        <w:t xml:space="preserve">tica have many different cultural landscapes. </w:t>
      </w:r>
      <w:r w:rsidRPr="009F0DE7">
        <w:rPr>
          <w:rFonts w:ascii="Times New Roman" w:eastAsia="Times New Roman" w:hAnsi="Times New Roman" w:cs="Times New Roman"/>
          <w:sz w:val="24"/>
          <w:szCs w:val="24"/>
        </w:rPr>
        <w:t>Culture consists of many intricate and dynamic elements that include religion, language, ethnicity, and gender roles. Indigenous populations in Australia (Aborigine) and New Zealand (Maori) and on Pacific islands (Polynesian) contrasted greatly from that of the European colonizers of the 19th century. Each of these groups had a way of life (culture) that often resulted in landscapes and regions with distinctive features. Without a permanent human population, Antarctica maintains a landscape largely defined by animal inhabitants (i.e., penguins) and scientific exploration (i.e., measuring climate change).</w:t>
      </w:r>
    </w:p>
    <w:p w14:paraId="0D6FA989" w14:textId="77777777" w:rsidR="00175ADF" w:rsidRPr="009F0DE7" w:rsidRDefault="00175ADF" w:rsidP="00D64993">
      <w:pPr>
        <w:spacing w:line="240" w:lineRule="auto"/>
        <w:rPr>
          <w:rFonts w:ascii="Times New Roman" w:eastAsia="Times New Roman" w:hAnsi="Times New Roman" w:cs="Times New Roman"/>
          <w:sz w:val="24"/>
          <w:szCs w:val="24"/>
        </w:rPr>
      </w:pPr>
    </w:p>
    <w:p w14:paraId="0FC79229"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Religion, language, and gender roles are important culture traits. Regarding religion, local faiths and religions like that of the Maori people (New Zealand) continue to exist. Interaction with people from other world regions has caused religious and culture change for all parties involved. For example, Christianity and English were imported to the southern Pacific via migration from Europe. A global trend, also present in Australia, is growing numbers of religiously unaffiliated. Gender roles also vary among ethnic groups with women and men at times performing certain economic, political, or social tasks unique to their location and history. </w:t>
      </w:r>
    </w:p>
    <w:p w14:paraId="4924E169" w14:textId="08CB51EF" w:rsidR="00384139" w:rsidRDefault="00384139" w:rsidP="00D64993">
      <w:pPr>
        <w:spacing w:line="240" w:lineRule="auto"/>
        <w:rPr>
          <w:rFonts w:ascii="Times New Roman" w:eastAsia="Times New Roman" w:hAnsi="Times New Roman" w:cs="Times New Roman"/>
          <w:sz w:val="24"/>
          <w:szCs w:val="24"/>
        </w:rPr>
      </w:pPr>
    </w:p>
    <w:p w14:paraId="692B1DE4" w14:textId="0170381A"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lastRenderedPageBreak/>
        <w:t>The Arts - literature, music, theater, and dance - are other important aspects of culture that express people’s relationships with place. Popular culture and folk culture reflect many of these cultural traits and demonstrate the process of diffusion - hierarchical, contagious, and relocation.</w:t>
      </w:r>
    </w:p>
    <w:p w14:paraId="286130F3" w14:textId="77777777" w:rsidR="00320325" w:rsidRPr="009F0DE7" w:rsidRDefault="00320325" w:rsidP="00D64993">
      <w:pPr>
        <w:spacing w:line="240" w:lineRule="auto"/>
        <w:rPr>
          <w:rFonts w:ascii="Times New Roman" w:eastAsia="Times New Roman" w:hAnsi="Times New Roman" w:cs="Times New Roman"/>
          <w:sz w:val="24"/>
          <w:szCs w:val="24"/>
        </w:rPr>
      </w:pPr>
    </w:p>
    <w:p w14:paraId="3FD8DACF" w14:textId="2BD4D98B"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Australian, Oceanian, and Antarctic places vary in terms of both cooperation and conflict within and among countri</w:t>
      </w:r>
      <w:r w:rsidR="00384139">
        <w:rPr>
          <w:rFonts w:ascii="Times New Roman" w:eastAsia="Times New Roman" w:hAnsi="Times New Roman" w:cs="Times New Roman"/>
          <w:sz w:val="24"/>
          <w:szCs w:val="24"/>
        </w:rPr>
        <w:t>es. Some contemporary conflict is based around ethnic differences, as well as stark income inequality and different political visions.</w:t>
      </w:r>
      <w:r w:rsidR="009F0DE7" w:rsidRPr="009F0DE7">
        <w:rPr>
          <w:rFonts w:ascii="Times New Roman" w:eastAsia="Times New Roman" w:hAnsi="Times New Roman" w:cs="Times New Roman"/>
          <w:sz w:val="24"/>
          <w:szCs w:val="24"/>
        </w:rPr>
        <w:t xml:space="preserve"> </w:t>
      </w:r>
      <w:r w:rsidRPr="009F0DE7">
        <w:rPr>
          <w:rFonts w:ascii="Times New Roman" w:eastAsia="Times New Roman" w:hAnsi="Times New Roman" w:cs="Times New Roman"/>
          <w:sz w:val="24"/>
          <w:szCs w:val="24"/>
        </w:rPr>
        <w:t xml:space="preserve">Control over territory can vary by a country’s land size, population size, and even shape (compact, elongated, and fragmented). Australia has the advantage of many potential resources given its size, but also has large, virtually uninhabitable desert areas. Islands in Oceania are a mix of independent states (Nauru) and colonial remnants (Tahiti). Antarctica is administered for scientific purposes by a number of countries through an international treaty; military use is prohibited. Identifying the processes behind current political borders via maps is an introductory step towards making connections between Australia, Oceania, and Antarctica and other world locations. </w:t>
      </w:r>
    </w:p>
    <w:p w14:paraId="7D4F118F" w14:textId="77777777" w:rsidR="00175ADF" w:rsidRPr="009F0DE7" w:rsidRDefault="00175ADF" w:rsidP="00D64993">
      <w:pPr>
        <w:spacing w:line="240" w:lineRule="auto"/>
        <w:rPr>
          <w:rFonts w:ascii="Times New Roman" w:eastAsia="Times New Roman" w:hAnsi="Times New Roman" w:cs="Times New Roman"/>
          <w:sz w:val="24"/>
          <w:szCs w:val="24"/>
        </w:rPr>
      </w:pPr>
    </w:p>
    <w:p w14:paraId="04E0350A" w14:textId="2E4E128F"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As students gain more Australian, Oceanian, or Antarctic</w:t>
      </w:r>
      <w:r w:rsidR="009D147E">
        <w:rPr>
          <w:rFonts w:ascii="Times New Roman" w:eastAsia="Times New Roman" w:hAnsi="Times New Roman" w:cs="Times New Roman"/>
          <w:sz w:val="24"/>
          <w:szCs w:val="24"/>
        </w:rPr>
        <w:t xml:space="preserve"> </w:t>
      </w:r>
      <w:r w:rsidRPr="009F0DE7">
        <w:rPr>
          <w:rFonts w:ascii="Times New Roman" w:eastAsia="Times New Roman" w:hAnsi="Times New Roman" w:cs="Times New Roman"/>
          <w:sz w:val="24"/>
          <w:szCs w:val="24"/>
        </w:rPr>
        <w:t xml:space="preserve">content knowledge and develop geographic thinking skills, they should be encouraged to explore a significant contemporary cultural, economic, or political issue facing Australia, Oceania, or Antarctica at the local or global scale. Geographical inquiry includes generating a geographic question, gathering appropriate sources of information, analyzing information via maps, texts, models, and other forms of representation, forming conclusions, and communicating findings. The question may be specific to Australia, Oceania, or Antarctica or may form a theme that extends the length of the course. For example, students may investigate the potential to mine iron ore in Antarctica (a very specific, place-based project) or they could explore resource extraction more broadly as it relates to each continent. </w:t>
      </w:r>
    </w:p>
    <w:p w14:paraId="285F7216" w14:textId="77777777" w:rsidR="00175ADF" w:rsidRPr="009F0DE7" w:rsidRDefault="00175ADF" w:rsidP="00D64993">
      <w:pPr>
        <w:spacing w:line="240" w:lineRule="auto"/>
        <w:rPr>
          <w:rFonts w:ascii="Times New Roman" w:eastAsia="Times New Roman" w:hAnsi="Times New Roman" w:cs="Times New Roman"/>
          <w:sz w:val="24"/>
          <w:szCs w:val="24"/>
        </w:rPr>
      </w:pPr>
    </w:p>
    <w:p w14:paraId="637BAF8E" w14:textId="5C443C64" w:rsidR="00CC4C93" w:rsidRPr="009F0DE7" w:rsidRDefault="00CC4C93" w:rsidP="00D64993">
      <w:pPr>
        <w:rPr>
          <w:rFonts w:ascii="Times New Roman" w:hAnsi="Times New Roman" w:cs="Times New Roman"/>
          <w:sz w:val="24"/>
          <w:szCs w:val="24"/>
          <w:shd w:val="clear" w:color="auto" w:fill="FCE5CD"/>
        </w:rPr>
      </w:pPr>
      <w:r w:rsidRPr="009F0DE7">
        <w:rPr>
          <w:rFonts w:ascii="Times New Roman" w:hAnsi="Times New Roman" w:cs="Times New Roman"/>
          <w:b/>
          <w:sz w:val="24"/>
          <w:szCs w:val="24"/>
        </w:rPr>
        <w:t xml:space="preserve">Possible Questions for Inquiry: </w:t>
      </w:r>
      <w:r w:rsidRPr="009F0DE7">
        <w:rPr>
          <w:rFonts w:ascii="Times New Roman" w:hAnsi="Times New Roman" w:cs="Times New Roman"/>
          <w:sz w:val="24"/>
          <w:szCs w:val="24"/>
        </w:rPr>
        <w:t>Educators have the flexibility and latitude to use these and other questions that could lead students to engage in inquiry-based learning around the content of Standard 3 and the themes of the course.</w:t>
      </w:r>
    </w:p>
    <w:p w14:paraId="0CF637D0"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What physical and human features define Australia, Oceania, or Antarctica and where are they located?</w:t>
      </w:r>
    </w:p>
    <w:p w14:paraId="5CC7EAD2"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What climate, vegetation, and resource regions define Australia, Oceania, or Antarctica? </w:t>
      </w:r>
    </w:p>
    <w:p w14:paraId="7C886655"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are human populations distributed across Australia, Oceania, or Antarctica?</w:t>
      </w:r>
    </w:p>
    <w:p w14:paraId="17CAC83D" w14:textId="77777777"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What features comprise Australia, Oceania, or Antarctica’s culture regions?</w:t>
      </w:r>
    </w:p>
    <w:p w14:paraId="59707B4A" w14:textId="6DF34F79" w:rsidR="00175ADF" w:rsidRPr="009F0DE7" w:rsidRDefault="00D2214C" w:rsidP="00D64993">
      <w:pPr>
        <w:numPr>
          <w:ilvl w:val="0"/>
          <w:numId w:val="6"/>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are Australian, Oceanian, or Antarctic places organized politically?</w:t>
      </w:r>
    </w:p>
    <w:p w14:paraId="23C245FD" w14:textId="0ED5D1BF" w:rsidR="005977E8" w:rsidRDefault="00D2214C" w:rsidP="005D463C">
      <w:pPr>
        <w:numPr>
          <w:ilvl w:val="0"/>
          <w:numId w:val="6"/>
        </w:numPr>
        <w:spacing w:line="240" w:lineRule="auto"/>
        <w:rPr>
          <w:rFonts w:ascii="Times New Roman" w:eastAsia="Times New Roman" w:hAnsi="Times New Roman" w:cs="Times New Roman"/>
          <w:b/>
          <w:caps/>
          <w:sz w:val="28"/>
          <w:szCs w:val="24"/>
        </w:rPr>
      </w:pPr>
      <w:r w:rsidRPr="009F0DE7">
        <w:rPr>
          <w:rFonts w:ascii="Times New Roman" w:eastAsia="Times New Roman" w:hAnsi="Times New Roman" w:cs="Times New Roman"/>
          <w:sz w:val="24"/>
          <w:szCs w:val="24"/>
        </w:rPr>
        <w:t>How can geographic thinking lead to deeper knowledge about Australian, Oceanian, or Antarctic opportunities and challenges?</w:t>
      </w:r>
      <w:r w:rsidR="005D463C">
        <w:rPr>
          <w:rFonts w:ascii="Times New Roman" w:eastAsia="Times New Roman" w:hAnsi="Times New Roman" w:cs="Times New Roman"/>
          <w:b/>
          <w:caps/>
          <w:sz w:val="28"/>
          <w:szCs w:val="24"/>
        </w:rPr>
        <w:t xml:space="preserve"> </w:t>
      </w:r>
      <w:r w:rsidR="005977E8">
        <w:rPr>
          <w:rFonts w:ascii="Times New Roman" w:eastAsia="Times New Roman" w:hAnsi="Times New Roman" w:cs="Times New Roman"/>
          <w:b/>
          <w:caps/>
          <w:sz w:val="28"/>
          <w:szCs w:val="24"/>
        </w:rPr>
        <w:br w:type="page"/>
      </w:r>
    </w:p>
    <w:p w14:paraId="6E3BC1D4" w14:textId="7B130561" w:rsidR="009F0DE7" w:rsidRPr="009F0DE7" w:rsidRDefault="009F0DE7" w:rsidP="009F0DE7">
      <w:pPr>
        <w:spacing w:line="240" w:lineRule="auto"/>
        <w:jc w:val="center"/>
        <w:rPr>
          <w:rFonts w:ascii="Times New Roman" w:eastAsia="Times New Roman" w:hAnsi="Times New Roman" w:cs="Times New Roman"/>
          <w:b/>
          <w:caps/>
          <w:sz w:val="28"/>
          <w:szCs w:val="24"/>
        </w:rPr>
      </w:pPr>
      <w:r w:rsidRPr="009F0DE7">
        <w:rPr>
          <w:rFonts w:ascii="Times New Roman" w:eastAsia="Times New Roman" w:hAnsi="Times New Roman" w:cs="Times New Roman"/>
          <w:b/>
          <w:caps/>
          <w:sz w:val="28"/>
          <w:szCs w:val="24"/>
        </w:rPr>
        <w:lastRenderedPageBreak/>
        <w:t>Australia, Oceania, and Antarctica</w:t>
      </w:r>
    </w:p>
    <w:p w14:paraId="032CF190" w14:textId="77777777" w:rsidR="009F0DE7" w:rsidRPr="009F0DE7" w:rsidRDefault="009F0DE7" w:rsidP="00D64993">
      <w:pPr>
        <w:spacing w:line="240" w:lineRule="auto"/>
        <w:rPr>
          <w:rFonts w:ascii="Times New Roman" w:eastAsia="Times New Roman" w:hAnsi="Times New Roman" w:cs="Times New Roman"/>
          <w:b/>
          <w:sz w:val="24"/>
          <w:szCs w:val="24"/>
        </w:rPr>
      </w:pPr>
    </w:p>
    <w:p w14:paraId="124663C1" w14:textId="145104AC"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3: </w:t>
      </w:r>
      <w:r w:rsidRPr="009F0DE7">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316DAC2B" w14:textId="77777777" w:rsidR="00175ADF" w:rsidRPr="009F0DE7" w:rsidRDefault="00175ADF" w:rsidP="00D64993">
      <w:pPr>
        <w:spacing w:line="240" w:lineRule="auto"/>
        <w:rPr>
          <w:rFonts w:ascii="Times New Roman" w:eastAsia="Times New Roman" w:hAnsi="Times New Roman" w:cs="Times New Roman"/>
          <w:sz w:val="24"/>
          <w:szCs w:val="24"/>
        </w:rPr>
      </w:pPr>
    </w:p>
    <w:p w14:paraId="5772CB48" w14:textId="77777777"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b/>
          <w:sz w:val="24"/>
          <w:szCs w:val="24"/>
        </w:rPr>
        <w:t>7.3.1</w:t>
      </w:r>
      <w:proofErr w:type="gramStart"/>
      <w:r w:rsidRPr="009F0DE7">
        <w:rPr>
          <w:rFonts w:ascii="Times New Roman" w:eastAsia="Times New Roman" w:hAnsi="Times New Roman" w:cs="Times New Roman"/>
          <w:b/>
          <w:sz w:val="24"/>
          <w:szCs w:val="24"/>
        </w:rPr>
        <w:t>.PR</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Identify select Australia, Oceania, and Antarctica physical systems and human characteristics of places.</w:t>
      </w:r>
    </w:p>
    <w:p w14:paraId="69ED64F1" w14:textId="77777777" w:rsidR="00175ADF" w:rsidRPr="009F0DE7" w:rsidRDefault="00175ADF" w:rsidP="00D64993">
      <w:pPr>
        <w:spacing w:line="240" w:lineRule="auto"/>
        <w:rPr>
          <w:rFonts w:ascii="Times New Roman" w:eastAsia="Times New Roman" w:hAnsi="Times New Roman" w:cs="Times New Roman"/>
          <w:sz w:val="24"/>
          <w:szCs w:val="24"/>
        </w:rPr>
      </w:pPr>
    </w:p>
    <w:p w14:paraId="53465EF2" w14:textId="643F5789" w:rsidR="00175ADF"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primary physical and human characteristics of places within the region being studied such as landforms, water bodies, countries, and cities.</w:t>
      </w:r>
    </w:p>
    <w:p w14:paraId="6D0E0CB7" w14:textId="77777777" w:rsidR="007C44C7" w:rsidRDefault="007C44C7" w:rsidP="00D64993">
      <w:pPr>
        <w:spacing w:line="240" w:lineRule="auto"/>
        <w:rPr>
          <w:rFonts w:ascii="Times New Roman" w:eastAsia="Times New Roman" w:hAnsi="Times New Roman" w:cs="Times New Roman"/>
          <w:sz w:val="24"/>
          <w:szCs w:val="24"/>
        </w:rPr>
      </w:pPr>
    </w:p>
    <w:p w14:paraId="545BE3CF" w14:textId="4EF2CFCF" w:rsidR="007C44C7" w:rsidRPr="009F0DE7" w:rsidRDefault="007C44C7" w:rsidP="007C44C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**Indicator 7.3.1.PR should not be taught in isolation. If teaching this course regionally, the physical systems and human characteristics of places in Australia, Oceania, and Antarctica should be taught alongside the content, concepts, and themes in indicators 2, 3, 4, and 5 for this standard.</w:t>
      </w:r>
    </w:p>
    <w:p w14:paraId="775A0AC3" w14:textId="77777777" w:rsidR="007C44C7" w:rsidRPr="009F0DE7" w:rsidRDefault="007C44C7" w:rsidP="00D64993">
      <w:pPr>
        <w:spacing w:line="240" w:lineRule="auto"/>
        <w:rPr>
          <w:rFonts w:ascii="Times New Roman" w:eastAsia="Times New Roman" w:hAnsi="Times New Roman" w:cs="Times New Roman"/>
          <w:sz w:val="24"/>
          <w:szCs w:val="24"/>
        </w:rPr>
      </w:pPr>
    </w:p>
    <w:p w14:paraId="4DB54B3F" w14:textId="77777777" w:rsidR="00175ADF" w:rsidRPr="009F0DE7" w:rsidRDefault="00175ADF" w:rsidP="00D64993">
      <w:pPr>
        <w:spacing w:line="240" w:lineRule="auto"/>
        <w:rPr>
          <w:rFonts w:ascii="Times New Roman" w:eastAsia="Times New Roman" w:hAnsi="Times New Roman" w:cs="Times New Roman"/>
          <w:sz w:val="24"/>
          <w:szCs w:val="24"/>
        </w:rPr>
      </w:pPr>
    </w:p>
    <w:p w14:paraId="3F1487DA" w14:textId="77777777"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Depth of Knowledge:</w:t>
      </w:r>
    </w:p>
    <w:p w14:paraId="11AC997A" w14:textId="7797EF32"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sz w:val="24"/>
          <w:szCs w:val="24"/>
        </w:rPr>
        <w:t xml:space="preserve">Level 2: </w:t>
      </w:r>
      <w:r w:rsidR="009F0DE7" w:rsidRPr="009F0DE7">
        <w:rPr>
          <w:rFonts w:ascii="Times New Roman" w:eastAsia="Times New Roman" w:hAnsi="Times New Roman" w:cs="Times New Roman"/>
          <w:sz w:val="24"/>
          <w:szCs w:val="24"/>
        </w:rPr>
        <w:t>Basic Reasoning</w:t>
      </w:r>
    </w:p>
    <w:p w14:paraId="2588AAA6"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0707672B" w14:textId="1AC056FE"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r w:rsidR="009F0DE7" w:rsidRPr="009F0DE7">
        <w:rPr>
          <w:rFonts w:ascii="Times New Roman" w:eastAsia="Times New Roman" w:hAnsi="Times New Roman" w:cs="Times New Roman"/>
          <w:b/>
          <w:sz w:val="24"/>
          <w:szCs w:val="24"/>
        </w:rPr>
        <w:t>s</w:t>
      </w:r>
      <w:r w:rsidRPr="009F0DE7">
        <w:rPr>
          <w:rFonts w:ascii="Times New Roman" w:eastAsia="Times New Roman" w:hAnsi="Times New Roman" w:cs="Times New Roman"/>
          <w:b/>
          <w:sz w:val="24"/>
          <w:szCs w:val="24"/>
        </w:rPr>
        <w:t>:</w:t>
      </w:r>
    </w:p>
    <w:p w14:paraId="420D8D53" w14:textId="23560701"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 xml:space="preserve">Identify, Use, Interpret, and Construct Maps on a Regional Level.  </w:t>
      </w:r>
    </w:p>
    <w:p w14:paraId="1CF3858B" w14:textId="040745C2"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Identify, compare, and evaluate the development of conditions, connections, and regions from a Regional Perspective.</w:t>
      </w:r>
    </w:p>
    <w:p w14:paraId="4556D78C" w14:textId="29904234" w:rsidR="00175ADF" w:rsidRPr="009F0DE7" w:rsidRDefault="009D147E"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and analyze spatial distributions, patterns, and associations.</w:t>
      </w:r>
    </w:p>
    <w:p w14:paraId="2F97FC96" w14:textId="77777777" w:rsidR="00175ADF" w:rsidRPr="009F0DE7" w:rsidRDefault="00175ADF" w:rsidP="00D64993">
      <w:pPr>
        <w:spacing w:line="240" w:lineRule="auto"/>
        <w:rPr>
          <w:rFonts w:ascii="Times New Roman" w:eastAsia="Times New Roman" w:hAnsi="Times New Roman" w:cs="Times New Roman"/>
          <w:sz w:val="24"/>
          <w:szCs w:val="24"/>
        </w:rPr>
      </w:pPr>
    </w:p>
    <w:p w14:paraId="74C1E174" w14:textId="77777777" w:rsidR="00175ADF" w:rsidRPr="009F0DE7" w:rsidRDefault="00175ADF" w:rsidP="00D64993">
      <w:pPr>
        <w:spacing w:line="240" w:lineRule="auto"/>
        <w:rPr>
          <w:rFonts w:ascii="Times New Roman" w:eastAsia="Times New Roman" w:hAnsi="Times New Roman" w:cs="Times New Roman"/>
          <w:sz w:val="24"/>
          <w:szCs w:val="24"/>
        </w:rPr>
      </w:pPr>
    </w:p>
    <w:p w14:paraId="4CF30C9C"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Places and Regions: </w:t>
      </w:r>
    </w:p>
    <w:p w14:paraId="2337A50D" w14:textId="77777777"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3.</w:t>
      </w:r>
    </w:p>
    <w:p w14:paraId="28C3982D" w14:textId="77777777" w:rsidR="00175ADF" w:rsidRPr="009F0DE7" w:rsidRDefault="00175ADF" w:rsidP="00D64993">
      <w:pPr>
        <w:spacing w:line="240" w:lineRule="auto"/>
        <w:rPr>
          <w:rFonts w:ascii="Times New Roman" w:eastAsia="Times New Roman" w:hAnsi="Times New Roman" w:cs="Times New Roman"/>
          <w:i/>
          <w:sz w:val="24"/>
          <w:szCs w:val="24"/>
        </w:rPr>
      </w:pPr>
    </w:p>
    <w:p w14:paraId="72B1AF84" w14:textId="77777777" w:rsidR="00175ADF" w:rsidRPr="009F0DE7" w:rsidRDefault="00D2214C" w:rsidP="00D64993">
      <w:pPr>
        <w:numPr>
          <w:ilvl w:val="0"/>
          <w:numId w:val="1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Compare and contrast the physical and human conditions of Oceania’s regions: Melanesia, Micronesia, and Polynesia.</w:t>
      </w:r>
    </w:p>
    <w:p w14:paraId="25A74B7F" w14:textId="77777777" w:rsidR="00175ADF" w:rsidRPr="009F0DE7" w:rsidRDefault="00175ADF" w:rsidP="00D64993">
      <w:pPr>
        <w:spacing w:line="240" w:lineRule="auto"/>
        <w:rPr>
          <w:rFonts w:ascii="Times New Roman" w:eastAsia="Times New Roman" w:hAnsi="Times New Roman" w:cs="Times New Roman"/>
          <w:sz w:val="24"/>
          <w:szCs w:val="24"/>
        </w:rPr>
      </w:pPr>
    </w:p>
    <w:p w14:paraId="42205C99" w14:textId="77777777" w:rsidR="001C21C7" w:rsidRDefault="001C21C7">
      <w:pPr>
        <w:rPr>
          <w:rFonts w:ascii="Times New Roman" w:hAnsi="Times New Roman" w:cs="Times New Roman"/>
          <w:i/>
          <w:sz w:val="24"/>
          <w:szCs w:val="24"/>
        </w:rPr>
      </w:pPr>
      <w:r>
        <w:rPr>
          <w:rFonts w:ascii="Times New Roman" w:hAnsi="Times New Roman" w:cs="Times New Roman"/>
          <w:i/>
          <w:sz w:val="24"/>
          <w:szCs w:val="24"/>
        </w:rPr>
        <w:br w:type="page"/>
      </w:r>
    </w:p>
    <w:p w14:paraId="65CF1DD5" w14:textId="43F25129" w:rsidR="009F0DE7" w:rsidRPr="00384139" w:rsidRDefault="00BE23E4" w:rsidP="00384139">
      <w:pPr>
        <w:rPr>
          <w:rFonts w:ascii="Times New Roman" w:hAnsi="Times New Roman" w:cs="Times New Roman"/>
          <w:i/>
          <w:sz w:val="24"/>
          <w:szCs w:val="24"/>
        </w:rPr>
        <w:sectPr w:rsidR="009F0DE7" w:rsidRPr="00384139" w:rsidSect="00373070">
          <w:type w:val="continuous"/>
          <w:pgSz w:w="12240" w:h="15840"/>
          <w:pgMar w:top="1440" w:right="1440" w:bottom="1440" w:left="1440" w:header="720" w:footer="720" w:gutter="0"/>
          <w:pgNumType w:start="1"/>
          <w:cols w:space="720"/>
        </w:sectPr>
      </w:pPr>
      <w:r w:rsidRPr="009F0DE7">
        <w:rPr>
          <w:rFonts w:ascii="Times New Roman" w:hAnsi="Times New Roman" w:cs="Times New Roman"/>
          <w:i/>
          <w:sz w:val="24"/>
          <w:szCs w:val="24"/>
        </w:rPr>
        <w:lastRenderedPageBreak/>
        <w:t>Educators have the flexibility and latitude to use the following content list and/or additional related content that provides students with opportunities to empl</w:t>
      </w:r>
      <w:r w:rsidR="00384139">
        <w:rPr>
          <w:rFonts w:ascii="Times New Roman" w:hAnsi="Times New Roman" w:cs="Times New Roman"/>
          <w:i/>
          <w:sz w:val="24"/>
          <w:szCs w:val="24"/>
        </w:rPr>
        <w:t>oy the target skills and theme.</w:t>
      </w:r>
    </w:p>
    <w:p w14:paraId="7EE09CC8" w14:textId="322F90B4" w:rsidR="00175ADF" w:rsidRPr="009F0DE7" w:rsidRDefault="00175ADF" w:rsidP="00D64993">
      <w:pPr>
        <w:spacing w:line="240" w:lineRule="auto"/>
        <w:rPr>
          <w:rFonts w:ascii="Times New Roman" w:eastAsia="Times New Roman" w:hAnsi="Times New Roman" w:cs="Times New Roman"/>
          <w:b/>
          <w:sz w:val="24"/>
          <w:szCs w:val="24"/>
        </w:rPr>
      </w:pPr>
    </w:p>
    <w:p w14:paraId="09EB9EA5"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Antarctica </w:t>
      </w:r>
    </w:p>
    <w:p w14:paraId="2F31C854"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Australia</w:t>
      </w:r>
    </w:p>
    <w:p w14:paraId="23DF14AF"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Brisbane</w:t>
      </w:r>
    </w:p>
    <w:p w14:paraId="40295311"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Great Barrier Reef</w:t>
      </w:r>
    </w:p>
    <w:p w14:paraId="0C6496AF"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Great Dividing Range</w:t>
      </w:r>
    </w:p>
    <w:p w14:paraId="09F57372"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Great Victoria Desert</w:t>
      </w:r>
    </w:p>
    <w:p w14:paraId="285A94E9"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Indian Ocean</w:t>
      </w:r>
    </w:p>
    <w:p w14:paraId="360F86D6"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Kiribati</w:t>
      </w:r>
    </w:p>
    <w:p w14:paraId="0CB49191"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Melbourne</w:t>
      </w:r>
    </w:p>
    <w:p w14:paraId="064128A4"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Nauru</w:t>
      </w:r>
    </w:p>
    <w:p w14:paraId="0CC0E191"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New Zealand</w:t>
      </w:r>
    </w:p>
    <w:p w14:paraId="5E9A1DD0"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Pacific Ocean</w:t>
      </w:r>
    </w:p>
    <w:p w14:paraId="59769FDC"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Perth</w:t>
      </w:r>
    </w:p>
    <w:p w14:paraId="36DF98F5"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Polynesia</w:t>
      </w:r>
    </w:p>
    <w:p w14:paraId="3AFBC745"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Southern Ocean</w:t>
      </w:r>
    </w:p>
    <w:p w14:paraId="68187ADB"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Sydney</w:t>
      </w:r>
    </w:p>
    <w:p w14:paraId="0E2E06C4" w14:textId="77777777" w:rsidR="00175ADF" w:rsidRPr="009F0DE7" w:rsidRDefault="00D2214C" w:rsidP="009F0DE7">
      <w:pPr>
        <w:pStyle w:val="ListParagraph"/>
        <w:numPr>
          <w:ilvl w:val="0"/>
          <w:numId w:val="22"/>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Uluru</w:t>
      </w:r>
    </w:p>
    <w:p w14:paraId="1EB0FD13" w14:textId="3C063E9E" w:rsidR="009F0DE7" w:rsidRPr="009F0DE7" w:rsidRDefault="002E4CAF" w:rsidP="009F0DE7">
      <w:pPr>
        <w:pStyle w:val="ListParagraph"/>
        <w:numPr>
          <w:ilvl w:val="0"/>
          <w:numId w:val="22"/>
        </w:numPr>
        <w:spacing w:line="240" w:lineRule="auto"/>
        <w:rPr>
          <w:rFonts w:ascii="Times New Roman" w:eastAsia="Times New Roman" w:hAnsi="Times New Roman" w:cs="Times New Roman"/>
          <w:sz w:val="24"/>
          <w:szCs w:val="24"/>
        </w:rPr>
        <w:sectPr w:rsidR="009F0DE7" w:rsidRPr="009F0DE7" w:rsidSect="009F0DE7">
          <w:type w:val="continuous"/>
          <w:pgSz w:w="12240" w:h="15840"/>
          <w:pgMar w:top="1440" w:right="1440" w:bottom="1440" w:left="1440" w:header="720" w:footer="720" w:gutter="0"/>
          <w:pgNumType w:start="1"/>
          <w:cols w:num="3" w:space="720"/>
        </w:sectPr>
      </w:pPr>
      <w:r>
        <w:rPr>
          <w:rFonts w:ascii="Times New Roman" w:eastAsia="Times New Roman" w:hAnsi="Times New Roman" w:cs="Times New Roman"/>
          <w:sz w:val="24"/>
          <w:szCs w:val="24"/>
        </w:rPr>
        <w:t>Wellington</w:t>
      </w:r>
    </w:p>
    <w:p w14:paraId="611D6218" w14:textId="781574D6" w:rsidR="00175ADF" w:rsidRPr="009F0DE7" w:rsidRDefault="00175ADF" w:rsidP="00D64993">
      <w:pPr>
        <w:spacing w:line="240" w:lineRule="auto"/>
        <w:rPr>
          <w:rFonts w:ascii="Times New Roman" w:eastAsia="Times New Roman" w:hAnsi="Times New Roman" w:cs="Times New Roman"/>
          <w:b/>
          <w:sz w:val="24"/>
          <w:szCs w:val="24"/>
        </w:rPr>
      </w:pPr>
    </w:p>
    <w:p w14:paraId="6A7274A8" w14:textId="77777777" w:rsidR="001C21C7" w:rsidRDefault="001C21C7">
      <w:pPr>
        <w:rPr>
          <w:rFonts w:ascii="Times New Roman" w:eastAsia="Times New Roman" w:hAnsi="Times New Roman" w:cs="Times New Roman"/>
          <w:b/>
          <w:caps/>
          <w:sz w:val="28"/>
          <w:szCs w:val="24"/>
        </w:rPr>
      </w:pPr>
      <w:r>
        <w:rPr>
          <w:rFonts w:ascii="Times New Roman" w:eastAsia="Times New Roman" w:hAnsi="Times New Roman" w:cs="Times New Roman"/>
          <w:b/>
          <w:caps/>
          <w:sz w:val="28"/>
          <w:szCs w:val="24"/>
        </w:rPr>
        <w:br w:type="page"/>
      </w:r>
    </w:p>
    <w:p w14:paraId="13E4A3C9" w14:textId="312819CC" w:rsidR="009F0DE7" w:rsidRPr="009F0DE7" w:rsidRDefault="009F0DE7" w:rsidP="009F0DE7">
      <w:pPr>
        <w:spacing w:line="240" w:lineRule="auto"/>
        <w:jc w:val="center"/>
        <w:rPr>
          <w:rFonts w:ascii="Times New Roman" w:eastAsia="Times New Roman" w:hAnsi="Times New Roman" w:cs="Times New Roman"/>
          <w:b/>
          <w:caps/>
          <w:sz w:val="28"/>
          <w:szCs w:val="24"/>
        </w:rPr>
      </w:pPr>
      <w:r w:rsidRPr="009F0DE7">
        <w:rPr>
          <w:rFonts w:ascii="Times New Roman" w:eastAsia="Times New Roman" w:hAnsi="Times New Roman" w:cs="Times New Roman"/>
          <w:b/>
          <w:caps/>
          <w:sz w:val="28"/>
          <w:szCs w:val="24"/>
        </w:rPr>
        <w:lastRenderedPageBreak/>
        <w:t>Australia, Oceania, and Antarctica</w:t>
      </w:r>
    </w:p>
    <w:p w14:paraId="1D7E5DE4" w14:textId="77777777" w:rsidR="009F0DE7" w:rsidRPr="009F0DE7" w:rsidRDefault="009F0DE7" w:rsidP="00D64993">
      <w:pPr>
        <w:spacing w:line="240" w:lineRule="auto"/>
        <w:rPr>
          <w:rFonts w:ascii="Times New Roman" w:eastAsia="Times New Roman" w:hAnsi="Times New Roman" w:cs="Times New Roman"/>
          <w:b/>
          <w:sz w:val="24"/>
          <w:szCs w:val="24"/>
        </w:rPr>
      </w:pPr>
    </w:p>
    <w:p w14:paraId="3F491FBD" w14:textId="4C56155D"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 xml:space="preserve">Standard 3: </w:t>
      </w:r>
      <w:r w:rsidRPr="009F0DE7">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73537A83" w14:textId="77777777" w:rsidR="00175ADF" w:rsidRPr="009F0DE7" w:rsidRDefault="00175ADF" w:rsidP="00D64993">
      <w:pPr>
        <w:spacing w:line="240" w:lineRule="auto"/>
        <w:rPr>
          <w:rFonts w:ascii="Times New Roman" w:eastAsia="Times New Roman" w:hAnsi="Times New Roman" w:cs="Times New Roman"/>
          <w:sz w:val="24"/>
          <w:szCs w:val="24"/>
        </w:rPr>
      </w:pPr>
    </w:p>
    <w:p w14:paraId="648FE029" w14:textId="77777777"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b/>
          <w:sz w:val="24"/>
          <w:szCs w:val="24"/>
        </w:rPr>
        <w:t>7.3.2</w:t>
      </w:r>
      <w:proofErr w:type="gramStart"/>
      <w:r w:rsidRPr="009F0DE7">
        <w:rPr>
          <w:rFonts w:ascii="Times New Roman" w:eastAsia="Times New Roman" w:hAnsi="Times New Roman" w:cs="Times New Roman"/>
          <w:b/>
          <w:sz w:val="24"/>
          <w:szCs w:val="24"/>
        </w:rPr>
        <w:t>.ER</w:t>
      </w:r>
      <w:proofErr w:type="gramEnd"/>
      <w:r w:rsidRPr="009F0DE7">
        <w:rPr>
          <w:rFonts w:ascii="Times New Roman" w:eastAsia="Times New Roman" w:hAnsi="Times New Roman" w:cs="Times New Roman"/>
          <w:b/>
          <w:sz w:val="24"/>
          <w:szCs w:val="24"/>
        </w:rPr>
        <w:t xml:space="preserve"> </w:t>
      </w:r>
      <w:r w:rsidRPr="009F0DE7">
        <w:rPr>
          <w:rFonts w:ascii="Times New Roman" w:eastAsia="Times New Roman" w:hAnsi="Times New Roman" w:cs="Times New Roman"/>
          <w:sz w:val="24"/>
          <w:szCs w:val="24"/>
        </w:rPr>
        <w:t>Identify climate and vegetation regions and the spatial distributions and patterns of natural resources, including the impact of their location on human activities.</w:t>
      </w:r>
    </w:p>
    <w:p w14:paraId="7E97665F" w14:textId="77777777" w:rsidR="00175ADF" w:rsidRPr="009F0DE7" w:rsidRDefault="00175ADF" w:rsidP="00D64993">
      <w:pPr>
        <w:spacing w:line="240" w:lineRule="auto"/>
        <w:rPr>
          <w:rFonts w:ascii="Times New Roman" w:eastAsia="Times New Roman" w:hAnsi="Times New Roman" w:cs="Times New Roman"/>
          <w:sz w:val="24"/>
          <w:szCs w:val="24"/>
        </w:rPr>
      </w:pPr>
    </w:p>
    <w:p w14:paraId="113F56C8" w14:textId="77777777" w:rsidR="00175ADF" w:rsidRPr="009F0DE7" w:rsidRDefault="00D2214C" w:rsidP="00D64993">
      <w:p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This indicator was designed to encourage inquiry into the distribution and pattern of physical systems within the Australia, Oceania, and Antarctic region and how the locations and characteristics of these systems influence livelihood choices available to people.</w:t>
      </w:r>
    </w:p>
    <w:p w14:paraId="45F0EB55" w14:textId="77777777" w:rsidR="00175ADF" w:rsidRPr="009F0DE7" w:rsidRDefault="00175ADF" w:rsidP="00D64993">
      <w:pPr>
        <w:spacing w:line="240" w:lineRule="auto"/>
        <w:rPr>
          <w:rFonts w:ascii="Times New Roman" w:eastAsia="Times New Roman" w:hAnsi="Times New Roman" w:cs="Times New Roman"/>
          <w:sz w:val="24"/>
          <w:szCs w:val="24"/>
        </w:rPr>
      </w:pPr>
    </w:p>
    <w:p w14:paraId="4680E9F4" w14:textId="77777777"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b/>
          <w:sz w:val="24"/>
          <w:szCs w:val="24"/>
        </w:rPr>
        <w:t>Depth of Knowledge:</w:t>
      </w:r>
    </w:p>
    <w:p w14:paraId="5A9C19D2" w14:textId="09AD04C4" w:rsidR="00175ADF" w:rsidRPr="009F0DE7" w:rsidRDefault="00D2214C" w:rsidP="00D64993">
      <w:pPr>
        <w:spacing w:line="240" w:lineRule="auto"/>
        <w:ind w:left="720"/>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 xml:space="preserve">Level 2: </w:t>
      </w:r>
      <w:r w:rsidR="009F0DE7" w:rsidRPr="009F0DE7">
        <w:rPr>
          <w:rFonts w:ascii="Times New Roman" w:eastAsia="Times New Roman" w:hAnsi="Times New Roman" w:cs="Times New Roman"/>
          <w:sz w:val="24"/>
          <w:szCs w:val="24"/>
        </w:rPr>
        <w:t>Basic Reasoning</w:t>
      </w:r>
    </w:p>
    <w:p w14:paraId="31976182" w14:textId="77777777" w:rsidR="00175ADF" w:rsidRPr="009F0DE7" w:rsidRDefault="00175ADF" w:rsidP="00D64993">
      <w:pPr>
        <w:spacing w:line="240" w:lineRule="auto"/>
        <w:ind w:left="720"/>
        <w:rPr>
          <w:rFonts w:ascii="Times New Roman" w:eastAsia="Times New Roman" w:hAnsi="Times New Roman" w:cs="Times New Roman"/>
          <w:sz w:val="24"/>
          <w:szCs w:val="24"/>
        </w:rPr>
      </w:pPr>
    </w:p>
    <w:p w14:paraId="1784985D" w14:textId="77777777" w:rsidR="00175ADF" w:rsidRPr="009F0DE7" w:rsidRDefault="00D2214C" w:rsidP="00D64993">
      <w:pPr>
        <w:spacing w:line="240" w:lineRule="auto"/>
        <w:ind w:left="720"/>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Target Skill:</w:t>
      </w:r>
    </w:p>
    <w:p w14:paraId="54D5DCFC" w14:textId="45883CCE"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9F0DE7">
        <w:rPr>
          <w:rFonts w:ascii="Times New Roman" w:eastAsia="Times New Roman" w:hAnsi="Times New Roman" w:cs="Times New Roman"/>
          <w:b/>
          <w:sz w:val="24"/>
          <w:szCs w:val="24"/>
        </w:rPr>
        <w:t xml:space="preserve">Mapping – </w:t>
      </w:r>
      <w:r w:rsidR="00D2214C" w:rsidRPr="009F0DE7">
        <w:rPr>
          <w:rFonts w:ascii="Times New Roman" w:eastAsia="Times New Roman" w:hAnsi="Times New Roman" w:cs="Times New Roman"/>
          <w:sz w:val="24"/>
          <w:szCs w:val="24"/>
        </w:rPr>
        <w:t>Identify, Use, Interpret, and Construct Maps on a Regional Level.</w:t>
      </w:r>
    </w:p>
    <w:p w14:paraId="2B8B880A" w14:textId="115F348D"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9F0DE7">
        <w:rPr>
          <w:rFonts w:ascii="Times New Roman" w:eastAsia="Times New Roman" w:hAnsi="Times New Roman" w:cs="Times New Roman"/>
          <w:b/>
          <w:sz w:val="24"/>
          <w:szCs w:val="24"/>
        </w:rPr>
        <w:t xml:space="preserve">Conditions, Connections, and Regions – </w:t>
      </w:r>
      <w:r w:rsidR="00D2214C" w:rsidRPr="009F0DE7">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22EEAEF7" w14:textId="75546CCD" w:rsidR="00175ADF" w:rsidRPr="009F0DE7"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sidRPr="009F0DE7">
        <w:rPr>
          <w:rFonts w:ascii="Times New Roman" w:eastAsia="Times New Roman" w:hAnsi="Times New Roman" w:cs="Times New Roman"/>
          <w:b/>
          <w:sz w:val="24"/>
          <w:szCs w:val="24"/>
        </w:rPr>
        <w:t xml:space="preserve">Scale – </w:t>
      </w:r>
      <w:r w:rsidR="00D2214C" w:rsidRPr="009F0DE7">
        <w:rPr>
          <w:rFonts w:ascii="Times New Roman" w:eastAsia="Times New Roman" w:hAnsi="Times New Roman" w:cs="Times New Roman"/>
          <w:sz w:val="24"/>
          <w:szCs w:val="24"/>
        </w:rPr>
        <w:t>Identify and interpret spatial hierarchies on a Regional Level.</w:t>
      </w:r>
    </w:p>
    <w:p w14:paraId="39BB1093" w14:textId="035F9CF3" w:rsidR="00175ADF" w:rsidRPr="009F0DE7" w:rsidRDefault="009D147E"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9F0DE7">
        <w:rPr>
          <w:rFonts w:ascii="Times New Roman" w:eastAsia="Times New Roman" w:hAnsi="Times New Roman" w:cs="Times New Roman"/>
          <w:b/>
          <w:sz w:val="24"/>
          <w:szCs w:val="24"/>
        </w:rPr>
        <w:t xml:space="preserve">Distribution and Patterns – </w:t>
      </w:r>
      <w:r w:rsidR="00D2214C" w:rsidRPr="009F0DE7">
        <w:rPr>
          <w:rFonts w:ascii="Times New Roman" w:eastAsia="Times New Roman" w:hAnsi="Times New Roman" w:cs="Times New Roman"/>
          <w:sz w:val="24"/>
          <w:szCs w:val="24"/>
        </w:rPr>
        <w:t>Identify, Analyze, and Explain spatial distributions, patterns, and associations on a Regional Level.</w:t>
      </w:r>
    </w:p>
    <w:p w14:paraId="58779EE2" w14:textId="77777777" w:rsidR="00175ADF" w:rsidRPr="009F0DE7" w:rsidRDefault="00175ADF" w:rsidP="00D64993">
      <w:pPr>
        <w:spacing w:line="240" w:lineRule="auto"/>
        <w:rPr>
          <w:rFonts w:ascii="Times New Roman" w:eastAsia="Times New Roman" w:hAnsi="Times New Roman" w:cs="Times New Roman"/>
          <w:b/>
          <w:sz w:val="24"/>
          <w:szCs w:val="24"/>
        </w:rPr>
      </w:pPr>
    </w:p>
    <w:p w14:paraId="001728E2" w14:textId="77777777" w:rsidR="00175ADF" w:rsidRPr="009F0DE7" w:rsidRDefault="00175ADF" w:rsidP="00D64993">
      <w:pPr>
        <w:spacing w:line="240" w:lineRule="auto"/>
        <w:rPr>
          <w:rFonts w:ascii="Times New Roman" w:eastAsia="Times New Roman" w:hAnsi="Times New Roman" w:cs="Times New Roman"/>
          <w:sz w:val="24"/>
          <w:szCs w:val="24"/>
        </w:rPr>
      </w:pPr>
    </w:p>
    <w:p w14:paraId="13882558" w14:textId="77777777" w:rsidR="00175ADF" w:rsidRPr="009F0DE7" w:rsidRDefault="00D2214C" w:rsidP="00D64993">
      <w:pPr>
        <w:spacing w:after="200" w:line="240" w:lineRule="auto"/>
        <w:rPr>
          <w:rFonts w:ascii="Times New Roman" w:eastAsia="Times New Roman" w:hAnsi="Times New Roman" w:cs="Times New Roman"/>
          <w:b/>
          <w:sz w:val="24"/>
          <w:szCs w:val="24"/>
        </w:rPr>
      </w:pPr>
      <w:r w:rsidRPr="009F0DE7">
        <w:rPr>
          <w:rFonts w:ascii="Times New Roman" w:eastAsia="Times New Roman" w:hAnsi="Times New Roman" w:cs="Times New Roman"/>
          <w:b/>
          <w:sz w:val="24"/>
          <w:szCs w:val="24"/>
        </w:rPr>
        <w:t xml:space="preserve">Possible Content associated with the theme of Environment and Resources: </w:t>
      </w:r>
    </w:p>
    <w:p w14:paraId="690D6022" w14:textId="77777777" w:rsidR="00175ADF" w:rsidRPr="009F0DE7" w:rsidRDefault="00D2214C" w:rsidP="00D64993">
      <w:pPr>
        <w:spacing w:line="240" w:lineRule="auto"/>
        <w:rPr>
          <w:rFonts w:ascii="Times New Roman" w:eastAsia="Times New Roman" w:hAnsi="Times New Roman" w:cs="Times New Roman"/>
          <w:i/>
          <w:sz w:val="24"/>
          <w:szCs w:val="24"/>
        </w:rPr>
      </w:pPr>
      <w:r w:rsidRPr="009F0DE7">
        <w:rPr>
          <w:rFonts w:ascii="Times New Roman" w:eastAsia="Times New Roman" w:hAnsi="Times New Roman" w:cs="Times New Roman"/>
          <w:i/>
          <w:sz w:val="24"/>
          <w:szCs w:val="24"/>
        </w:rPr>
        <w:t>This is an example of content that can be explored with this theme that speaks to the entirety of Standard 3.</w:t>
      </w:r>
    </w:p>
    <w:p w14:paraId="412DE491" w14:textId="338F6B2F" w:rsidR="00175ADF" w:rsidRPr="009F0DE7" w:rsidRDefault="00D2214C" w:rsidP="00D64993">
      <w:pPr>
        <w:numPr>
          <w:ilvl w:val="0"/>
          <w:numId w:val="13"/>
        </w:numPr>
        <w:spacing w:line="240" w:lineRule="auto"/>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How have conflicts over land sovereignty shaped Australia? Which groups have benefited from land conflict in Australia</w:t>
      </w:r>
      <w:del w:id="2" w:author="Microsoft Office User" w:date="2019-08-12T11:45:00Z">
        <w:r w:rsidRPr="009F0DE7" w:rsidDel="00DA29AD">
          <w:rPr>
            <w:rFonts w:ascii="Times New Roman" w:eastAsia="Times New Roman" w:hAnsi="Times New Roman" w:cs="Times New Roman"/>
            <w:sz w:val="24"/>
            <w:szCs w:val="24"/>
          </w:rPr>
          <w:delText>,</w:delText>
        </w:r>
      </w:del>
      <w:r w:rsidRPr="009F0DE7">
        <w:rPr>
          <w:rFonts w:ascii="Times New Roman" w:eastAsia="Times New Roman" w:hAnsi="Times New Roman" w:cs="Times New Roman"/>
          <w:sz w:val="24"/>
          <w:szCs w:val="24"/>
        </w:rPr>
        <w:t xml:space="preserve"> and in what ways? Which groups have lost</w:t>
      </w:r>
      <w:del w:id="3" w:author="Microsoft Office User" w:date="2019-08-12T11:45:00Z">
        <w:r w:rsidRPr="009F0DE7" w:rsidDel="00DA29AD">
          <w:rPr>
            <w:rFonts w:ascii="Times New Roman" w:eastAsia="Times New Roman" w:hAnsi="Times New Roman" w:cs="Times New Roman"/>
            <w:sz w:val="24"/>
            <w:szCs w:val="24"/>
          </w:rPr>
          <w:delText>,</w:delText>
        </w:r>
      </w:del>
      <w:r w:rsidRPr="009F0DE7">
        <w:rPr>
          <w:rFonts w:ascii="Times New Roman" w:eastAsia="Times New Roman" w:hAnsi="Times New Roman" w:cs="Times New Roman"/>
          <w:sz w:val="24"/>
          <w:szCs w:val="24"/>
        </w:rPr>
        <w:t xml:space="preserve"> and in what ways?</w:t>
      </w:r>
    </w:p>
    <w:p w14:paraId="18A66BBD" w14:textId="77777777" w:rsidR="00175ADF" w:rsidRPr="009F0DE7" w:rsidRDefault="00175ADF" w:rsidP="00D64993">
      <w:pPr>
        <w:spacing w:line="240" w:lineRule="auto"/>
        <w:rPr>
          <w:rFonts w:ascii="Times New Roman" w:eastAsia="Times New Roman" w:hAnsi="Times New Roman" w:cs="Times New Roman"/>
          <w:sz w:val="24"/>
          <w:szCs w:val="24"/>
        </w:rPr>
      </w:pPr>
    </w:p>
    <w:p w14:paraId="112451EB" w14:textId="77777777" w:rsidR="00BE23E4" w:rsidRPr="009F0DE7" w:rsidRDefault="00BE23E4" w:rsidP="00D64993">
      <w:pPr>
        <w:rPr>
          <w:rFonts w:ascii="Times New Roman" w:hAnsi="Times New Roman" w:cs="Times New Roman"/>
          <w:i/>
          <w:sz w:val="24"/>
          <w:szCs w:val="24"/>
        </w:rPr>
      </w:pPr>
      <w:r w:rsidRPr="009F0DE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tbl>
      <w:tblPr>
        <w:tblStyle w:val="TableGrid"/>
        <w:tblW w:w="0" w:type="auto"/>
        <w:tblLook w:val="04A0" w:firstRow="1" w:lastRow="0" w:firstColumn="1" w:lastColumn="0" w:noHBand="0" w:noVBand="1"/>
        <w:tblCaption w:val="Suggested Content"/>
        <w:tblDescription w:val="This chart lists suggested climates, resources, and biomes for students to investigate."/>
      </w:tblPr>
      <w:tblGrid>
        <w:gridCol w:w="3116"/>
        <w:gridCol w:w="3117"/>
        <w:gridCol w:w="3117"/>
      </w:tblGrid>
      <w:tr w:rsidR="009F0DE7" w:rsidRPr="009F0DE7" w14:paraId="3884ACB6" w14:textId="77777777" w:rsidTr="005D463C">
        <w:trPr>
          <w:tblHeader/>
        </w:trPr>
        <w:tc>
          <w:tcPr>
            <w:tcW w:w="3116" w:type="dxa"/>
          </w:tcPr>
          <w:p w14:paraId="09A5CE82" w14:textId="78F47406" w:rsidR="009F0DE7" w:rsidRPr="00566980" w:rsidRDefault="009F0DE7" w:rsidP="00D64993">
            <w:pPr>
              <w:rPr>
                <w:rFonts w:ascii="Times New Roman" w:eastAsia="Times New Roman" w:hAnsi="Times New Roman" w:cs="Times New Roman"/>
                <w:b/>
                <w:bCs/>
                <w:sz w:val="24"/>
                <w:szCs w:val="24"/>
              </w:rPr>
            </w:pPr>
            <w:r w:rsidRPr="009D147E">
              <w:rPr>
                <w:rFonts w:ascii="Times New Roman" w:eastAsia="Times New Roman" w:hAnsi="Times New Roman" w:cs="Times New Roman"/>
                <w:b/>
                <w:bCs/>
                <w:sz w:val="24"/>
                <w:szCs w:val="24"/>
              </w:rPr>
              <w:t>CLIMATE</w:t>
            </w:r>
          </w:p>
        </w:tc>
        <w:tc>
          <w:tcPr>
            <w:tcW w:w="3117" w:type="dxa"/>
          </w:tcPr>
          <w:p w14:paraId="38EFF964" w14:textId="2FD0E4FF" w:rsidR="009F0DE7" w:rsidRPr="00566980" w:rsidRDefault="009F0DE7" w:rsidP="00D64993">
            <w:pPr>
              <w:rPr>
                <w:rFonts w:ascii="Times New Roman" w:eastAsia="Times New Roman" w:hAnsi="Times New Roman" w:cs="Times New Roman"/>
                <w:b/>
                <w:bCs/>
                <w:sz w:val="24"/>
                <w:szCs w:val="24"/>
              </w:rPr>
            </w:pPr>
            <w:r w:rsidRPr="00566980">
              <w:rPr>
                <w:rFonts w:ascii="Times New Roman" w:eastAsia="Times New Roman" w:hAnsi="Times New Roman" w:cs="Times New Roman"/>
                <w:b/>
                <w:bCs/>
                <w:sz w:val="24"/>
                <w:szCs w:val="24"/>
              </w:rPr>
              <w:t>RESOURCES</w:t>
            </w:r>
          </w:p>
        </w:tc>
        <w:tc>
          <w:tcPr>
            <w:tcW w:w="3117" w:type="dxa"/>
          </w:tcPr>
          <w:p w14:paraId="693F3297" w14:textId="44DBD426" w:rsidR="009F0DE7" w:rsidRPr="00566980" w:rsidRDefault="009F0DE7" w:rsidP="00D64993">
            <w:pPr>
              <w:rPr>
                <w:rFonts w:ascii="Times New Roman" w:eastAsia="Times New Roman" w:hAnsi="Times New Roman" w:cs="Times New Roman"/>
                <w:b/>
                <w:bCs/>
                <w:sz w:val="24"/>
                <w:szCs w:val="24"/>
              </w:rPr>
            </w:pPr>
            <w:r w:rsidRPr="00566980">
              <w:rPr>
                <w:rFonts w:ascii="Times New Roman" w:eastAsia="Times New Roman" w:hAnsi="Times New Roman" w:cs="Times New Roman"/>
                <w:b/>
                <w:bCs/>
                <w:sz w:val="24"/>
                <w:szCs w:val="24"/>
              </w:rPr>
              <w:t>BIOME</w:t>
            </w:r>
          </w:p>
        </w:tc>
      </w:tr>
      <w:tr w:rsidR="009F0DE7" w:rsidRPr="009F0DE7" w14:paraId="075C6681" w14:textId="77777777" w:rsidTr="009F0DE7">
        <w:tc>
          <w:tcPr>
            <w:tcW w:w="3116" w:type="dxa"/>
          </w:tcPr>
          <w:p w14:paraId="346BF13E"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arid</w:t>
            </w:r>
          </w:p>
          <w:p w14:paraId="6D00FD7D"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humid subtropical</w:t>
            </w:r>
          </w:p>
          <w:p w14:paraId="3BCD2CAD"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w:t>
            </w:r>
          </w:p>
          <w:p w14:paraId="6183D0D2" w14:textId="089AE25A"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polar</w:t>
            </w:r>
          </w:p>
          <w:p w14:paraId="11EC8BF9"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semiarid</w:t>
            </w:r>
          </w:p>
          <w:p w14:paraId="67F9955D"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subarctic</w:t>
            </w:r>
          </w:p>
          <w:p w14:paraId="54E2A47F" w14:textId="6B6000E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tropical</w:t>
            </w:r>
          </w:p>
        </w:tc>
        <w:tc>
          <w:tcPr>
            <w:tcW w:w="3117" w:type="dxa"/>
          </w:tcPr>
          <w:p w14:paraId="0240407D"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cattle</w:t>
            </w:r>
          </w:p>
          <w:p w14:paraId="3C6C62A8"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copper</w:t>
            </w:r>
          </w:p>
          <w:p w14:paraId="43243E1B"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cotton</w:t>
            </w:r>
          </w:p>
          <w:p w14:paraId="64C965A7"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gold</w:t>
            </w:r>
          </w:p>
          <w:p w14:paraId="4CD57A27"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grapes</w:t>
            </w:r>
          </w:p>
          <w:p w14:paraId="47664C5C"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sheep</w:t>
            </w:r>
          </w:p>
          <w:p w14:paraId="58FA8B1C"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sugar cane</w:t>
            </w:r>
          </w:p>
          <w:p w14:paraId="1F97E986"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wheat</w:t>
            </w:r>
          </w:p>
          <w:p w14:paraId="15CD88EF" w14:textId="2DC9914F"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zinc</w:t>
            </w:r>
          </w:p>
        </w:tc>
        <w:tc>
          <w:tcPr>
            <w:tcW w:w="3117" w:type="dxa"/>
          </w:tcPr>
          <w:p w14:paraId="2ED48403"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desert</w:t>
            </w:r>
          </w:p>
          <w:p w14:paraId="27EB1943"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grasslands</w:t>
            </w:r>
          </w:p>
          <w:p w14:paraId="0382A394"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Mediterranean</w:t>
            </w:r>
          </w:p>
          <w:p w14:paraId="3B4BBBC5"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temperate forest</w:t>
            </w:r>
          </w:p>
          <w:p w14:paraId="0D7B819B" w14:textId="77777777"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tropical forest</w:t>
            </w:r>
          </w:p>
          <w:p w14:paraId="090B08C7" w14:textId="18B34A02" w:rsidR="009F0DE7" w:rsidRPr="009F0DE7" w:rsidRDefault="009F0DE7" w:rsidP="009F0DE7">
            <w:pPr>
              <w:pStyle w:val="ListParagraph"/>
              <w:numPr>
                <w:ilvl w:val="0"/>
                <w:numId w:val="23"/>
              </w:numPr>
              <w:rPr>
                <w:rFonts w:ascii="Times New Roman" w:eastAsia="Times New Roman" w:hAnsi="Times New Roman" w:cs="Times New Roman"/>
                <w:sz w:val="24"/>
                <w:szCs w:val="24"/>
              </w:rPr>
            </w:pPr>
            <w:r w:rsidRPr="009F0DE7">
              <w:rPr>
                <w:rFonts w:ascii="Times New Roman" w:eastAsia="Times New Roman" w:hAnsi="Times New Roman" w:cs="Times New Roman"/>
                <w:sz w:val="24"/>
                <w:szCs w:val="24"/>
              </w:rPr>
              <w:t>tundra</w:t>
            </w:r>
          </w:p>
        </w:tc>
      </w:tr>
    </w:tbl>
    <w:p w14:paraId="17024A8F" w14:textId="77777777" w:rsidR="00175ADF" w:rsidRPr="009F0DE7" w:rsidRDefault="00175ADF" w:rsidP="00D64993">
      <w:pPr>
        <w:spacing w:line="240" w:lineRule="auto"/>
        <w:rPr>
          <w:rFonts w:ascii="Times New Roman" w:eastAsia="Times New Roman" w:hAnsi="Times New Roman" w:cs="Times New Roman"/>
          <w:i/>
          <w:sz w:val="24"/>
          <w:szCs w:val="24"/>
        </w:rPr>
      </w:pPr>
    </w:p>
    <w:p w14:paraId="4DF31362" w14:textId="77777777" w:rsidR="00175ADF" w:rsidRDefault="00175ADF" w:rsidP="00D64993">
      <w:pPr>
        <w:spacing w:line="240" w:lineRule="auto"/>
        <w:rPr>
          <w:rFonts w:ascii="Times New Roman" w:eastAsia="Times New Roman" w:hAnsi="Times New Roman" w:cs="Times New Roman"/>
          <w:b/>
          <w:sz w:val="24"/>
          <w:szCs w:val="24"/>
        </w:rPr>
      </w:pPr>
    </w:p>
    <w:p w14:paraId="01DEE26C" w14:textId="62092639" w:rsidR="003A3C4B" w:rsidRDefault="003A3C4B" w:rsidP="002E4CAF">
      <w:pPr>
        <w:spacing w:line="240" w:lineRule="auto"/>
        <w:jc w:val="center"/>
        <w:rPr>
          <w:rFonts w:ascii="Times New Roman" w:eastAsia="Times New Roman" w:hAnsi="Times New Roman" w:cs="Times New Roman"/>
          <w:b/>
          <w:sz w:val="24"/>
          <w:szCs w:val="24"/>
        </w:rPr>
      </w:pPr>
      <w:r w:rsidRPr="009F0DE7">
        <w:rPr>
          <w:rFonts w:ascii="Times New Roman" w:eastAsia="Times New Roman" w:hAnsi="Times New Roman" w:cs="Times New Roman"/>
          <w:b/>
          <w:caps/>
          <w:sz w:val="28"/>
          <w:szCs w:val="24"/>
        </w:rPr>
        <w:t>Australia, Oceania, and Antarctica</w:t>
      </w:r>
    </w:p>
    <w:p w14:paraId="3436CFB2" w14:textId="77777777" w:rsidR="003A3C4B" w:rsidRDefault="003A3C4B" w:rsidP="00D64993">
      <w:pPr>
        <w:spacing w:line="240" w:lineRule="auto"/>
        <w:rPr>
          <w:rFonts w:ascii="Times New Roman" w:eastAsia="Times New Roman" w:hAnsi="Times New Roman" w:cs="Times New Roman"/>
          <w:b/>
          <w:sz w:val="24"/>
          <w:szCs w:val="24"/>
        </w:rPr>
      </w:pPr>
    </w:p>
    <w:p w14:paraId="6312D12A" w14:textId="608A499C" w:rsidR="00175ADF" w:rsidRPr="003A3C4B" w:rsidRDefault="00D2214C" w:rsidP="00D6499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63EF2FEB" w14:textId="77777777" w:rsidR="00175ADF" w:rsidRDefault="00175ADF" w:rsidP="00D64993">
      <w:pPr>
        <w:spacing w:line="240" w:lineRule="auto"/>
        <w:rPr>
          <w:rFonts w:ascii="Times New Roman" w:eastAsia="Times New Roman" w:hAnsi="Times New Roman" w:cs="Times New Roman"/>
          <w:sz w:val="24"/>
          <w:szCs w:val="24"/>
        </w:rPr>
      </w:pPr>
    </w:p>
    <w:p w14:paraId="6A0E32BE"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7.3.3</w:t>
      </w:r>
      <w:proofErr w:type="gramStart"/>
      <w:r>
        <w:rPr>
          <w:rFonts w:ascii="Times New Roman" w:eastAsia="Times New Roman" w:hAnsi="Times New Roman" w:cs="Times New Roman"/>
          <w:b/>
          <w:sz w:val="24"/>
          <w:szCs w:val="24"/>
        </w:rPr>
        <w:t>.HS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Explain the current human population distributions and patterns of Australia, Oceania, and Antarctica, and use geographic models to compare the conditions driving migration and demographic change.</w:t>
      </w:r>
    </w:p>
    <w:p w14:paraId="3DBDA433" w14:textId="77777777" w:rsidR="00175ADF" w:rsidRDefault="00175ADF" w:rsidP="00D64993">
      <w:pPr>
        <w:spacing w:line="240" w:lineRule="auto"/>
        <w:rPr>
          <w:rFonts w:ascii="Times New Roman" w:eastAsia="Times New Roman" w:hAnsi="Times New Roman" w:cs="Times New Roman"/>
          <w:sz w:val="24"/>
          <w:szCs w:val="24"/>
        </w:rPr>
      </w:pPr>
    </w:p>
    <w:p w14:paraId="2F511810"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human populations within the Australia, Oceania, and Antarctic region, why they are located where they are, and how those patterns change over time through economic, environmental, and politically driven migration.</w:t>
      </w:r>
    </w:p>
    <w:p w14:paraId="5514E7FE" w14:textId="77777777" w:rsidR="00175ADF" w:rsidRDefault="00175ADF" w:rsidP="00D64993">
      <w:pPr>
        <w:spacing w:line="240" w:lineRule="auto"/>
        <w:rPr>
          <w:rFonts w:ascii="Times New Roman" w:eastAsia="Times New Roman" w:hAnsi="Times New Roman" w:cs="Times New Roman"/>
          <w:sz w:val="24"/>
          <w:szCs w:val="24"/>
        </w:rPr>
      </w:pPr>
    </w:p>
    <w:p w14:paraId="1E14CE5F"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1F3DD6D9" w14:textId="1F6C4E2E"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3A3C4B">
        <w:rPr>
          <w:rFonts w:ascii="Times New Roman" w:eastAsia="Times New Roman" w:hAnsi="Times New Roman" w:cs="Times New Roman"/>
          <w:sz w:val="24"/>
          <w:szCs w:val="24"/>
        </w:rPr>
        <w:t>Basic Reasoning</w:t>
      </w:r>
    </w:p>
    <w:p w14:paraId="22680F7C" w14:textId="77777777" w:rsidR="00175ADF" w:rsidRDefault="00175ADF" w:rsidP="00D64993">
      <w:pPr>
        <w:spacing w:line="240" w:lineRule="auto"/>
        <w:ind w:left="720"/>
        <w:rPr>
          <w:rFonts w:ascii="Times New Roman" w:eastAsia="Times New Roman" w:hAnsi="Times New Roman" w:cs="Times New Roman"/>
          <w:sz w:val="24"/>
          <w:szCs w:val="24"/>
        </w:rPr>
      </w:pPr>
    </w:p>
    <w:p w14:paraId="0D26DAEC" w14:textId="19000378"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3A3C4B">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26A93F2A" w14:textId="611C2DD2" w:rsidR="00175ADF"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45E90746" w14:textId="703EA28B" w:rsidR="00175ADF"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p>
    <w:p w14:paraId="17C8DA2E" w14:textId="1596213D" w:rsidR="00175ADF"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0F66D0B5" w14:textId="68F221B2" w:rsidR="00175ADF" w:rsidRDefault="009D147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766179DB" w14:textId="77777777" w:rsidR="00175ADF" w:rsidRDefault="00175ADF" w:rsidP="00D64993">
      <w:pPr>
        <w:spacing w:line="240" w:lineRule="auto"/>
        <w:rPr>
          <w:rFonts w:ascii="Times New Roman" w:eastAsia="Times New Roman" w:hAnsi="Times New Roman" w:cs="Times New Roman"/>
          <w:sz w:val="24"/>
          <w:szCs w:val="24"/>
        </w:rPr>
      </w:pPr>
    </w:p>
    <w:p w14:paraId="148CB90D" w14:textId="77777777" w:rsidR="00175ADF" w:rsidRPr="00384139" w:rsidRDefault="00175ADF" w:rsidP="00D64993">
      <w:pPr>
        <w:spacing w:line="240" w:lineRule="auto"/>
        <w:rPr>
          <w:rFonts w:ascii="Times New Roman" w:eastAsia="Times New Roman" w:hAnsi="Times New Roman" w:cs="Times New Roman"/>
          <w:sz w:val="24"/>
          <w:szCs w:val="24"/>
        </w:rPr>
      </w:pPr>
    </w:p>
    <w:p w14:paraId="75A3F02D" w14:textId="77777777" w:rsidR="00175ADF" w:rsidRPr="00384139" w:rsidRDefault="00D2214C" w:rsidP="00D64993">
      <w:pPr>
        <w:spacing w:after="200" w:line="240" w:lineRule="auto"/>
        <w:rPr>
          <w:rFonts w:ascii="Times New Roman" w:eastAsia="Times New Roman" w:hAnsi="Times New Roman" w:cs="Times New Roman"/>
          <w:b/>
          <w:sz w:val="24"/>
          <w:szCs w:val="24"/>
        </w:rPr>
      </w:pPr>
      <w:r w:rsidRPr="00384139">
        <w:rPr>
          <w:rFonts w:ascii="Times New Roman" w:eastAsia="Times New Roman" w:hAnsi="Times New Roman" w:cs="Times New Roman"/>
          <w:b/>
          <w:sz w:val="24"/>
          <w:szCs w:val="24"/>
        </w:rPr>
        <w:t xml:space="preserve">Possible Content associated with the theme of Human Systems: </w:t>
      </w:r>
    </w:p>
    <w:p w14:paraId="2D41E0FD" w14:textId="77777777" w:rsidR="00175ADF" w:rsidRPr="00384139" w:rsidRDefault="00D2214C" w:rsidP="00D64993">
      <w:pPr>
        <w:spacing w:line="240" w:lineRule="auto"/>
        <w:rPr>
          <w:rFonts w:ascii="Times New Roman" w:eastAsia="Times New Roman" w:hAnsi="Times New Roman" w:cs="Times New Roman"/>
          <w:i/>
          <w:sz w:val="24"/>
          <w:szCs w:val="24"/>
        </w:rPr>
      </w:pPr>
      <w:r w:rsidRPr="00384139">
        <w:rPr>
          <w:rFonts w:ascii="Times New Roman" w:eastAsia="Times New Roman" w:hAnsi="Times New Roman" w:cs="Times New Roman"/>
          <w:i/>
          <w:sz w:val="24"/>
          <w:szCs w:val="24"/>
        </w:rPr>
        <w:t>This is an example of content that can be explored with this theme that speaks to the entirety of Standard 3.</w:t>
      </w:r>
    </w:p>
    <w:p w14:paraId="53612074" w14:textId="77777777" w:rsidR="00175ADF" w:rsidRPr="00384139" w:rsidRDefault="00175ADF" w:rsidP="00D64993">
      <w:pPr>
        <w:spacing w:line="240" w:lineRule="auto"/>
        <w:rPr>
          <w:rFonts w:ascii="Times New Roman" w:eastAsia="Times New Roman" w:hAnsi="Times New Roman" w:cs="Times New Roman"/>
          <w:i/>
          <w:sz w:val="24"/>
          <w:szCs w:val="24"/>
        </w:rPr>
      </w:pPr>
    </w:p>
    <w:p w14:paraId="5026D41D" w14:textId="2FF455BE" w:rsidR="00175ADF" w:rsidRPr="00384139" w:rsidRDefault="00D2214C" w:rsidP="00D64993">
      <w:pPr>
        <w:numPr>
          <w:ilvl w:val="0"/>
          <w:numId w:val="13"/>
        </w:numPr>
        <w:spacing w:line="240" w:lineRule="auto"/>
        <w:rPr>
          <w:rFonts w:ascii="Times New Roman" w:eastAsia="Times New Roman" w:hAnsi="Times New Roman" w:cs="Times New Roman"/>
          <w:sz w:val="24"/>
          <w:szCs w:val="24"/>
        </w:rPr>
      </w:pPr>
      <w:r w:rsidRPr="00384139">
        <w:rPr>
          <w:rFonts w:ascii="Times New Roman" w:eastAsia="Times New Roman" w:hAnsi="Times New Roman" w:cs="Times New Roman"/>
          <w:sz w:val="24"/>
          <w:szCs w:val="24"/>
        </w:rPr>
        <w:t>Explain push and pull factors driving migration from China to Australia (</w:t>
      </w:r>
      <w:r w:rsidR="00566980">
        <w:rPr>
          <w:rFonts w:ascii="Times New Roman" w:eastAsia="Times New Roman" w:hAnsi="Times New Roman" w:cs="Times New Roman"/>
          <w:sz w:val="24"/>
          <w:szCs w:val="24"/>
        </w:rPr>
        <w:t>a</w:t>
      </w:r>
      <w:r w:rsidRPr="00384139">
        <w:rPr>
          <w:rFonts w:ascii="Times New Roman" w:eastAsia="Times New Roman" w:hAnsi="Times New Roman" w:cs="Times New Roman"/>
          <w:sz w:val="24"/>
          <w:szCs w:val="24"/>
        </w:rPr>
        <w:t>s of the 2016 census, Australia is home to approximately 1.2 million people who were themselves born in China</w:t>
      </w:r>
      <w:r w:rsidR="00566980">
        <w:rPr>
          <w:rFonts w:ascii="Times New Roman" w:eastAsia="Times New Roman" w:hAnsi="Times New Roman" w:cs="Times New Roman"/>
          <w:sz w:val="24"/>
          <w:szCs w:val="24"/>
        </w:rPr>
        <w:t xml:space="preserve">, </w:t>
      </w:r>
      <w:r w:rsidRPr="00384139">
        <w:rPr>
          <w:rFonts w:ascii="Times New Roman" w:eastAsia="Times New Roman" w:hAnsi="Times New Roman" w:cs="Times New Roman"/>
          <w:sz w:val="24"/>
          <w:szCs w:val="24"/>
        </w:rPr>
        <w:t xml:space="preserve">or whose parents or grandparents were born there.) </w:t>
      </w:r>
    </w:p>
    <w:p w14:paraId="7CA42B6E" w14:textId="77777777" w:rsidR="00175ADF" w:rsidRDefault="00175ADF" w:rsidP="00D64993">
      <w:pPr>
        <w:spacing w:line="240" w:lineRule="auto"/>
        <w:ind w:left="720"/>
        <w:rPr>
          <w:rFonts w:ascii="Times New Roman" w:eastAsia="Times New Roman" w:hAnsi="Times New Roman" w:cs="Times New Roman"/>
          <w:color w:val="FF0000"/>
          <w:sz w:val="24"/>
          <w:szCs w:val="24"/>
        </w:rPr>
      </w:pPr>
    </w:p>
    <w:p w14:paraId="39676722" w14:textId="78B2B422" w:rsidR="00BE23E4" w:rsidRPr="00CC4C93" w:rsidRDefault="00BE23E4" w:rsidP="00D64993">
      <w:pPr>
        <w:rPr>
          <w:rFonts w:ascii="Times New Roman" w:hAnsi="Times New Roman" w:cs="Times New Roman"/>
          <w:i/>
          <w:sz w:val="24"/>
          <w:szCs w:val="24"/>
        </w:rPr>
      </w:pPr>
      <w:r w:rsidRPr="00CC4C93">
        <w:rPr>
          <w:rFonts w:ascii="Times New Roman" w:hAnsi="Times New Roman" w:cs="Times New Roman"/>
          <w:i/>
          <w:sz w:val="24"/>
          <w:szCs w:val="24"/>
        </w:rPr>
        <w:t xml:space="preserve">Educators have the flexibility and latitude to use the </w:t>
      </w:r>
      <w:r w:rsidR="003A3C4B">
        <w:rPr>
          <w:rFonts w:ascii="Times New Roman" w:hAnsi="Times New Roman" w:cs="Times New Roman"/>
          <w:i/>
          <w:sz w:val="24"/>
          <w:szCs w:val="24"/>
        </w:rPr>
        <w:t>content list from 7.1.3.HS</w:t>
      </w:r>
      <w:r w:rsidRPr="00CC4C93">
        <w:rPr>
          <w:rFonts w:ascii="Times New Roman" w:hAnsi="Times New Roman" w:cs="Times New Roman"/>
          <w:i/>
          <w:sz w:val="24"/>
          <w:szCs w:val="24"/>
        </w:rPr>
        <w:t xml:space="preserve"> and/or additional related content that provides students with opportunities to employ the target skills and theme.</w:t>
      </w:r>
    </w:p>
    <w:p w14:paraId="5D917856" w14:textId="77777777" w:rsidR="00175ADF" w:rsidRDefault="00175ADF" w:rsidP="00D64993">
      <w:pPr>
        <w:spacing w:line="240" w:lineRule="auto"/>
        <w:rPr>
          <w:rFonts w:ascii="Times New Roman" w:eastAsia="Times New Roman" w:hAnsi="Times New Roman" w:cs="Times New Roman"/>
          <w:b/>
          <w:sz w:val="24"/>
          <w:szCs w:val="24"/>
        </w:rPr>
      </w:pPr>
    </w:p>
    <w:p w14:paraId="30C27441" w14:textId="77777777" w:rsidR="00175ADF" w:rsidRDefault="00175ADF" w:rsidP="00D64993">
      <w:pPr>
        <w:spacing w:line="240" w:lineRule="auto"/>
        <w:rPr>
          <w:rFonts w:ascii="Times New Roman" w:eastAsia="Times New Roman" w:hAnsi="Times New Roman" w:cs="Times New Roman"/>
          <w:b/>
          <w:sz w:val="24"/>
          <w:szCs w:val="24"/>
        </w:rPr>
      </w:pPr>
    </w:p>
    <w:p w14:paraId="2EF2A281" w14:textId="77777777" w:rsidR="00175ADF" w:rsidRDefault="00D2214C" w:rsidP="00D64993">
      <w:pPr>
        <w:spacing w:line="240" w:lineRule="auto"/>
        <w:rPr>
          <w:rFonts w:ascii="Times New Roman" w:eastAsia="Times New Roman" w:hAnsi="Times New Roman" w:cs="Times New Roman"/>
          <w:b/>
          <w:sz w:val="24"/>
          <w:szCs w:val="24"/>
        </w:rPr>
      </w:pPr>
      <w:r>
        <w:br w:type="page"/>
      </w:r>
    </w:p>
    <w:p w14:paraId="6605F865" w14:textId="0E172638" w:rsidR="00FD13BA" w:rsidRDefault="00FD13BA" w:rsidP="00FD13BA">
      <w:pPr>
        <w:spacing w:line="240" w:lineRule="auto"/>
        <w:jc w:val="center"/>
        <w:rPr>
          <w:rFonts w:ascii="Times New Roman" w:eastAsia="Times New Roman" w:hAnsi="Times New Roman" w:cs="Times New Roman"/>
          <w:b/>
          <w:sz w:val="24"/>
          <w:szCs w:val="24"/>
        </w:rPr>
      </w:pPr>
      <w:r w:rsidRPr="009F0DE7">
        <w:rPr>
          <w:rFonts w:ascii="Times New Roman" w:eastAsia="Times New Roman" w:hAnsi="Times New Roman" w:cs="Times New Roman"/>
          <w:b/>
          <w:caps/>
          <w:sz w:val="28"/>
          <w:szCs w:val="24"/>
        </w:rPr>
        <w:lastRenderedPageBreak/>
        <w:t>Australia, Oceania, and Antarctica</w:t>
      </w:r>
    </w:p>
    <w:p w14:paraId="127DB1DB" w14:textId="77777777" w:rsidR="00FD13BA" w:rsidRDefault="00FD13BA" w:rsidP="00D64993">
      <w:pPr>
        <w:spacing w:line="240" w:lineRule="auto"/>
        <w:rPr>
          <w:rFonts w:ascii="Times New Roman" w:eastAsia="Times New Roman" w:hAnsi="Times New Roman" w:cs="Times New Roman"/>
          <w:b/>
          <w:sz w:val="24"/>
          <w:szCs w:val="24"/>
        </w:rPr>
      </w:pPr>
    </w:p>
    <w:p w14:paraId="2D50EDE1" w14:textId="2921D88F"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14C2A15D" w14:textId="77777777" w:rsidR="00175ADF" w:rsidRDefault="00175ADF" w:rsidP="00D64993">
      <w:pPr>
        <w:spacing w:line="240" w:lineRule="auto"/>
        <w:rPr>
          <w:rFonts w:ascii="Times New Roman" w:eastAsia="Times New Roman" w:hAnsi="Times New Roman" w:cs="Times New Roman"/>
          <w:sz w:val="24"/>
          <w:szCs w:val="24"/>
        </w:rPr>
      </w:pPr>
    </w:p>
    <w:p w14:paraId="09B53159" w14:textId="12577369"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7.3.4.HS </w:t>
      </w:r>
      <w:r>
        <w:rPr>
          <w:rFonts w:ascii="Times New Roman" w:eastAsia="Times New Roman" w:hAnsi="Times New Roman" w:cs="Times New Roman"/>
          <w:sz w:val="24"/>
          <w:szCs w:val="24"/>
        </w:rPr>
        <w:t>Compare and contrast the dynamic physical and human conditions that le</w:t>
      </w:r>
      <w:r w:rsidR="00566980">
        <w:rPr>
          <w:rFonts w:ascii="Times New Roman" w:eastAsia="Times New Roman" w:hAnsi="Times New Roman" w:cs="Times New Roman"/>
          <w:sz w:val="24"/>
          <w:szCs w:val="24"/>
        </w:rPr>
        <w:t>a</w:t>
      </w:r>
      <w:r>
        <w:rPr>
          <w:rFonts w:ascii="Times New Roman" w:eastAsia="Times New Roman" w:hAnsi="Times New Roman" w:cs="Times New Roman"/>
          <w:sz w:val="24"/>
          <w:szCs w:val="24"/>
        </w:rPr>
        <w:t>d to the creation of ethnic, gender, language, and religious landscapes of Australia, Oceania, and Antarctica.</w:t>
      </w:r>
    </w:p>
    <w:p w14:paraId="0732DE87" w14:textId="77777777" w:rsidR="00175ADF" w:rsidRDefault="00175ADF" w:rsidP="00D64993">
      <w:pPr>
        <w:spacing w:line="240" w:lineRule="auto"/>
        <w:rPr>
          <w:rFonts w:ascii="Times New Roman" w:eastAsia="Times New Roman" w:hAnsi="Times New Roman" w:cs="Times New Roman"/>
          <w:sz w:val="24"/>
          <w:szCs w:val="24"/>
        </w:rPr>
      </w:pPr>
    </w:p>
    <w:p w14:paraId="458FA78D"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culture traits within the Australia, Oceania, and Antarctic region, how they emerge, and how those patterns can change over time as they diffuse to other locations or contract and even disappear when confronted by other culture traits.</w:t>
      </w:r>
    </w:p>
    <w:p w14:paraId="331BA324" w14:textId="77777777" w:rsidR="00175ADF" w:rsidRDefault="00175ADF" w:rsidP="00D64993">
      <w:pPr>
        <w:spacing w:line="240" w:lineRule="auto"/>
        <w:rPr>
          <w:rFonts w:ascii="Times New Roman" w:eastAsia="Times New Roman" w:hAnsi="Times New Roman" w:cs="Times New Roman"/>
          <w:sz w:val="24"/>
          <w:szCs w:val="24"/>
        </w:rPr>
      </w:pPr>
    </w:p>
    <w:p w14:paraId="464E6A87"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49599DB3" w14:textId="7507C7A4"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FD13BA">
        <w:rPr>
          <w:rFonts w:ascii="Times New Roman" w:eastAsia="Times New Roman" w:hAnsi="Times New Roman" w:cs="Times New Roman"/>
          <w:sz w:val="24"/>
          <w:szCs w:val="24"/>
        </w:rPr>
        <w:t>Basic Reasoning</w:t>
      </w:r>
    </w:p>
    <w:p w14:paraId="0E03C202" w14:textId="660F87B0"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w:t>
      </w:r>
      <w:r w:rsidR="00FD13BA">
        <w:rPr>
          <w:rFonts w:ascii="Times New Roman" w:eastAsia="Times New Roman" w:hAnsi="Times New Roman" w:cs="Times New Roman"/>
          <w:sz w:val="24"/>
          <w:szCs w:val="24"/>
        </w:rPr>
        <w:t>Complex Reasoning</w:t>
      </w:r>
    </w:p>
    <w:p w14:paraId="4136825F" w14:textId="77777777" w:rsidR="00175ADF" w:rsidRDefault="00175ADF" w:rsidP="00D64993">
      <w:pPr>
        <w:spacing w:line="240" w:lineRule="auto"/>
        <w:ind w:left="720"/>
        <w:rPr>
          <w:rFonts w:ascii="Times New Roman" w:eastAsia="Times New Roman" w:hAnsi="Times New Roman" w:cs="Times New Roman"/>
          <w:sz w:val="24"/>
          <w:szCs w:val="24"/>
        </w:rPr>
      </w:pPr>
    </w:p>
    <w:p w14:paraId="63344077" w14:textId="7CD54D3D"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FD13BA">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6699F9C8" w14:textId="0EEF9463" w:rsidR="00175ADF" w:rsidRDefault="005977E8"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3C1064B8" w14:textId="0F4A8EEC" w:rsidR="00175ADF" w:rsidRDefault="005977E8"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5BF4B25F" w14:textId="31AB0C73" w:rsidR="00175ADF" w:rsidRDefault="005977E8"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556BC3F2" w14:textId="77777777" w:rsidR="00175ADF" w:rsidRDefault="00175ADF" w:rsidP="00D64993">
      <w:pPr>
        <w:spacing w:line="240" w:lineRule="auto"/>
        <w:rPr>
          <w:rFonts w:ascii="Times New Roman" w:eastAsia="Times New Roman" w:hAnsi="Times New Roman" w:cs="Times New Roman"/>
          <w:sz w:val="24"/>
          <w:szCs w:val="24"/>
        </w:rPr>
      </w:pPr>
    </w:p>
    <w:p w14:paraId="22490829" w14:textId="77777777" w:rsidR="00175ADF" w:rsidRDefault="00175ADF" w:rsidP="00D64993">
      <w:pPr>
        <w:spacing w:line="240" w:lineRule="auto"/>
        <w:rPr>
          <w:rFonts w:ascii="Times New Roman" w:eastAsia="Times New Roman" w:hAnsi="Times New Roman" w:cs="Times New Roman"/>
          <w:sz w:val="24"/>
          <w:szCs w:val="24"/>
        </w:rPr>
      </w:pPr>
    </w:p>
    <w:p w14:paraId="66CAE04A" w14:textId="77777777" w:rsidR="00175ADF" w:rsidRPr="00384139"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w:t>
      </w:r>
      <w:r w:rsidRPr="00384139">
        <w:rPr>
          <w:rFonts w:ascii="Times New Roman" w:eastAsia="Times New Roman" w:hAnsi="Times New Roman" w:cs="Times New Roman"/>
          <w:b/>
          <w:sz w:val="24"/>
          <w:szCs w:val="24"/>
        </w:rPr>
        <w:t xml:space="preserve">theme of Human Systems: </w:t>
      </w:r>
    </w:p>
    <w:p w14:paraId="100B5718" w14:textId="77777777" w:rsidR="00175ADF" w:rsidRPr="00384139" w:rsidRDefault="00D2214C" w:rsidP="00D64993">
      <w:pPr>
        <w:spacing w:line="240" w:lineRule="auto"/>
        <w:rPr>
          <w:rFonts w:ascii="Times New Roman" w:eastAsia="Times New Roman" w:hAnsi="Times New Roman" w:cs="Times New Roman"/>
          <w:i/>
          <w:sz w:val="24"/>
          <w:szCs w:val="24"/>
        </w:rPr>
      </w:pPr>
      <w:r w:rsidRPr="00384139">
        <w:rPr>
          <w:rFonts w:ascii="Times New Roman" w:eastAsia="Times New Roman" w:hAnsi="Times New Roman" w:cs="Times New Roman"/>
          <w:i/>
          <w:sz w:val="24"/>
          <w:szCs w:val="24"/>
        </w:rPr>
        <w:t>This is an example of content that can be explored with this theme that speaks to the entirety of Standard 3.</w:t>
      </w:r>
    </w:p>
    <w:p w14:paraId="1E18EFE3" w14:textId="77777777" w:rsidR="00175ADF" w:rsidRPr="00384139" w:rsidRDefault="00175ADF" w:rsidP="00D64993">
      <w:pPr>
        <w:spacing w:line="240" w:lineRule="auto"/>
        <w:rPr>
          <w:rFonts w:ascii="Times New Roman" w:eastAsia="Times New Roman" w:hAnsi="Times New Roman" w:cs="Times New Roman"/>
          <w:i/>
          <w:sz w:val="24"/>
          <w:szCs w:val="24"/>
        </w:rPr>
      </w:pPr>
    </w:p>
    <w:p w14:paraId="3DB7ABD6" w14:textId="5FD1A0E2" w:rsidR="00175ADF" w:rsidRPr="00384139" w:rsidRDefault="00D2214C" w:rsidP="00D64993">
      <w:pPr>
        <w:numPr>
          <w:ilvl w:val="0"/>
          <w:numId w:val="13"/>
        </w:numPr>
        <w:spacing w:line="240" w:lineRule="auto"/>
        <w:rPr>
          <w:rFonts w:ascii="Times New Roman" w:eastAsia="Times New Roman" w:hAnsi="Times New Roman" w:cs="Times New Roman"/>
          <w:sz w:val="24"/>
          <w:szCs w:val="24"/>
        </w:rPr>
      </w:pPr>
      <w:r w:rsidRPr="00384139">
        <w:rPr>
          <w:rFonts w:ascii="Times New Roman" w:eastAsia="Times New Roman" w:hAnsi="Times New Roman" w:cs="Times New Roman"/>
          <w:sz w:val="24"/>
          <w:szCs w:val="24"/>
        </w:rPr>
        <w:t>How have palm oil plantations in Oceania</w:t>
      </w:r>
      <w:r w:rsidR="003B63CE">
        <w:rPr>
          <w:rFonts w:ascii="Times New Roman" w:eastAsia="Times New Roman" w:hAnsi="Times New Roman" w:cs="Times New Roman"/>
          <w:sz w:val="24"/>
          <w:szCs w:val="24"/>
        </w:rPr>
        <w:t xml:space="preserve">, </w:t>
      </w:r>
      <w:r w:rsidRPr="00384139">
        <w:rPr>
          <w:rFonts w:ascii="Times New Roman" w:eastAsia="Times New Roman" w:hAnsi="Times New Roman" w:cs="Times New Roman"/>
          <w:sz w:val="24"/>
          <w:szCs w:val="24"/>
        </w:rPr>
        <w:t>(driven by potato chip</w:t>
      </w:r>
      <w:r w:rsidR="00DA29AD">
        <w:rPr>
          <w:rFonts w:ascii="Times New Roman" w:eastAsia="Times New Roman" w:hAnsi="Times New Roman" w:cs="Times New Roman"/>
          <w:sz w:val="24"/>
          <w:szCs w:val="24"/>
        </w:rPr>
        <w:t xml:space="preserve"> production</w:t>
      </w:r>
      <w:r w:rsidRPr="00384139">
        <w:rPr>
          <w:rFonts w:ascii="Times New Roman" w:eastAsia="Times New Roman" w:hAnsi="Times New Roman" w:cs="Times New Roman"/>
          <w:sz w:val="24"/>
          <w:szCs w:val="24"/>
        </w:rPr>
        <w:t xml:space="preserve">) changed settlement patterns and </w:t>
      </w:r>
      <w:r w:rsidR="00DA29AD">
        <w:rPr>
          <w:rFonts w:ascii="Times New Roman" w:eastAsia="Times New Roman" w:hAnsi="Times New Roman" w:cs="Times New Roman"/>
          <w:sz w:val="24"/>
          <w:szCs w:val="24"/>
        </w:rPr>
        <w:t xml:space="preserve">the </w:t>
      </w:r>
      <w:r w:rsidRPr="00384139">
        <w:rPr>
          <w:rFonts w:ascii="Times New Roman" w:eastAsia="Times New Roman" w:hAnsi="Times New Roman" w:cs="Times New Roman"/>
          <w:sz w:val="24"/>
          <w:szCs w:val="24"/>
        </w:rPr>
        <w:t>cultural characteristics of people in the areas where the plantations are located?</w:t>
      </w:r>
    </w:p>
    <w:p w14:paraId="4A47F873" w14:textId="77777777" w:rsidR="00175ADF" w:rsidRDefault="00175ADF" w:rsidP="00D64993">
      <w:pPr>
        <w:spacing w:line="240" w:lineRule="auto"/>
        <w:ind w:left="720"/>
        <w:rPr>
          <w:rFonts w:ascii="Times New Roman" w:eastAsia="Times New Roman" w:hAnsi="Times New Roman" w:cs="Times New Roman"/>
          <w:color w:val="FF0000"/>
          <w:sz w:val="24"/>
          <w:szCs w:val="24"/>
        </w:rPr>
      </w:pPr>
    </w:p>
    <w:p w14:paraId="4EEC571F" w14:textId="29A609DE" w:rsidR="00BE23E4" w:rsidRPr="00CC4C93" w:rsidRDefault="00BE23E4" w:rsidP="00D64993">
      <w:pPr>
        <w:rPr>
          <w:rFonts w:ascii="Times New Roman" w:hAnsi="Times New Roman" w:cs="Times New Roman"/>
          <w:i/>
          <w:sz w:val="24"/>
          <w:szCs w:val="24"/>
        </w:rPr>
      </w:pPr>
      <w:r w:rsidRPr="00CC4C93">
        <w:rPr>
          <w:rFonts w:ascii="Times New Roman" w:hAnsi="Times New Roman" w:cs="Times New Roman"/>
          <w:i/>
          <w:sz w:val="24"/>
          <w:szCs w:val="24"/>
        </w:rPr>
        <w:t>Educators have the flexibility and latitude to use the</w:t>
      </w:r>
      <w:r w:rsidR="00FD13BA">
        <w:rPr>
          <w:rFonts w:ascii="Times New Roman" w:hAnsi="Times New Roman" w:cs="Times New Roman"/>
          <w:i/>
          <w:sz w:val="24"/>
          <w:szCs w:val="24"/>
        </w:rPr>
        <w:t xml:space="preserve"> content list from 7.1.4.HS</w:t>
      </w:r>
      <w:r w:rsidRPr="00CC4C93">
        <w:rPr>
          <w:rFonts w:ascii="Times New Roman" w:hAnsi="Times New Roman" w:cs="Times New Roman"/>
          <w:i/>
          <w:sz w:val="24"/>
          <w:szCs w:val="24"/>
        </w:rPr>
        <w:t xml:space="preserve"> and/or additional related content that provides students with opportunities to employ the target skills and theme.</w:t>
      </w:r>
    </w:p>
    <w:p w14:paraId="12285C62" w14:textId="77777777" w:rsidR="00175ADF" w:rsidRDefault="00175ADF" w:rsidP="00D64993">
      <w:pPr>
        <w:spacing w:line="240" w:lineRule="auto"/>
        <w:rPr>
          <w:rFonts w:ascii="Times New Roman" w:eastAsia="Times New Roman" w:hAnsi="Times New Roman" w:cs="Times New Roman"/>
          <w:b/>
          <w:sz w:val="24"/>
          <w:szCs w:val="24"/>
        </w:rPr>
      </w:pPr>
    </w:p>
    <w:p w14:paraId="316CD320" w14:textId="77777777" w:rsidR="00175ADF" w:rsidRDefault="00D2214C" w:rsidP="00D64993">
      <w:pPr>
        <w:spacing w:line="240" w:lineRule="auto"/>
        <w:rPr>
          <w:rFonts w:ascii="Times New Roman" w:eastAsia="Times New Roman" w:hAnsi="Times New Roman" w:cs="Times New Roman"/>
          <w:b/>
          <w:sz w:val="24"/>
          <w:szCs w:val="24"/>
        </w:rPr>
      </w:pPr>
      <w:r>
        <w:br w:type="page"/>
      </w:r>
    </w:p>
    <w:p w14:paraId="2BAFE1AD" w14:textId="77777777" w:rsidR="00FD13BA" w:rsidRDefault="00FD13BA" w:rsidP="00FD13BA">
      <w:pPr>
        <w:spacing w:line="240" w:lineRule="auto"/>
        <w:jc w:val="center"/>
        <w:rPr>
          <w:rFonts w:ascii="Times New Roman" w:eastAsia="Times New Roman" w:hAnsi="Times New Roman" w:cs="Times New Roman"/>
          <w:b/>
          <w:sz w:val="24"/>
          <w:szCs w:val="24"/>
        </w:rPr>
      </w:pPr>
      <w:r w:rsidRPr="009F0DE7">
        <w:rPr>
          <w:rFonts w:ascii="Times New Roman" w:eastAsia="Times New Roman" w:hAnsi="Times New Roman" w:cs="Times New Roman"/>
          <w:b/>
          <w:caps/>
          <w:sz w:val="28"/>
          <w:szCs w:val="24"/>
        </w:rPr>
        <w:lastRenderedPageBreak/>
        <w:t>Australia, Oceania, and Antarctica</w:t>
      </w:r>
    </w:p>
    <w:p w14:paraId="3B1B738C" w14:textId="77777777" w:rsidR="00FD13BA" w:rsidRDefault="00FD13BA" w:rsidP="00D64993">
      <w:pPr>
        <w:spacing w:line="240" w:lineRule="auto"/>
        <w:rPr>
          <w:rFonts w:ascii="Times New Roman" w:eastAsia="Times New Roman" w:hAnsi="Times New Roman" w:cs="Times New Roman"/>
          <w:b/>
          <w:sz w:val="24"/>
          <w:szCs w:val="24"/>
        </w:rPr>
      </w:pPr>
    </w:p>
    <w:p w14:paraId="36EC3CF4" w14:textId="15716AD0"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1FEB3DAD" w14:textId="77777777" w:rsidR="00175ADF" w:rsidRDefault="00175ADF" w:rsidP="00D64993">
      <w:pPr>
        <w:spacing w:line="240" w:lineRule="auto"/>
        <w:rPr>
          <w:rFonts w:ascii="Times New Roman" w:eastAsia="Times New Roman" w:hAnsi="Times New Roman" w:cs="Times New Roman"/>
          <w:sz w:val="24"/>
          <w:szCs w:val="24"/>
        </w:rPr>
      </w:pPr>
    </w:p>
    <w:p w14:paraId="1EA9D1F1"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7.3.5</w:t>
      </w:r>
      <w:proofErr w:type="gramStart"/>
      <w:r>
        <w:rPr>
          <w:rFonts w:ascii="Times New Roman" w:eastAsia="Times New Roman" w:hAnsi="Times New Roman" w:cs="Times New Roman"/>
          <w:b/>
          <w:sz w:val="24"/>
          <w:szCs w:val="24"/>
        </w:rPr>
        <w:t>.HS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Identify and analyze the current political borders using maps, and explain resource relationships between Australia, Oceania, and Antarctica and other continents.</w:t>
      </w:r>
    </w:p>
    <w:p w14:paraId="73E7D7F3" w14:textId="77777777" w:rsidR="00175ADF" w:rsidRDefault="00175ADF" w:rsidP="00D64993">
      <w:pPr>
        <w:spacing w:line="240" w:lineRule="auto"/>
        <w:rPr>
          <w:rFonts w:ascii="Times New Roman" w:eastAsia="Times New Roman" w:hAnsi="Times New Roman" w:cs="Times New Roman"/>
          <w:sz w:val="24"/>
          <w:szCs w:val="24"/>
        </w:rPr>
      </w:pPr>
    </w:p>
    <w:p w14:paraId="2716A294" w14:textId="77777777" w:rsidR="005D463C" w:rsidRDefault="00D2214C" w:rsidP="005D463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various ways that spaces have been divided and controlled within the Australia, Oceania, and Antarctic region by different culture groups throughout history.</w:t>
      </w:r>
    </w:p>
    <w:p w14:paraId="6378098A" w14:textId="09E1661A" w:rsidR="00175ADF" w:rsidRDefault="00D2214C" w:rsidP="005D463C">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color w:val="8064A2"/>
          <w:sz w:val="24"/>
          <w:szCs w:val="24"/>
        </w:rPr>
        <w:t xml:space="preserve"> </w:t>
      </w:r>
    </w:p>
    <w:p w14:paraId="0F12CFE6"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5FBE5915" w14:textId="218AF730"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w:t>
      </w:r>
      <w:r w:rsidR="00FD13BA">
        <w:rPr>
          <w:rFonts w:ascii="Times New Roman" w:eastAsia="Times New Roman" w:hAnsi="Times New Roman" w:cs="Times New Roman"/>
          <w:sz w:val="24"/>
          <w:szCs w:val="24"/>
        </w:rPr>
        <w:t>Complex Reasoning</w:t>
      </w:r>
    </w:p>
    <w:p w14:paraId="246C731E" w14:textId="77777777" w:rsidR="00175ADF" w:rsidRDefault="00175ADF" w:rsidP="00D64993">
      <w:pPr>
        <w:spacing w:line="240" w:lineRule="auto"/>
        <w:ind w:left="720"/>
        <w:rPr>
          <w:rFonts w:ascii="Times New Roman" w:eastAsia="Times New Roman" w:hAnsi="Times New Roman" w:cs="Times New Roman"/>
          <w:sz w:val="24"/>
          <w:szCs w:val="24"/>
        </w:rPr>
      </w:pPr>
    </w:p>
    <w:p w14:paraId="6F88FC5E" w14:textId="6B39A9E0"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FD13BA">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7546A45F" w14:textId="132C1B03" w:rsidR="00175ADF" w:rsidRDefault="003B63CE"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r w:rsidR="00D2214C">
        <w:rPr>
          <w:rFonts w:ascii="Times New Roman" w:eastAsia="Times New Roman" w:hAnsi="Times New Roman" w:cs="Times New Roman"/>
          <w:b/>
          <w:sz w:val="24"/>
          <w:szCs w:val="24"/>
        </w:rPr>
        <w:t xml:space="preserve"> </w:t>
      </w:r>
    </w:p>
    <w:p w14:paraId="321CC507" w14:textId="4ACD8418" w:rsidR="00175ADF" w:rsidRDefault="003B63CE"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14BF6268" w14:textId="09589A89" w:rsidR="00175ADF" w:rsidRDefault="003B63CE"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0D2EE07D" w14:textId="77777777" w:rsidR="00175ADF" w:rsidRDefault="00175ADF" w:rsidP="00D64993">
      <w:pPr>
        <w:spacing w:line="240" w:lineRule="auto"/>
        <w:rPr>
          <w:rFonts w:ascii="Times New Roman" w:eastAsia="Times New Roman" w:hAnsi="Times New Roman" w:cs="Times New Roman"/>
          <w:sz w:val="24"/>
          <w:szCs w:val="24"/>
        </w:rPr>
      </w:pPr>
    </w:p>
    <w:p w14:paraId="5A66D16F" w14:textId="77777777" w:rsidR="00175ADF" w:rsidRDefault="00175ADF" w:rsidP="00D64993">
      <w:pPr>
        <w:spacing w:line="240" w:lineRule="auto"/>
        <w:rPr>
          <w:rFonts w:ascii="Times New Roman" w:eastAsia="Times New Roman" w:hAnsi="Times New Roman" w:cs="Times New Roman"/>
          <w:sz w:val="24"/>
          <w:szCs w:val="24"/>
        </w:rPr>
      </w:pPr>
    </w:p>
    <w:p w14:paraId="357D67BE" w14:textId="77777777" w:rsidR="00175ADF" w:rsidRPr="00384139"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w:t>
      </w:r>
      <w:r w:rsidRPr="00384139">
        <w:rPr>
          <w:rFonts w:ascii="Times New Roman" w:eastAsia="Times New Roman" w:hAnsi="Times New Roman" w:cs="Times New Roman"/>
          <w:b/>
          <w:sz w:val="24"/>
          <w:szCs w:val="24"/>
        </w:rPr>
        <w:t xml:space="preserve">the theme of Human Systems: </w:t>
      </w:r>
    </w:p>
    <w:p w14:paraId="2701A464" w14:textId="77777777" w:rsidR="00175ADF" w:rsidRPr="00384139" w:rsidRDefault="00D2214C" w:rsidP="00D64993">
      <w:pPr>
        <w:spacing w:line="240" w:lineRule="auto"/>
        <w:rPr>
          <w:rFonts w:ascii="Times New Roman" w:eastAsia="Times New Roman" w:hAnsi="Times New Roman" w:cs="Times New Roman"/>
          <w:i/>
          <w:sz w:val="24"/>
          <w:szCs w:val="24"/>
        </w:rPr>
      </w:pPr>
      <w:r w:rsidRPr="00384139">
        <w:rPr>
          <w:rFonts w:ascii="Times New Roman" w:eastAsia="Times New Roman" w:hAnsi="Times New Roman" w:cs="Times New Roman"/>
          <w:i/>
          <w:sz w:val="24"/>
          <w:szCs w:val="24"/>
        </w:rPr>
        <w:t>This is an example of content that can be explored with this theme that speaks to the entirety of Standard 3.</w:t>
      </w:r>
    </w:p>
    <w:p w14:paraId="050C44EF" w14:textId="77777777" w:rsidR="00175ADF" w:rsidRPr="00384139" w:rsidRDefault="00175ADF" w:rsidP="00D64993">
      <w:pPr>
        <w:spacing w:line="240" w:lineRule="auto"/>
        <w:rPr>
          <w:rFonts w:ascii="Times New Roman" w:eastAsia="Times New Roman" w:hAnsi="Times New Roman" w:cs="Times New Roman"/>
          <w:i/>
          <w:sz w:val="24"/>
          <w:szCs w:val="24"/>
        </w:rPr>
      </w:pPr>
    </w:p>
    <w:p w14:paraId="42BD2591" w14:textId="693188C8" w:rsidR="00175ADF" w:rsidRPr="00384139" w:rsidRDefault="00D2214C" w:rsidP="00D64993">
      <w:pPr>
        <w:numPr>
          <w:ilvl w:val="0"/>
          <w:numId w:val="13"/>
        </w:numPr>
        <w:spacing w:line="240" w:lineRule="auto"/>
        <w:rPr>
          <w:rFonts w:ascii="Times New Roman" w:eastAsia="Times New Roman" w:hAnsi="Times New Roman" w:cs="Times New Roman"/>
          <w:sz w:val="24"/>
          <w:szCs w:val="24"/>
        </w:rPr>
      </w:pPr>
      <w:r w:rsidRPr="00384139">
        <w:rPr>
          <w:rFonts w:ascii="Times New Roman" w:eastAsia="Times New Roman" w:hAnsi="Times New Roman" w:cs="Times New Roman"/>
          <w:sz w:val="24"/>
          <w:szCs w:val="24"/>
        </w:rPr>
        <w:t>Explain the current treaty that governs control and exploration of Antarctica and the debates around treaty violations. How might this treaty change if ice melts</w:t>
      </w:r>
      <w:r w:rsidR="00FD13BA" w:rsidRPr="00384139">
        <w:rPr>
          <w:rFonts w:ascii="Times New Roman" w:eastAsia="Times New Roman" w:hAnsi="Times New Roman" w:cs="Times New Roman"/>
          <w:sz w:val="24"/>
          <w:szCs w:val="24"/>
        </w:rPr>
        <w:t>,</w:t>
      </w:r>
      <w:r w:rsidRPr="00384139">
        <w:rPr>
          <w:rFonts w:ascii="Times New Roman" w:eastAsia="Times New Roman" w:hAnsi="Times New Roman" w:cs="Times New Roman"/>
          <w:sz w:val="24"/>
          <w:szCs w:val="24"/>
        </w:rPr>
        <w:t xml:space="preserve"> or technology improves, and the natural resource reserves there are more accessible to humans?</w:t>
      </w:r>
    </w:p>
    <w:p w14:paraId="6D5713F9" w14:textId="77777777" w:rsidR="00175ADF" w:rsidRDefault="00175ADF" w:rsidP="00D64993">
      <w:pPr>
        <w:spacing w:line="240" w:lineRule="auto"/>
        <w:rPr>
          <w:rFonts w:ascii="Times New Roman" w:eastAsia="Times New Roman" w:hAnsi="Times New Roman" w:cs="Times New Roman"/>
          <w:sz w:val="24"/>
          <w:szCs w:val="24"/>
        </w:rPr>
      </w:pPr>
    </w:p>
    <w:p w14:paraId="21D7EA15" w14:textId="69F9DA83" w:rsidR="00175ADF" w:rsidRDefault="00BE23E4" w:rsidP="005D463C">
      <w:pPr>
        <w:rPr>
          <w:rFonts w:ascii="Times New Roman" w:eastAsia="Times New Roman" w:hAnsi="Times New Roman" w:cs="Times New Roman"/>
          <w:b/>
          <w:sz w:val="24"/>
          <w:szCs w:val="24"/>
        </w:rPr>
      </w:pPr>
      <w:r w:rsidRPr="00CC4C93">
        <w:rPr>
          <w:rFonts w:ascii="Times New Roman" w:hAnsi="Times New Roman" w:cs="Times New Roman"/>
          <w:i/>
          <w:sz w:val="24"/>
          <w:szCs w:val="24"/>
        </w:rPr>
        <w:t>Educators have the flexibility and latitude to use the</w:t>
      </w:r>
      <w:r w:rsidR="00FD13BA">
        <w:rPr>
          <w:rFonts w:ascii="Times New Roman" w:hAnsi="Times New Roman" w:cs="Times New Roman"/>
          <w:i/>
          <w:sz w:val="24"/>
          <w:szCs w:val="24"/>
        </w:rPr>
        <w:t xml:space="preserve"> content list from 7.1.5.HS</w:t>
      </w:r>
      <w:r w:rsidRPr="00CC4C93">
        <w:rPr>
          <w:rFonts w:ascii="Times New Roman" w:hAnsi="Times New Roman" w:cs="Times New Roman"/>
          <w:i/>
          <w:sz w:val="24"/>
          <w:szCs w:val="24"/>
        </w:rPr>
        <w:t xml:space="preserve"> and/or additional related content that provides students with opportunities to employ the target skills and theme.</w:t>
      </w:r>
      <w:r w:rsidR="005D463C">
        <w:rPr>
          <w:rFonts w:ascii="Times New Roman" w:eastAsia="Times New Roman" w:hAnsi="Times New Roman" w:cs="Times New Roman"/>
          <w:b/>
          <w:sz w:val="24"/>
          <w:szCs w:val="24"/>
        </w:rPr>
        <w:t xml:space="preserve"> </w:t>
      </w:r>
    </w:p>
    <w:p w14:paraId="733BF002" w14:textId="77777777" w:rsidR="00175ADF" w:rsidRDefault="00D2214C" w:rsidP="00D64993">
      <w:pPr>
        <w:spacing w:line="240" w:lineRule="auto"/>
        <w:rPr>
          <w:rFonts w:ascii="Times New Roman" w:eastAsia="Times New Roman" w:hAnsi="Times New Roman" w:cs="Times New Roman"/>
          <w:b/>
          <w:sz w:val="24"/>
          <w:szCs w:val="24"/>
        </w:rPr>
      </w:pPr>
      <w:r>
        <w:br w:type="page"/>
      </w:r>
    </w:p>
    <w:p w14:paraId="120BDB4D" w14:textId="77777777" w:rsidR="00FD13BA" w:rsidRDefault="00FD13BA" w:rsidP="00FD13BA">
      <w:pPr>
        <w:spacing w:line="240" w:lineRule="auto"/>
        <w:jc w:val="center"/>
        <w:rPr>
          <w:rFonts w:ascii="Times New Roman" w:eastAsia="Times New Roman" w:hAnsi="Times New Roman" w:cs="Times New Roman"/>
          <w:b/>
          <w:sz w:val="24"/>
          <w:szCs w:val="24"/>
        </w:rPr>
      </w:pPr>
      <w:r w:rsidRPr="009F0DE7">
        <w:rPr>
          <w:rFonts w:ascii="Times New Roman" w:eastAsia="Times New Roman" w:hAnsi="Times New Roman" w:cs="Times New Roman"/>
          <w:b/>
          <w:caps/>
          <w:sz w:val="28"/>
          <w:szCs w:val="24"/>
        </w:rPr>
        <w:lastRenderedPageBreak/>
        <w:t>Australia, Oceania, and Antarctica</w:t>
      </w:r>
    </w:p>
    <w:p w14:paraId="5EE0D376" w14:textId="77777777" w:rsidR="00FD13BA" w:rsidRDefault="00FD13BA" w:rsidP="00D64993">
      <w:pPr>
        <w:spacing w:line="240" w:lineRule="auto"/>
        <w:rPr>
          <w:rFonts w:ascii="Times New Roman" w:eastAsia="Times New Roman" w:hAnsi="Times New Roman" w:cs="Times New Roman"/>
          <w:b/>
          <w:sz w:val="24"/>
          <w:szCs w:val="24"/>
        </w:rPr>
      </w:pPr>
    </w:p>
    <w:p w14:paraId="5D736866" w14:textId="6BE8D92F"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Analyze the cultural, economic, environmental, physical, political, and population geographies of contemporary Australia, Oceania, and Antarctica.</w:t>
      </w:r>
    </w:p>
    <w:p w14:paraId="2F78EBA5" w14:textId="77777777" w:rsidR="00175ADF" w:rsidRDefault="00175ADF" w:rsidP="00D64993">
      <w:pPr>
        <w:spacing w:line="240" w:lineRule="auto"/>
        <w:rPr>
          <w:rFonts w:ascii="Times New Roman" w:eastAsia="Times New Roman" w:hAnsi="Times New Roman" w:cs="Times New Roman"/>
          <w:sz w:val="24"/>
          <w:szCs w:val="24"/>
        </w:rPr>
      </w:pPr>
    </w:p>
    <w:p w14:paraId="2926A4EB" w14:textId="77777777" w:rsidR="005D463C" w:rsidRDefault="00D2214C" w:rsidP="005D463C">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7.3.6.AG </w:t>
      </w:r>
      <w:r>
        <w:rPr>
          <w:rFonts w:ascii="Times New Roman" w:eastAsia="Times New Roman" w:hAnsi="Times New Roman" w:cs="Times New Roman"/>
          <w:sz w:val="24"/>
          <w:szCs w:val="24"/>
        </w:rPr>
        <w:t>Gather evidence and construct a map or model to investigate a significant contemporary cultural, economic, or political issue facing Australia, Oceania, or Antarctica at the local, regional, or global scale.</w:t>
      </w:r>
    </w:p>
    <w:p w14:paraId="69CB2E94" w14:textId="1A0ABDF8" w:rsidR="00175ADF" w:rsidRDefault="00D2214C" w:rsidP="005D463C">
      <w:p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8064A2"/>
          <w:sz w:val="24"/>
          <w:szCs w:val="24"/>
        </w:rPr>
        <w:t xml:space="preserve"> </w:t>
      </w:r>
    </w:p>
    <w:p w14:paraId="32C6DC1A"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11F6A059" w14:textId="030D94F5"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w:t>
      </w:r>
      <w:r w:rsidR="00FD13BA">
        <w:rPr>
          <w:rFonts w:ascii="Times New Roman" w:eastAsia="Times New Roman" w:hAnsi="Times New Roman" w:cs="Times New Roman"/>
          <w:sz w:val="24"/>
          <w:szCs w:val="24"/>
        </w:rPr>
        <w:t>Extended Reasoning</w:t>
      </w:r>
    </w:p>
    <w:p w14:paraId="3D723413" w14:textId="77777777" w:rsidR="00175ADF" w:rsidRDefault="00175ADF" w:rsidP="00D64993">
      <w:pPr>
        <w:spacing w:line="240" w:lineRule="auto"/>
        <w:ind w:left="720"/>
        <w:rPr>
          <w:rFonts w:ascii="Times New Roman" w:eastAsia="Times New Roman" w:hAnsi="Times New Roman" w:cs="Times New Roman"/>
          <w:sz w:val="24"/>
          <w:szCs w:val="24"/>
        </w:rPr>
      </w:pPr>
    </w:p>
    <w:p w14:paraId="61448A27" w14:textId="3B183958"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FD13BA">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1D74DE6D" w14:textId="1309A574" w:rsidR="00175ADF" w:rsidRDefault="003B63C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2785B06D" w14:textId="33DBACDF" w:rsidR="00175ADF" w:rsidRDefault="003B63C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p>
    <w:p w14:paraId="4ECDFB3F" w14:textId="6CF513E0" w:rsidR="00175ADF" w:rsidRDefault="003B63C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w:t>
      </w:r>
      <w:r w:rsidR="00D2214C">
        <w:rPr>
          <w:rFonts w:ascii="Times New Roman" w:eastAsia="Times New Roman" w:hAnsi="Times New Roman" w:cs="Times New Roman"/>
          <w:b/>
          <w:sz w:val="24"/>
          <w:szCs w:val="24"/>
        </w:rPr>
        <w:t xml:space="preserve">Gather Evidence and Communicate Findings – </w:t>
      </w:r>
      <w:r w:rsidR="00D2214C">
        <w:rPr>
          <w:rFonts w:ascii="Times New Roman" w:eastAsia="Times New Roman" w:hAnsi="Times New Roman" w:cs="Times New Roman"/>
          <w:sz w:val="24"/>
          <w:szCs w:val="24"/>
        </w:rPr>
        <w:t>Identify, use, and interpret different forms of evidence (including primary and secondary sources) on a Regional Level.</w:t>
      </w:r>
    </w:p>
    <w:p w14:paraId="4F2C7BD3" w14:textId="6D1577CA" w:rsidR="00175ADF" w:rsidRDefault="003B63C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7897229E" w14:textId="75EA5A1F" w:rsidR="00175ADF" w:rsidRDefault="003B63C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Pr>
          <w:rFonts w:ascii="Times New Roman" w:eastAsia="Times New Roman" w:hAnsi="Times New Roman" w:cs="Times New Roman"/>
          <w:b/>
          <w:sz w:val="24"/>
          <w:szCs w:val="24"/>
        </w:rPr>
        <w:t xml:space="preserve">Scale – </w:t>
      </w:r>
      <w:r w:rsidR="00D2214C">
        <w:rPr>
          <w:rFonts w:ascii="Times New Roman" w:eastAsia="Times New Roman" w:hAnsi="Times New Roman" w:cs="Times New Roman"/>
          <w:sz w:val="24"/>
          <w:szCs w:val="24"/>
        </w:rPr>
        <w:t xml:space="preserve">Identify and interpret spatial hierarchies on a Regional Level. </w:t>
      </w:r>
    </w:p>
    <w:p w14:paraId="591806DA" w14:textId="0D78C0C8" w:rsidR="00175ADF" w:rsidRDefault="003B63CE"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09CBB1FD" w14:textId="77777777" w:rsidR="00175ADF" w:rsidRDefault="00175ADF" w:rsidP="00D64993">
      <w:pPr>
        <w:spacing w:line="240" w:lineRule="auto"/>
        <w:rPr>
          <w:rFonts w:ascii="Times New Roman" w:eastAsia="Times New Roman" w:hAnsi="Times New Roman" w:cs="Times New Roman"/>
          <w:sz w:val="24"/>
          <w:szCs w:val="24"/>
        </w:rPr>
      </w:pPr>
    </w:p>
    <w:p w14:paraId="20C8EB99" w14:textId="77777777" w:rsidR="00FD13BA" w:rsidRPr="00FD13BA" w:rsidRDefault="00FD13BA" w:rsidP="00FD13BA">
      <w:pPr>
        <w:spacing w:line="240" w:lineRule="auto"/>
        <w:rPr>
          <w:rFonts w:ascii="Times New Roman" w:eastAsia="Times New Roman" w:hAnsi="Times New Roman" w:cs="Times New Roman"/>
          <w:sz w:val="24"/>
          <w:szCs w:val="24"/>
        </w:rPr>
      </w:pPr>
      <w:r w:rsidRPr="00FD13BA">
        <w:rPr>
          <w:rFonts w:ascii="Times New Roman" w:eastAsia="Times New Roman" w:hAnsi="Times New Roman" w:cs="Times New Roman"/>
          <w:i/>
          <w:sz w:val="24"/>
          <w:szCs w:val="24"/>
        </w:rPr>
        <w:t>Possible</w:t>
      </w:r>
      <w:r w:rsidRPr="00FD13BA">
        <w:rPr>
          <w:rFonts w:ascii="Times New Roman" w:eastAsia="Times New Roman" w:hAnsi="Times New Roman" w:cs="Times New Roman"/>
          <w:sz w:val="24"/>
          <w:szCs w:val="24"/>
        </w:rPr>
        <w:t xml:space="preserve"> avenues of inquiry on issues may include:</w:t>
      </w:r>
    </w:p>
    <w:p w14:paraId="22CEF979" w14:textId="77777777" w:rsidR="00175ADF" w:rsidRDefault="00D2214C" w:rsidP="00D64993">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the role of climate change and sea level rise on Pacific Ocean islands.</w:t>
      </w:r>
    </w:p>
    <w:p w14:paraId="79455FEF" w14:textId="77777777" w:rsidR="00175ADF" w:rsidRDefault="00D2214C" w:rsidP="00D64993">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the historic and potential future conflicts over land between Australia’s indigenous versus colonizing population.</w:t>
      </w:r>
    </w:p>
    <w:p w14:paraId="757E50E0" w14:textId="77777777" w:rsidR="00175ADF" w:rsidRDefault="00D2214C" w:rsidP="00D64993">
      <w:pPr>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China’s desire to extend its sphere of influence may bring closer ties with Australia, a country traditionally more aligned with Western countries.</w:t>
      </w:r>
    </w:p>
    <w:p w14:paraId="00A1A257" w14:textId="77777777" w:rsidR="005D463C" w:rsidRDefault="00D2214C" w:rsidP="005D463C">
      <w:pPr>
        <w:widowControl w:val="0"/>
        <w:numPr>
          <w:ilvl w:val="0"/>
          <w:numId w:val="7"/>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Explore the motivations of different countries for claiming territory in Antarctica.</w:t>
      </w:r>
      <w:r w:rsidR="005D463C" w:rsidRPr="00B951D7">
        <w:rPr>
          <w:rFonts w:ascii="Times New Roman" w:eastAsia="Times New Roman" w:hAnsi="Times New Roman" w:cs="Times New Roman"/>
          <w:b/>
          <w:sz w:val="24"/>
          <w:szCs w:val="24"/>
        </w:rPr>
        <w:t xml:space="preserve"> </w:t>
      </w:r>
    </w:p>
    <w:p w14:paraId="779ACB0E" w14:textId="77777777" w:rsidR="005D463C" w:rsidRDefault="005D463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7D49A197" w14:textId="53DD9B47" w:rsidR="00384139" w:rsidRPr="005D463C" w:rsidRDefault="00384139" w:rsidP="005D463C">
      <w:pPr>
        <w:widowControl w:val="0"/>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New Roman" w:hAnsi="Times New Roman" w:cs="Times New Roman"/>
          <w:b/>
          <w:sz w:val="28"/>
          <w:szCs w:val="28"/>
        </w:rPr>
      </w:pPr>
      <w:r w:rsidRPr="005D463C">
        <w:rPr>
          <w:rFonts w:ascii="Times New Roman" w:eastAsia="Times New Roman" w:hAnsi="Times New Roman" w:cs="Times New Roman"/>
          <w:b/>
          <w:sz w:val="28"/>
          <w:szCs w:val="28"/>
        </w:rPr>
        <w:lastRenderedPageBreak/>
        <w:t>EUROPE</w:t>
      </w:r>
    </w:p>
    <w:p w14:paraId="7116D28E" w14:textId="77777777" w:rsidR="00384139" w:rsidRPr="00B951D7" w:rsidRDefault="00384139" w:rsidP="00384139">
      <w:pPr>
        <w:spacing w:line="240" w:lineRule="auto"/>
        <w:jc w:val="center"/>
        <w:rPr>
          <w:rFonts w:ascii="Times New Roman" w:eastAsia="Times New Roman" w:hAnsi="Times New Roman" w:cs="Times New Roman"/>
          <w:b/>
          <w:sz w:val="24"/>
          <w:szCs w:val="24"/>
        </w:rPr>
      </w:pPr>
    </w:p>
    <w:p w14:paraId="56BD9885" w14:textId="17BE5EDA"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b/>
          <w:sz w:val="24"/>
          <w:szCs w:val="24"/>
        </w:rPr>
        <w:t xml:space="preserve">Standard 4: </w:t>
      </w:r>
      <w:r w:rsidRPr="00B951D7">
        <w:rPr>
          <w:rFonts w:ascii="Times New Roman" w:eastAsia="Times New Roman" w:hAnsi="Times New Roman" w:cs="Times New Roman"/>
          <w:sz w:val="24"/>
          <w:szCs w:val="24"/>
        </w:rPr>
        <w:t>Analyze the cultural, economic, environmental, physical, political, and population geographies of contemporary Europe.</w:t>
      </w:r>
    </w:p>
    <w:p w14:paraId="42910B2C" w14:textId="77777777" w:rsidR="00175ADF" w:rsidRPr="00B951D7" w:rsidRDefault="00175ADF" w:rsidP="00D64993">
      <w:pPr>
        <w:spacing w:line="240" w:lineRule="auto"/>
        <w:rPr>
          <w:rFonts w:ascii="Times New Roman" w:eastAsia="Times New Roman" w:hAnsi="Times New Roman" w:cs="Times New Roman"/>
          <w:sz w:val="24"/>
          <w:szCs w:val="24"/>
        </w:rPr>
      </w:pPr>
    </w:p>
    <w:p w14:paraId="51665D31"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b/>
          <w:sz w:val="24"/>
          <w:szCs w:val="24"/>
        </w:rPr>
        <w:t>Enduring Understanding:</w:t>
      </w:r>
      <w:r w:rsidRPr="00B951D7">
        <w:rPr>
          <w:rFonts w:ascii="Times New Roman" w:eastAsia="Times New Roman" w:hAnsi="Times New Roman" w:cs="Times New Roman"/>
          <w:sz w:val="24"/>
          <w:szCs w:val="24"/>
        </w:rPr>
        <w:t xml:space="preserve"> </w:t>
      </w:r>
    </w:p>
    <w:p w14:paraId="5F120235" w14:textId="77777777" w:rsidR="00175ADF" w:rsidRPr="00B951D7" w:rsidRDefault="00D2214C" w:rsidP="00D64993">
      <w:pPr>
        <w:spacing w:line="240" w:lineRule="auto"/>
        <w:rPr>
          <w:rFonts w:ascii="Times New Roman" w:eastAsia="Times New Roman" w:hAnsi="Times New Roman" w:cs="Times New Roman"/>
          <w:b/>
          <w:i/>
          <w:sz w:val="24"/>
          <w:szCs w:val="24"/>
        </w:rPr>
      </w:pPr>
      <w:r w:rsidRPr="00B951D7">
        <w:rPr>
          <w:rFonts w:ascii="Times New Roman" w:eastAsia="Times New Roman" w:hAnsi="Times New Roman" w:cs="Times New Roman"/>
          <w:sz w:val="24"/>
          <w:szCs w:val="24"/>
        </w:rPr>
        <w:t>Europe is a geographically diverse continent with a variety of physical features and social structures. The physical and cultural regional conditions create unique European landscapes, an understanding of which lays the foundation for learning about the continent’s connection to the other peoples and places on Earth.</w:t>
      </w:r>
    </w:p>
    <w:p w14:paraId="50EB8A30" w14:textId="77777777" w:rsidR="00175ADF" w:rsidRPr="00B951D7" w:rsidRDefault="00175ADF" w:rsidP="00D64993">
      <w:pPr>
        <w:spacing w:line="240" w:lineRule="auto"/>
        <w:rPr>
          <w:rFonts w:ascii="Times New Roman" w:eastAsia="Times New Roman" w:hAnsi="Times New Roman" w:cs="Times New Roman"/>
          <w:sz w:val="24"/>
          <w:szCs w:val="24"/>
        </w:rPr>
      </w:pPr>
    </w:p>
    <w:p w14:paraId="77213298" w14:textId="7D9B74F3" w:rsidR="00175ADF" w:rsidRPr="00B951D7" w:rsidRDefault="00D2214C" w:rsidP="00D64993">
      <w:pPr>
        <w:spacing w:line="240" w:lineRule="auto"/>
        <w:rPr>
          <w:rFonts w:ascii="Times New Roman" w:eastAsia="Times New Roman" w:hAnsi="Times New Roman" w:cs="Times New Roman"/>
          <w:b/>
          <w:sz w:val="24"/>
          <w:szCs w:val="24"/>
        </w:rPr>
      </w:pPr>
      <w:r w:rsidRPr="00B951D7">
        <w:rPr>
          <w:rFonts w:ascii="Times New Roman" w:eastAsia="Times New Roman" w:hAnsi="Times New Roman" w:cs="Times New Roman"/>
          <w:b/>
          <w:sz w:val="24"/>
          <w:szCs w:val="24"/>
        </w:rPr>
        <w:t>Exp</w:t>
      </w:r>
      <w:r w:rsidR="003B63CE">
        <w:rPr>
          <w:rFonts w:ascii="Times New Roman" w:eastAsia="Times New Roman" w:hAnsi="Times New Roman" w:cs="Times New Roman"/>
          <w:b/>
          <w:sz w:val="24"/>
          <w:szCs w:val="24"/>
        </w:rPr>
        <w:t>ository Narrative</w:t>
      </w:r>
      <w:r w:rsidRPr="00B951D7">
        <w:rPr>
          <w:rFonts w:ascii="Times New Roman" w:eastAsia="Times New Roman" w:hAnsi="Times New Roman" w:cs="Times New Roman"/>
          <w:b/>
          <w:sz w:val="24"/>
          <w:szCs w:val="24"/>
        </w:rPr>
        <w:t>:</w:t>
      </w:r>
    </w:p>
    <w:p w14:paraId="4F9EE548" w14:textId="398D7B55"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This standard was developed to encourage inquiry into the variety of physical and human conditions present in Europe. Educators are encouraged to consider teaching strategies that connect this content to that in other standards (i.e., how does Europe’s economy relate to those in South America?). </w:t>
      </w:r>
      <w:r w:rsidR="003411EE" w:rsidRPr="00B951D7">
        <w:rPr>
          <w:rFonts w:ascii="Times New Roman" w:eastAsia="Times New Roman" w:hAnsi="Times New Roman" w:cs="Times New Roman"/>
          <w:sz w:val="24"/>
          <w:szCs w:val="24"/>
        </w:rPr>
        <w:t>Indicators are not to be taught in isolation, and labelling and coloring maps does not suffice for the skill of mapping.</w:t>
      </w:r>
    </w:p>
    <w:p w14:paraId="1DCEE2EF" w14:textId="77777777" w:rsidR="00175ADF" w:rsidRPr="00B951D7" w:rsidRDefault="00175ADF" w:rsidP="00D64993">
      <w:pPr>
        <w:spacing w:line="240" w:lineRule="auto"/>
        <w:rPr>
          <w:rFonts w:ascii="Times New Roman" w:eastAsia="Times New Roman" w:hAnsi="Times New Roman" w:cs="Times New Roman"/>
          <w:sz w:val="24"/>
          <w:szCs w:val="24"/>
        </w:rPr>
      </w:pPr>
    </w:p>
    <w:p w14:paraId="74E3FBC0"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Condition refers to a characteristic or feature in a given location. These conditions may be physical features like mountains or rivers, or human constructs like countries or cities. Examples of physical features include the Baltic Sea and the Danube River. Human features would include countries like France or cities like Rome. Places become meaningful when we understand the features of a region and the processes that create those conditions. Identifying places and their conditions is an introductory step towards making connections between those places and others as well as the conditions in other parts of the world. Landform regions such as the Alps extend across several countries and can serve as a natural border-like barrier. International commerce pulses through business centers like London. The strategic location of the Mediterranean Sea which connects Europe, Asia, and Africa has made it a crossroads of activity for centuries.</w:t>
      </w:r>
    </w:p>
    <w:p w14:paraId="693DE24B" w14:textId="77777777" w:rsidR="00175ADF" w:rsidRPr="00B951D7" w:rsidRDefault="00175ADF" w:rsidP="00D64993">
      <w:pPr>
        <w:spacing w:line="240" w:lineRule="auto"/>
        <w:rPr>
          <w:rFonts w:ascii="Times New Roman" w:eastAsia="Times New Roman" w:hAnsi="Times New Roman" w:cs="Times New Roman"/>
          <w:sz w:val="24"/>
          <w:szCs w:val="24"/>
        </w:rPr>
      </w:pPr>
    </w:p>
    <w:p w14:paraId="420A97C9" w14:textId="77777777" w:rsidR="005D463C"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There are different types of physical regions within Europe; examples include climate (e.g., humid continental), vegetation (e.g., montane), and resource (e.g., oats). Region refers to an area with similar conditions or internal connections that tie it to</w:t>
      </w:r>
      <w:r w:rsidR="009A7202">
        <w:rPr>
          <w:rFonts w:ascii="Times New Roman" w:eastAsia="Times New Roman" w:hAnsi="Times New Roman" w:cs="Times New Roman"/>
          <w:sz w:val="24"/>
          <w:szCs w:val="24"/>
        </w:rPr>
        <w:t xml:space="preserve">gether. These conditions may be </w:t>
      </w:r>
      <w:r w:rsidRPr="00B951D7">
        <w:rPr>
          <w:rFonts w:ascii="Times New Roman" w:eastAsia="Times New Roman" w:hAnsi="Times New Roman" w:cs="Times New Roman"/>
          <w:sz w:val="24"/>
          <w:szCs w:val="24"/>
        </w:rPr>
        <w:t>physical such as the amount of precipitation (i.e</w:t>
      </w:r>
      <w:r w:rsidR="0050002D">
        <w:rPr>
          <w:rFonts w:ascii="Times New Roman" w:eastAsia="Times New Roman" w:hAnsi="Times New Roman" w:cs="Times New Roman"/>
          <w:sz w:val="24"/>
          <w:szCs w:val="24"/>
        </w:rPr>
        <w:t>.</w:t>
      </w:r>
      <w:r w:rsidRPr="00B951D7">
        <w:rPr>
          <w:rFonts w:ascii="Times New Roman" w:eastAsia="Times New Roman" w:hAnsi="Times New Roman" w:cs="Times New Roman"/>
          <w:sz w:val="24"/>
          <w:szCs w:val="24"/>
        </w:rPr>
        <w:t>, rainfall), the range of temperatures, or the presence of a particular species of plant. Regions spatially simplify the complexity of Earth. Identifying regions and their specific qualities enables us to compare and contrast them with other areas across the globe. Regions can overlap, stand-alone, or nest within each other. An active seismic region centered on Italy and Greece, an area featuring volcanoes and earthquakes, highlights a spatial connection between physical conditions and human outcomes.</w:t>
      </w:r>
    </w:p>
    <w:p w14:paraId="483075A8" w14:textId="0A6439D0" w:rsidR="00175ADF" w:rsidRPr="00B951D7" w:rsidRDefault="005D463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 </w:t>
      </w:r>
    </w:p>
    <w:p w14:paraId="5F4065CC"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All Earth phenomena have a spread or distribution. This distribution may be concentrated, dispersed, or even form a pattern. One pattern is the presence of evergreen forests in the northern latitudes and higher altitude areas of Norway and Switzerland, respectively. A second pattern is the presence of high-value crops like olives, grapes, and citrus along the Mediterranean coast.</w:t>
      </w:r>
    </w:p>
    <w:p w14:paraId="0E314151" w14:textId="77777777" w:rsidR="005D463C"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As noted, all Earth phenomena have a distribution. This distribution may be concentrated, dispersed, or even form a pattern. This is especially true for people: they are concentrated in </w:t>
      </w:r>
      <w:r w:rsidRPr="00B951D7">
        <w:rPr>
          <w:rFonts w:ascii="Times New Roman" w:eastAsia="Times New Roman" w:hAnsi="Times New Roman" w:cs="Times New Roman"/>
          <w:sz w:val="24"/>
          <w:szCs w:val="24"/>
        </w:rPr>
        <w:lastRenderedPageBreak/>
        <w:t>cities, dispersed in rural areas, and form patterns such as being located along water bodies or in low elevations. Population centers such as London, Berlin, or Paris demonstrate the pull of natural resources, job opportunities, and the need to concentrate law-making and government functions.  The level of infrastructure (transportation, communication, services) necessary will vary accordingly.</w:t>
      </w:r>
    </w:p>
    <w:p w14:paraId="1FD33015" w14:textId="052F99F0" w:rsidR="00175ADF" w:rsidRPr="00B951D7" w:rsidRDefault="005D463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 </w:t>
      </w:r>
    </w:p>
    <w:p w14:paraId="78024684" w14:textId="77777777" w:rsidR="005D463C"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Human population concentrations are more than just the number of people in a place - they have demographic characteristics that also vary spatially (i.e., change from place to place). These include gender, ethnicity, and age. Population pyramids are used to explore population variations for specific places. Spain has a median age lower than Germany, and Italy has a higher percentage of females than the United Kingdom. Tools like the Demographic Transition Model are used to understand the effects of birth and death rates on a population’s size.</w:t>
      </w:r>
    </w:p>
    <w:p w14:paraId="76B7BBF7" w14:textId="77777777" w:rsidR="005D463C" w:rsidRDefault="005D463C" w:rsidP="00D64993">
      <w:pPr>
        <w:spacing w:line="240" w:lineRule="auto"/>
        <w:rPr>
          <w:rFonts w:ascii="Times New Roman" w:eastAsia="Times New Roman" w:hAnsi="Times New Roman" w:cs="Times New Roman"/>
          <w:sz w:val="24"/>
          <w:szCs w:val="24"/>
        </w:rPr>
      </w:pPr>
    </w:p>
    <w:p w14:paraId="554B257D" w14:textId="0A5840B9" w:rsidR="00175ADF" w:rsidRPr="0050002D"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People also move. Migration is driven by economic, social, political, and environmental factors.</w:t>
      </w:r>
      <w:ins w:id="4" w:author="Julia Dawson" w:date="2019-07-24T17:47:00Z">
        <w:r w:rsidRPr="00B951D7">
          <w:rPr>
            <w:rFonts w:ascii="Times New Roman" w:eastAsia="Times New Roman" w:hAnsi="Times New Roman" w:cs="Times New Roman"/>
            <w:sz w:val="24"/>
            <w:szCs w:val="24"/>
          </w:rPr>
          <w:t xml:space="preserve"> </w:t>
        </w:r>
      </w:ins>
      <w:r w:rsidR="00384139" w:rsidRPr="00B951D7">
        <w:rPr>
          <w:rFonts w:ascii="Times New Roman" w:eastAsia="Times New Roman" w:hAnsi="Times New Roman" w:cs="Times New Roman"/>
          <w:sz w:val="24"/>
          <w:szCs w:val="24"/>
        </w:rPr>
        <w:t xml:space="preserve">It can be voluntary or forced. </w:t>
      </w:r>
      <w:r w:rsidRPr="00B951D7">
        <w:rPr>
          <w:rFonts w:ascii="Times New Roman" w:eastAsia="Times New Roman" w:hAnsi="Times New Roman" w:cs="Times New Roman"/>
          <w:sz w:val="24"/>
          <w:szCs w:val="24"/>
        </w:rPr>
        <w:t>Pull factors such as job availability in Germany and push factors such as political instability in Syria can create a flow of refugees or migrants. Migration is a key part of how ideas, diseases, and culture traits spread. This process, known as relocation diffusion, explains the movement of cultural traits such as language, religion, government, and economic models as people make homes in new places.</w:t>
      </w:r>
    </w:p>
    <w:p w14:paraId="3EEA1D8D" w14:textId="77777777" w:rsidR="00175ADF" w:rsidRPr="00B951D7" w:rsidRDefault="00175ADF" w:rsidP="00D64993">
      <w:pPr>
        <w:spacing w:line="240" w:lineRule="auto"/>
        <w:rPr>
          <w:rFonts w:ascii="Times New Roman" w:eastAsia="Times New Roman" w:hAnsi="Times New Roman" w:cs="Times New Roman"/>
          <w:sz w:val="24"/>
          <w:szCs w:val="24"/>
        </w:rPr>
      </w:pPr>
    </w:p>
    <w:p w14:paraId="637B591E"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Europe contains hundreds of different cultural groups. Among these are the Catalan, Serbian, Flemish, and Romani/Roma (which span several continents). This continent consists of more than 50 countries from Russia (also part of Asia) to the Vatican. Each of these countries contains culture groups that have a way of life (culture) that often results in landscapes and regions with distinctive features. Culture consists of many intricate and dynamic elements that include religion, language, ethnicity, and gender roles. However, in an increasingly interconnected world, culture is constantly changing due to local and global interactions.</w:t>
      </w:r>
    </w:p>
    <w:p w14:paraId="0E16C9EA"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 </w:t>
      </w:r>
    </w:p>
    <w:p w14:paraId="1B4CCCB5"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Religion, language, and gender roles are important culture traits. Regarding religion, Christianity is the largest faith by membership, but migration has led to large populations subscribing to Eastern faiths such as Islam and Hinduism. In fact, in a few Southeastern European countries (i.e., Bosnia and Herzegovina, Albania) Islam is the majority religion. A global trend, also present in Europe, is growing numbers of religiously unaffiliated. Europe is home to many languages, but English, Spanish, Russian, Italian, German, and French have some of the largest number of speakers. Due to in-migration from various countries, there is a growing number of Asian and African languages represented. Language distribution is determined by original culture hearths, migration, and physical barriers such as mountains that limit language spread. Gender roles also vary among ethnic groups with women and men at times performing certain economic, political, or social tasks unique to their location and history. These traditions continue to change with greater contact with people from other world regions.</w:t>
      </w:r>
    </w:p>
    <w:p w14:paraId="6C560628" w14:textId="77777777" w:rsidR="00175ADF" w:rsidRPr="00B951D7" w:rsidRDefault="00175ADF" w:rsidP="00D64993">
      <w:pPr>
        <w:spacing w:line="240" w:lineRule="auto"/>
        <w:rPr>
          <w:rFonts w:ascii="Times New Roman" w:eastAsia="Times New Roman" w:hAnsi="Times New Roman" w:cs="Times New Roman"/>
          <w:sz w:val="24"/>
          <w:szCs w:val="24"/>
        </w:rPr>
      </w:pPr>
    </w:p>
    <w:p w14:paraId="3B371488" w14:textId="77777777"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The Arts - literature, music, theater, and dance - are other important aspects of culture that express people’s relationships with place. Popular culture and folk culture reflect many of these cultural traits and demonstrate the process of diffusion - hierarchical, contagious, and relocation.</w:t>
      </w:r>
    </w:p>
    <w:p w14:paraId="14DD6D2C" w14:textId="77777777" w:rsidR="009A7202" w:rsidRDefault="009A7202" w:rsidP="00D64993">
      <w:pPr>
        <w:spacing w:line="240" w:lineRule="auto"/>
        <w:rPr>
          <w:rFonts w:ascii="Times New Roman" w:eastAsia="Times New Roman" w:hAnsi="Times New Roman" w:cs="Times New Roman"/>
          <w:b/>
          <w:sz w:val="24"/>
          <w:szCs w:val="24"/>
        </w:rPr>
      </w:pPr>
    </w:p>
    <w:p w14:paraId="1EDEC9C8" w14:textId="5C71CD4A"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lastRenderedPageBreak/>
        <w:t xml:space="preserve">European places vary in terms of both cooperation and conflict within and among countries. Control over territory can vary by a country’s land size, population size, and even shape (compact, elongated, perforated, and fragmented). Current country borders in much of Europe reflect both cultural (language/Balkans) and physical features (Pyrenees - France/Spain). Identifying the processes behind current political borders via maps is an introductory step towards making connections between European places as well as other world locations. </w:t>
      </w:r>
    </w:p>
    <w:p w14:paraId="63EFBC12" w14:textId="77777777" w:rsidR="00175ADF" w:rsidRPr="00B951D7" w:rsidRDefault="00175ADF" w:rsidP="00D64993">
      <w:pPr>
        <w:spacing w:line="240" w:lineRule="auto"/>
        <w:rPr>
          <w:rFonts w:ascii="Times New Roman" w:eastAsia="Times New Roman" w:hAnsi="Times New Roman" w:cs="Times New Roman"/>
          <w:sz w:val="24"/>
          <w:szCs w:val="24"/>
        </w:rPr>
      </w:pPr>
    </w:p>
    <w:p w14:paraId="7F0EE423" w14:textId="7DE0E7B1" w:rsidR="00175ADF" w:rsidRPr="00B951D7" w:rsidRDefault="00D2214C" w:rsidP="00D64993">
      <w:p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Contemporary Europe is integrated in a number of ways. Economically and politically, much of Europe is part of the European Union, however disunity exists over some administrative and economic issues (e.g., </w:t>
      </w:r>
      <w:proofErr w:type="spellStart"/>
      <w:r w:rsidRPr="00B951D7">
        <w:rPr>
          <w:rFonts w:ascii="Times New Roman" w:eastAsia="Times New Roman" w:hAnsi="Times New Roman" w:cs="Times New Roman"/>
          <w:sz w:val="24"/>
          <w:szCs w:val="24"/>
        </w:rPr>
        <w:t>Brexit</w:t>
      </w:r>
      <w:proofErr w:type="spellEnd"/>
      <w:r w:rsidRPr="00B951D7">
        <w:rPr>
          <w:rFonts w:ascii="Times New Roman" w:eastAsia="Times New Roman" w:hAnsi="Times New Roman" w:cs="Times New Roman"/>
          <w:sz w:val="24"/>
          <w:szCs w:val="24"/>
        </w:rPr>
        <w:t>). This single entity is designed to freely move goods and people within one large internal market. Passport controls have been abandoned over much of the continent. However, fractures stemming from local politics and self-determination (e.g., Scotland within the United Kingdom) threaten this union.  Politically, democratic institutions predominate and European countries generally rank high on a number of economic indices</w:t>
      </w:r>
      <w:r w:rsidR="00384139" w:rsidRPr="00B951D7">
        <w:rPr>
          <w:rFonts w:ascii="Times New Roman" w:eastAsia="Times New Roman" w:hAnsi="Times New Roman" w:cs="Times New Roman"/>
          <w:sz w:val="24"/>
          <w:szCs w:val="24"/>
        </w:rPr>
        <w:t xml:space="preserve">. However, there is contemporary conflict based around stark income inequality, different political visions, and ethnic differences. </w:t>
      </w:r>
      <w:r w:rsidRPr="00B951D7">
        <w:rPr>
          <w:rFonts w:ascii="Times New Roman" w:eastAsia="Times New Roman" w:hAnsi="Times New Roman" w:cs="Times New Roman"/>
          <w:sz w:val="24"/>
          <w:szCs w:val="24"/>
        </w:rPr>
        <w:t>Migration to Europe due to political strife and economic stress on the region’s fringes (Middle East and North Africa) has made border security issues more contentious. The movement of peoples throughout the region from former Eu</w:t>
      </w:r>
      <w:r w:rsidR="00B951D7">
        <w:rPr>
          <w:rFonts w:ascii="Times New Roman" w:eastAsia="Times New Roman" w:hAnsi="Times New Roman" w:cs="Times New Roman"/>
          <w:sz w:val="24"/>
          <w:szCs w:val="24"/>
        </w:rPr>
        <w:t>r</w:t>
      </w:r>
      <w:r w:rsidRPr="00B951D7">
        <w:rPr>
          <w:rFonts w:ascii="Times New Roman" w:eastAsia="Times New Roman" w:hAnsi="Times New Roman" w:cs="Times New Roman"/>
          <w:sz w:val="24"/>
          <w:szCs w:val="24"/>
        </w:rPr>
        <w:t xml:space="preserve">opean colonies and elsewhere continues to remake the cultural landscapes of Europe. </w:t>
      </w:r>
    </w:p>
    <w:p w14:paraId="79531E9A" w14:textId="77777777" w:rsidR="00175ADF" w:rsidRPr="00B951D7" w:rsidRDefault="00175ADF" w:rsidP="00D64993">
      <w:pPr>
        <w:spacing w:line="240" w:lineRule="auto"/>
        <w:rPr>
          <w:rFonts w:ascii="Times New Roman" w:eastAsia="Times New Roman" w:hAnsi="Times New Roman" w:cs="Times New Roman"/>
          <w:sz w:val="24"/>
          <w:szCs w:val="24"/>
        </w:rPr>
      </w:pPr>
    </w:p>
    <w:p w14:paraId="54464D46" w14:textId="77777777" w:rsidR="00175ADF" w:rsidRPr="00B951D7" w:rsidRDefault="00D2214C" w:rsidP="00D64993">
      <w:pPr>
        <w:spacing w:line="240" w:lineRule="auto"/>
        <w:rPr>
          <w:rFonts w:ascii="Times New Roman" w:eastAsia="Times New Roman" w:hAnsi="Times New Roman" w:cs="Times New Roman"/>
          <w:sz w:val="24"/>
          <w:szCs w:val="24"/>
          <w:highlight w:val="yellow"/>
        </w:rPr>
      </w:pPr>
      <w:r w:rsidRPr="00B951D7">
        <w:rPr>
          <w:rFonts w:ascii="Times New Roman" w:eastAsia="Times New Roman" w:hAnsi="Times New Roman" w:cs="Times New Roman"/>
          <w:sz w:val="24"/>
          <w:szCs w:val="24"/>
        </w:rPr>
        <w:t xml:space="preserve">As students gain more European content knowledge and develop geographic thinking skills, they should be encouraged to explore a significant contemporary cultural, economic, or political issue facing Europe at the local or global scale. Geographical inquiry includes generating a geographic question, gathering appropriate sources of information, analyzing information via maps, texts, models, and other forms of representation, forming conclusions, and communicating findings. The question may be specific to Europe or may form a theme that extends the length of the course. For example, students may investigate the multiple roots of the current migration trends in Hungary and the variety of responses to it, including the rise of ethno-nationalism there (a very specific, place-based project) or they could explore migration trends more broadly as it relates to each continent. </w:t>
      </w:r>
    </w:p>
    <w:p w14:paraId="280F5B96" w14:textId="77777777" w:rsidR="00175ADF" w:rsidRPr="00B951D7" w:rsidRDefault="00175ADF" w:rsidP="00D64993">
      <w:pPr>
        <w:spacing w:line="240" w:lineRule="auto"/>
        <w:rPr>
          <w:rFonts w:ascii="Times New Roman" w:eastAsia="Times New Roman" w:hAnsi="Times New Roman" w:cs="Times New Roman"/>
          <w:sz w:val="24"/>
          <w:szCs w:val="24"/>
        </w:rPr>
      </w:pPr>
    </w:p>
    <w:p w14:paraId="40CDC010" w14:textId="471019FD" w:rsidR="00CC4C93" w:rsidRPr="00B951D7" w:rsidRDefault="00CC4C93" w:rsidP="00D64993">
      <w:pPr>
        <w:rPr>
          <w:rFonts w:ascii="Times New Roman" w:hAnsi="Times New Roman" w:cs="Times New Roman"/>
          <w:sz w:val="24"/>
          <w:szCs w:val="24"/>
          <w:shd w:val="clear" w:color="auto" w:fill="FCE5CD"/>
        </w:rPr>
      </w:pPr>
      <w:r w:rsidRPr="00B951D7">
        <w:rPr>
          <w:rFonts w:ascii="Times New Roman" w:hAnsi="Times New Roman" w:cs="Times New Roman"/>
          <w:b/>
          <w:sz w:val="24"/>
          <w:szCs w:val="24"/>
        </w:rPr>
        <w:t xml:space="preserve">Possible Questions for Inquiry: </w:t>
      </w:r>
      <w:r w:rsidRPr="00B951D7">
        <w:rPr>
          <w:rFonts w:ascii="Times New Roman" w:hAnsi="Times New Roman" w:cs="Times New Roman"/>
          <w:sz w:val="24"/>
          <w:szCs w:val="24"/>
        </w:rPr>
        <w:t>Educators have the flexibility and latitude to use these and other questions that could lead students to engage in inquiry-based learning around the content of Standard 4 and the themes of the course.</w:t>
      </w:r>
    </w:p>
    <w:p w14:paraId="6020F98A" w14:textId="77777777" w:rsidR="00175ADF" w:rsidRPr="00B951D7" w:rsidRDefault="00D2214C" w:rsidP="00D64993">
      <w:pPr>
        <w:numPr>
          <w:ilvl w:val="0"/>
          <w:numId w:val="6"/>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What physical and human features define Europe and where are they located?</w:t>
      </w:r>
    </w:p>
    <w:p w14:paraId="6C120390" w14:textId="77777777" w:rsidR="00175ADF" w:rsidRPr="00B951D7" w:rsidRDefault="00D2214C" w:rsidP="00D64993">
      <w:pPr>
        <w:numPr>
          <w:ilvl w:val="0"/>
          <w:numId w:val="6"/>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What climate, vegetation, and resource regions define Europe? </w:t>
      </w:r>
    </w:p>
    <w:p w14:paraId="0A1FA2C0" w14:textId="77777777" w:rsidR="00175ADF" w:rsidRPr="00B951D7" w:rsidRDefault="00D2214C" w:rsidP="00D64993">
      <w:pPr>
        <w:numPr>
          <w:ilvl w:val="0"/>
          <w:numId w:val="6"/>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How are human populations distributed across Europe?</w:t>
      </w:r>
    </w:p>
    <w:p w14:paraId="7AB367E7" w14:textId="77777777" w:rsidR="00175ADF" w:rsidRPr="00B951D7" w:rsidRDefault="00D2214C" w:rsidP="00D64993">
      <w:pPr>
        <w:numPr>
          <w:ilvl w:val="0"/>
          <w:numId w:val="6"/>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What features comprise Europe’s culture regions?</w:t>
      </w:r>
    </w:p>
    <w:p w14:paraId="4FA6060C" w14:textId="77777777" w:rsidR="00175ADF" w:rsidRPr="00B951D7" w:rsidRDefault="00D2214C" w:rsidP="00D64993">
      <w:pPr>
        <w:numPr>
          <w:ilvl w:val="0"/>
          <w:numId w:val="6"/>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How are European places organized politically?</w:t>
      </w:r>
    </w:p>
    <w:p w14:paraId="06C35C49" w14:textId="47F419C9" w:rsidR="00175ADF" w:rsidRDefault="00D2214C" w:rsidP="0070541B">
      <w:pPr>
        <w:numPr>
          <w:ilvl w:val="0"/>
          <w:numId w:val="6"/>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How can geographic thinking lead to deeper knowledge about European opportunities and challenges?</w:t>
      </w:r>
      <w:r w:rsidR="00CC4760">
        <w:t xml:space="preserve"> </w:t>
      </w:r>
      <w:r>
        <w:br w:type="page"/>
      </w:r>
    </w:p>
    <w:p w14:paraId="25262B31" w14:textId="77777777" w:rsidR="00B951D7" w:rsidRPr="0070541B" w:rsidRDefault="00B951D7" w:rsidP="00B951D7">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EUROPE</w:t>
      </w:r>
    </w:p>
    <w:p w14:paraId="558D348F" w14:textId="77777777" w:rsidR="00B951D7" w:rsidRDefault="00B951D7" w:rsidP="00D64993">
      <w:pPr>
        <w:spacing w:line="240" w:lineRule="auto"/>
        <w:rPr>
          <w:rFonts w:ascii="Times New Roman" w:eastAsia="Times New Roman" w:hAnsi="Times New Roman" w:cs="Times New Roman"/>
          <w:b/>
          <w:sz w:val="24"/>
          <w:szCs w:val="24"/>
        </w:rPr>
      </w:pPr>
    </w:p>
    <w:p w14:paraId="0FB82248" w14:textId="6B41C771"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Analyze the cultural, economic, environmental, physical, political, and population geographies of contemporary Europe.</w:t>
      </w:r>
    </w:p>
    <w:p w14:paraId="2607DBC1" w14:textId="77777777" w:rsidR="00175ADF" w:rsidRDefault="00175ADF" w:rsidP="00D64993">
      <w:pPr>
        <w:spacing w:line="240" w:lineRule="auto"/>
        <w:rPr>
          <w:rFonts w:ascii="Times New Roman" w:eastAsia="Times New Roman" w:hAnsi="Times New Roman" w:cs="Times New Roman"/>
          <w:sz w:val="24"/>
          <w:szCs w:val="24"/>
        </w:rPr>
      </w:pPr>
    </w:p>
    <w:p w14:paraId="16864C6A"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7.4.1</w:t>
      </w:r>
      <w:proofErr w:type="gramStart"/>
      <w:r>
        <w:rPr>
          <w:rFonts w:ascii="Times New Roman" w:eastAsia="Times New Roman" w:hAnsi="Times New Roman" w:cs="Times New Roman"/>
          <w:b/>
          <w:sz w:val="24"/>
          <w:szCs w:val="24"/>
        </w:rPr>
        <w:t>.PR</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Identify select European physical systems and human characteristics of places.</w:t>
      </w:r>
    </w:p>
    <w:p w14:paraId="392E350E" w14:textId="77777777" w:rsidR="00175ADF" w:rsidRDefault="00175ADF" w:rsidP="00D64993">
      <w:pPr>
        <w:spacing w:line="240" w:lineRule="auto"/>
        <w:rPr>
          <w:rFonts w:ascii="Times New Roman" w:eastAsia="Times New Roman" w:hAnsi="Times New Roman" w:cs="Times New Roman"/>
          <w:sz w:val="24"/>
          <w:szCs w:val="24"/>
        </w:rPr>
      </w:pPr>
    </w:p>
    <w:p w14:paraId="3CB63CEB" w14:textId="541B0FDD"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primary physical and human characteristics of places within the European continent, such as landforms, water bodies, countries, and cities.</w:t>
      </w:r>
    </w:p>
    <w:p w14:paraId="2D3C7F0E" w14:textId="04E319E6" w:rsidR="007C44C7" w:rsidRDefault="007C44C7" w:rsidP="00D64993">
      <w:pPr>
        <w:spacing w:line="240" w:lineRule="auto"/>
        <w:rPr>
          <w:rFonts w:ascii="Times New Roman" w:eastAsia="Times New Roman" w:hAnsi="Times New Roman" w:cs="Times New Roman"/>
          <w:sz w:val="24"/>
          <w:szCs w:val="24"/>
        </w:rPr>
      </w:pPr>
    </w:p>
    <w:p w14:paraId="24B7A92A" w14:textId="71DA3E2E" w:rsidR="007C44C7" w:rsidRPr="009F0DE7" w:rsidRDefault="007C44C7" w:rsidP="007C44C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**Indicator 7.4.1.PR should not be taught in isolation. If teaching this course regionally, the physical systems and human characteristics of places in Europe should be taught alongside the content, concepts, and themes in indicators 2, 3, 4, and 5 for this standard.</w:t>
      </w:r>
    </w:p>
    <w:p w14:paraId="17654FEB" w14:textId="77777777" w:rsidR="007C44C7" w:rsidRDefault="007C44C7" w:rsidP="00D64993">
      <w:pPr>
        <w:spacing w:line="240" w:lineRule="auto"/>
        <w:rPr>
          <w:rFonts w:ascii="Times New Roman" w:eastAsia="Times New Roman" w:hAnsi="Times New Roman" w:cs="Times New Roman"/>
          <w:sz w:val="24"/>
          <w:szCs w:val="24"/>
        </w:rPr>
      </w:pPr>
    </w:p>
    <w:p w14:paraId="364BCD40" w14:textId="77777777" w:rsidR="00175ADF" w:rsidRDefault="00175ADF" w:rsidP="00D64993">
      <w:pPr>
        <w:spacing w:line="240" w:lineRule="auto"/>
        <w:rPr>
          <w:rFonts w:ascii="Times New Roman" w:eastAsia="Times New Roman" w:hAnsi="Times New Roman" w:cs="Times New Roman"/>
          <w:sz w:val="24"/>
          <w:szCs w:val="24"/>
        </w:rPr>
      </w:pPr>
    </w:p>
    <w:p w14:paraId="150DEDD7"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5269FF8F" w14:textId="1AB69E6E" w:rsidR="00175ADF" w:rsidRDefault="00D2214C"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Level 2: </w:t>
      </w:r>
      <w:r w:rsidR="00B951D7">
        <w:rPr>
          <w:rFonts w:ascii="Times New Roman" w:eastAsia="Times New Roman" w:hAnsi="Times New Roman" w:cs="Times New Roman"/>
          <w:sz w:val="24"/>
          <w:szCs w:val="24"/>
        </w:rPr>
        <w:t>Basic Reasoning</w:t>
      </w:r>
    </w:p>
    <w:p w14:paraId="477E0277" w14:textId="77777777" w:rsidR="00175ADF" w:rsidRDefault="00175ADF" w:rsidP="00D64993">
      <w:pPr>
        <w:spacing w:line="240" w:lineRule="auto"/>
        <w:ind w:left="720"/>
        <w:rPr>
          <w:rFonts w:ascii="Times New Roman" w:eastAsia="Times New Roman" w:hAnsi="Times New Roman" w:cs="Times New Roman"/>
          <w:sz w:val="24"/>
          <w:szCs w:val="24"/>
        </w:rPr>
      </w:pPr>
    </w:p>
    <w:p w14:paraId="48317030" w14:textId="6AE8A671"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B951D7">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2BA9BCED" w14:textId="204A3D8B" w:rsidR="00175ADF" w:rsidRDefault="009A7202"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29C1A19F" w14:textId="64A3A373" w:rsidR="00175ADF" w:rsidRDefault="009A7202"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54DC34C0" w14:textId="77777777" w:rsidR="00CC4760" w:rsidRDefault="009A7202"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and analyze spatial distributions, patterns, and associations.</w:t>
      </w:r>
    </w:p>
    <w:p w14:paraId="791239AC" w14:textId="71EAB986" w:rsidR="00175ADF" w:rsidRDefault="00CC4760"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B3B8594" w14:textId="77777777" w:rsidR="00175ADF" w:rsidRPr="00B951D7" w:rsidRDefault="00D2214C" w:rsidP="00D64993">
      <w:pPr>
        <w:spacing w:after="200" w:line="240" w:lineRule="auto"/>
        <w:rPr>
          <w:rFonts w:ascii="Times New Roman" w:eastAsia="Times New Roman" w:hAnsi="Times New Roman" w:cs="Times New Roman"/>
          <w:b/>
          <w:sz w:val="24"/>
          <w:szCs w:val="24"/>
        </w:rPr>
      </w:pPr>
      <w:r w:rsidRPr="00B951D7">
        <w:rPr>
          <w:rFonts w:ascii="Times New Roman" w:eastAsia="Times New Roman" w:hAnsi="Times New Roman" w:cs="Times New Roman"/>
          <w:b/>
          <w:sz w:val="24"/>
          <w:szCs w:val="24"/>
        </w:rPr>
        <w:t xml:space="preserve">Possible Content associated with the theme of Places and Regions: </w:t>
      </w:r>
    </w:p>
    <w:p w14:paraId="45804F9D" w14:textId="77777777" w:rsidR="00175ADF" w:rsidRPr="00B951D7" w:rsidRDefault="00D2214C" w:rsidP="00D64993">
      <w:pPr>
        <w:spacing w:line="240" w:lineRule="auto"/>
        <w:rPr>
          <w:rFonts w:ascii="Times New Roman" w:eastAsia="Times New Roman" w:hAnsi="Times New Roman" w:cs="Times New Roman"/>
          <w:i/>
          <w:sz w:val="24"/>
          <w:szCs w:val="24"/>
        </w:rPr>
      </w:pPr>
      <w:r w:rsidRPr="00B951D7">
        <w:rPr>
          <w:rFonts w:ascii="Times New Roman" w:eastAsia="Times New Roman" w:hAnsi="Times New Roman" w:cs="Times New Roman"/>
          <w:i/>
          <w:sz w:val="24"/>
          <w:szCs w:val="24"/>
        </w:rPr>
        <w:t>This is an example of content that can be explored with this theme that speaks to the entirety of Standard 4.</w:t>
      </w:r>
    </w:p>
    <w:p w14:paraId="667B137F" w14:textId="77777777" w:rsidR="00175ADF" w:rsidRPr="00B951D7" w:rsidRDefault="00175ADF" w:rsidP="00D64993">
      <w:pPr>
        <w:spacing w:line="240" w:lineRule="auto"/>
        <w:rPr>
          <w:rFonts w:ascii="Times New Roman" w:eastAsia="Times New Roman" w:hAnsi="Times New Roman" w:cs="Times New Roman"/>
          <w:i/>
          <w:sz w:val="24"/>
          <w:szCs w:val="24"/>
        </w:rPr>
      </w:pPr>
    </w:p>
    <w:p w14:paraId="1AA7EAB2" w14:textId="5EB52F69" w:rsidR="00175ADF" w:rsidRPr="00B951D7" w:rsidRDefault="00D2214C" w:rsidP="00D64993">
      <w:pPr>
        <w:numPr>
          <w:ilvl w:val="0"/>
          <w:numId w:val="13"/>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Research the territorial claims on the Black Sea (i.e., which countries claim rights to this water body), and the economic industries that rely on the Black Sea. Is climate change or are other factors (i.e., population changes, pollution) impacting the Black Sea</w:t>
      </w:r>
      <w:r w:rsidR="00DA29AD">
        <w:rPr>
          <w:rFonts w:ascii="Times New Roman" w:eastAsia="Times New Roman" w:hAnsi="Times New Roman" w:cs="Times New Roman"/>
          <w:sz w:val="24"/>
          <w:szCs w:val="24"/>
        </w:rPr>
        <w:t>? How so?</w:t>
      </w:r>
    </w:p>
    <w:p w14:paraId="36E3764C" w14:textId="77777777" w:rsidR="00175ADF" w:rsidRPr="00B951D7" w:rsidRDefault="00175ADF" w:rsidP="00D64993">
      <w:pPr>
        <w:spacing w:line="240" w:lineRule="auto"/>
        <w:rPr>
          <w:rFonts w:ascii="Times New Roman" w:eastAsia="Times New Roman" w:hAnsi="Times New Roman" w:cs="Times New Roman"/>
          <w:sz w:val="24"/>
          <w:szCs w:val="24"/>
        </w:rPr>
      </w:pPr>
    </w:p>
    <w:p w14:paraId="3A876192" w14:textId="77777777" w:rsidR="001C21C7" w:rsidRDefault="001C21C7">
      <w:pPr>
        <w:rPr>
          <w:rFonts w:ascii="Times New Roman" w:hAnsi="Times New Roman" w:cs="Times New Roman"/>
          <w:i/>
          <w:sz w:val="24"/>
          <w:szCs w:val="24"/>
        </w:rPr>
      </w:pPr>
      <w:r>
        <w:rPr>
          <w:rFonts w:ascii="Times New Roman" w:hAnsi="Times New Roman" w:cs="Times New Roman"/>
          <w:i/>
          <w:sz w:val="24"/>
          <w:szCs w:val="24"/>
        </w:rPr>
        <w:br w:type="page"/>
      </w:r>
    </w:p>
    <w:p w14:paraId="62BDD684" w14:textId="3EE5A655" w:rsidR="001C21C7" w:rsidRPr="0070541B" w:rsidRDefault="001C21C7" w:rsidP="001C21C7">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EUROPE</w:t>
      </w:r>
    </w:p>
    <w:p w14:paraId="0B2AE672" w14:textId="77777777" w:rsidR="001C21C7" w:rsidRPr="001C21C7" w:rsidRDefault="001C21C7" w:rsidP="001C21C7">
      <w:pPr>
        <w:spacing w:line="240" w:lineRule="auto"/>
        <w:jc w:val="center"/>
        <w:rPr>
          <w:rFonts w:ascii="Times New Roman" w:eastAsia="Times New Roman" w:hAnsi="Times New Roman" w:cs="Times New Roman"/>
          <w:b/>
          <w:sz w:val="24"/>
          <w:szCs w:val="24"/>
        </w:rPr>
      </w:pPr>
    </w:p>
    <w:p w14:paraId="667E6433" w14:textId="76B6ED63" w:rsidR="00BE23E4" w:rsidRPr="00B951D7" w:rsidRDefault="00BE23E4" w:rsidP="00D64993">
      <w:pPr>
        <w:rPr>
          <w:rFonts w:ascii="Times New Roman" w:hAnsi="Times New Roman" w:cs="Times New Roman"/>
          <w:i/>
          <w:sz w:val="24"/>
          <w:szCs w:val="24"/>
        </w:rPr>
      </w:pPr>
      <w:r w:rsidRPr="00B951D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09EDDCEA" w14:textId="77777777" w:rsidR="00B951D7" w:rsidRPr="00B951D7" w:rsidRDefault="00B951D7" w:rsidP="00B951D7">
      <w:pPr>
        <w:pStyle w:val="ListParagraph"/>
        <w:numPr>
          <w:ilvl w:val="0"/>
          <w:numId w:val="24"/>
        </w:numPr>
        <w:spacing w:line="240" w:lineRule="auto"/>
        <w:rPr>
          <w:rFonts w:ascii="Times New Roman" w:eastAsia="Times New Roman" w:hAnsi="Times New Roman" w:cs="Times New Roman"/>
          <w:sz w:val="24"/>
          <w:szCs w:val="24"/>
        </w:rPr>
        <w:sectPr w:rsidR="00B951D7" w:rsidRPr="00B951D7" w:rsidSect="00373070">
          <w:type w:val="continuous"/>
          <w:pgSz w:w="12240" w:h="15840"/>
          <w:pgMar w:top="1440" w:right="1440" w:bottom="1440" w:left="1440" w:header="720" w:footer="720" w:gutter="0"/>
          <w:pgNumType w:start="1"/>
          <w:cols w:space="720"/>
        </w:sectPr>
      </w:pPr>
    </w:p>
    <w:p w14:paraId="18268CDA" w14:textId="295701D4"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Alps</w:t>
      </w:r>
    </w:p>
    <w:p w14:paraId="19F6385A"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Athens</w:t>
      </w:r>
    </w:p>
    <w:p w14:paraId="15DC8E2B"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Atlantic Ocean</w:t>
      </w:r>
    </w:p>
    <w:p w14:paraId="4946C74F"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Baltic Sea</w:t>
      </w:r>
    </w:p>
    <w:p w14:paraId="3B590AAD"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Black Sea</w:t>
      </w:r>
    </w:p>
    <w:p w14:paraId="61FB54AE"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Berlin</w:t>
      </w:r>
    </w:p>
    <w:p w14:paraId="01EC7C25"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Danube River</w:t>
      </w:r>
    </w:p>
    <w:p w14:paraId="68633E41"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Elbe River</w:t>
      </w:r>
    </w:p>
    <w:p w14:paraId="425820E7"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English Channel</w:t>
      </w:r>
    </w:p>
    <w:p w14:paraId="49F30DDE"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France</w:t>
      </w:r>
    </w:p>
    <w:p w14:paraId="0C67D039"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Germany</w:t>
      </w:r>
    </w:p>
    <w:p w14:paraId="05ABD4A1"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Greece</w:t>
      </w:r>
    </w:p>
    <w:p w14:paraId="2C08E7A0"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Ireland</w:t>
      </w:r>
    </w:p>
    <w:p w14:paraId="6CAAB55F"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Italy</w:t>
      </w:r>
    </w:p>
    <w:p w14:paraId="6BFCEBF4"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Loire River</w:t>
      </w:r>
    </w:p>
    <w:p w14:paraId="60F4E5F3"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 xml:space="preserve">London </w:t>
      </w:r>
    </w:p>
    <w:p w14:paraId="2E26944A"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Madrid</w:t>
      </w:r>
    </w:p>
    <w:p w14:paraId="19139BC6"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Mediterranean Sea</w:t>
      </w:r>
    </w:p>
    <w:p w14:paraId="204BB9F2"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Moscow</w:t>
      </w:r>
    </w:p>
    <w:p w14:paraId="1429498A"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North Sea</w:t>
      </w:r>
    </w:p>
    <w:p w14:paraId="0EF6F7B2"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Paris</w:t>
      </w:r>
    </w:p>
    <w:p w14:paraId="338922DC"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Poland</w:t>
      </w:r>
    </w:p>
    <w:p w14:paraId="2F0B186E"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Rhine River</w:t>
      </w:r>
    </w:p>
    <w:p w14:paraId="57B50AE0"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Rome</w:t>
      </w:r>
    </w:p>
    <w:p w14:paraId="576F2830"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Russia</w:t>
      </w:r>
    </w:p>
    <w:p w14:paraId="5E659A18"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Scandinavia</w:t>
      </w:r>
    </w:p>
    <w:p w14:paraId="7AD570B1"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Spain</w:t>
      </w:r>
    </w:p>
    <w:p w14:paraId="69513EAB"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Volga River</w:t>
      </w:r>
    </w:p>
    <w:p w14:paraId="6CDE1670" w14:textId="77777777" w:rsidR="00175ADF" w:rsidRPr="00B951D7" w:rsidRDefault="00D2214C" w:rsidP="00B951D7">
      <w:pPr>
        <w:pStyle w:val="ListParagraph"/>
        <w:numPr>
          <w:ilvl w:val="0"/>
          <w:numId w:val="24"/>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Ukraine</w:t>
      </w:r>
    </w:p>
    <w:p w14:paraId="1C6C25FB" w14:textId="73C57710" w:rsidR="00B951D7" w:rsidRPr="00B951D7" w:rsidRDefault="00B951D7" w:rsidP="00B951D7">
      <w:pPr>
        <w:pStyle w:val="ListParagraph"/>
        <w:numPr>
          <w:ilvl w:val="0"/>
          <w:numId w:val="24"/>
        </w:numPr>
        <w:spacing w:line="240" w:lineRule="auto"/>
        <w:rPr>
          <w:rFonts w:ascii="Times New Roman" w:eastAsia="Times New Roman" w:hAnsi="Times New Roman" w:cs="Times New Roman"/>
          <w:sz w:val="24"/>
          <w:szCs w:val="24"/>
        </w:rPr>
        <w:sectPr w:rsidR="00B951D7" w:rsidRPr="00B951D7" w:rsidSect="00B951D7">
          <w:type w:val="continuous"/>
          <w:pgSz w:w="12240" w:h="15840"/>
          <w:pgMar w:top="1440" w:right="1440" w:bottom="1440" w:left="1440" w:header="720" w:footer="720" w:gutter="0"/>
          <w:pgNumType w:start="1"/>
          <w:cols w:num="3" w:space="720"/>
        </w:sectPr>
      </w:pPr>
      <w:r w:rsidRPr="00B951D7">
        <w:rPr>
          <w:rFonts w:ascii="Times New Roman" w:eastAsia="Times New Roman" w:hAnsi="Times New Roman" w:cs="Times New Roman"/>
          <w:sz w:val="24"/>
          <w:szCs w:val="24"/>
        </w:rPr>
        <w:t>United Kingdom</w:t>
      </w:r>
    </w:p>
    <w:p w14:paraId="522C74E1" w14:textId="5DFDA604" w:rsidR="00175ADF" w:rsidRPr="00B951D7" w:rsidRDefault="00175ADF" w:rsidP="00B951D7">
      <w:pPr>
        <w:spacing w:line="240" w:lineRule="auto"/>
        <w:rPr>
          <w:rFonts w:ascii="Times New Roman" w:eastAsia="Times New Roman" w:hAnsi="Times New Roman" w:cs="Times New Roman"/>
          <w:b/>
          <w:color w:val="FF0000"/>
          <w:sz w:val="24"/>
          <w:szCs w:val="24"/>
        </w:rPr>
      </w:pPr>
    </w:p>
    <w:p w14:paraId="67733181" w14:textId="77777777" w:rsidR="009A7202" w:rsidRDefault="009A720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73D64EC" w14:textId="67E8C24F" w:rsidR="00B951D7" w:rsidRPr="00B951D7" w:rsidRDefault="00B951D7" w:rsidP="00B951D7">
      <w:pPr>
        <w:spacing w:line="240" w:lineRule="auto"/>
        <w:jc w:val="center"/>
        <w:rPr>
          <w:rFonts w:ascii="Times New Roman" w:eastAsia="Times New Roman" w:hAnsi="Times New Roman" w:cs="Times New Roman"/>
          <w:b/>
          <w:sz w:val="24"/>
          <w:szCs w:val="24"/>
        </w:rPr>
      </w:pPr>
      <w:r w:rsidRPr="0070541B">
        <w:rPr>
          <w:rFonts w:ascii="Times New Roman" w:eastAsia="Times New Roman" w:hAnsi="Times New Roman" w:cs="Times New Roman"/>
          <w:b/>
          <w:sz w:val="28"/>
          <w:szCs w:val="24"/>
        </w:rPr>
        <w:lastRenderedPageBreak/>
        <w:t>EUROPE</w:t>
      </w:r>
    </w:p>
    <w:p w14:paraId="5AA3C159" w14:textId="77777777" w:rsidR="00B951D7" w:rsidRDefault="00B951D7" w:rsidP="00D64993">
      <w:pPr>
        <w:spacing w:line="240" w:lineRule="auto"/>
        <w:rPr>
          <w:rFonts w:ascii="Times New Roman" w:eastAsia="Times New Roman" w:hAnsi="Times New Roman" w:cs="Times New Roman"/>
          <w:b/>
          <w:sz w:val="24"/>
          <w:szCs w:val="24"/>
        </w:rPr>
      </w:pPr>
    </w:p>
    <w:p w14:paraId="0E8CB787" w14:textId="4453B71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Analyze the cultural, economic, environmental, physical, political, and population geographies of contemporary Europe.</w:t>
      </w:r>
    </w:p>
    <w:p w14:paraId="47697D13" w14:textId="77777777" w:rsidR="00175ADF" w:rsidRDefault="00175ADF" w:rsidP="00D64993">
      <w:pPr>
        <w:spacing w:line="240" w:lineRule="auto"/>
        <w:rPr>
          <w:rFonts w:ascii="Times New Roman" w:eastAsia="Times New Roman" w:hAnsi="Times New Roman" w:cs="Times New Roman"/>
          <w:sz w:val="24"/>
          <w:szCs w:val="24"/>
        </w:rPr>
      </w:pPr>
    </w:p>
    <w:p w14:paraId="34F0233C"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7.4.2</w:t>
      </w:r>
      <w:proofErr w:type="gramStart"/>
      <w:r>
        <w:rPr>
          <w:rFonts w:ascii="Times New Roman" w:eastAsia="Times New Roman" w:hAnsi="Times New Roman" w:cs="Times New Roman"/>
          <w:b/>
          <w:sz w:val="24"/>
          <w:szCs w:val="24"/>
        </w:rPr>
        <w:t>.ER</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Identify climate and vegetation regions and the spatial distributions and patterns of natural resources, including the impact of their location on human activities.</w:t>
      </w:r>
    </w:p>
    <w:p w14:paraId="7B848CC2" w14:textId="77777777" w:rsidR="00175ADF" w:rsidRDefault="00175ADF" w:rsidP="00D64993">
      <w:pPr>
        <w:spacing w:line="240" w:lineRule="auto"/>
        <w:rPr>
          <w:rFonts w:ascii="Times New Roman" w:eastAsia="Times New Roman" w:hAnsi="Times New Roman" w:cs="Times New Roman"/>
          <w:sz w:val="24"/>
          <w:szCs w:val="24"/>
        </w:rPr>
      </w:pPr>
    </w:p>
    <w:p w14:paraId="2718F81F" w14:textId="77777777" w:rsidR="00175ADF" w:rsidRDefault="00D2214C" w:rsidP="00D64993">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This indicator was designed to encourage inquiry into the distribution and pattern of physical systems within the European continent and how the locations and characteristics of these systems influence livelihood choices available to people.</w:t>
      </w:r>
    </w:p>
    <w:p w14:paraId="03F38AAB" w14:textId="77777777" w:rsidR="00175ADF" w:rsidRDefault="00175ADF" w:rsidP="00D64993">
      <w:pPr>
        <w:spacing w:line="240" w:lineRule="auto"/>
        <w:rPr>
          <w:rFonts w:ascii="Times New Roman" w:eastAsia="Times New Roman" w:hAnsi="Times New Roman" w:cs="Times New Roman"/>
          <w:sz w:val="24"/>
          <w:szCs w:val="24"/>
        </w:rPr>
      </w:pPr>
    </w:p>
    <w:p w14:paraId="311B6796"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0361B871" w14:textId="34F80CDF"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B951D7">
        <w:rPr>
          <w:rFonts w:ascii="Times New Roman" w:eastAsia="Times New Roman" w:hAnsi="Times New Roman" w:cs="Times New Roman"/>
          <w:sz w:val="24"/>
          <w:szCs w:val="24"/>
        </w:rPr>
        <w:t>Basic Reasoning</w:t>
      </w:r>
    </w:p>
    <w:p w14:paraId="56ED7D73" w14:textId="77777777" w:rsidR="00175ADF" w:rsidRDefault="00175ADF" w:rsidP="00D64993">
      <w:pPr>
        <w:spacing w:line="240" w:lineRule="auto"/>
        <w:ind w:left="720"/>
        <w:rPr>
          <w:rFonts w:ascii="Times New Roman" w:eastAsia="Times New Roman" w:hAnsi="Times New Roman" w:cs="Times New Roman"/>
          <w:sz w:val="24"/>
          <w:szCs w:val="24"/>
        </w:rPr>
      </w:pPr>
    </w:p>
    <w:p w14:paraId="6FF279AB"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p>
    <w:p w14:paraId="44328D9B" w14:textId="00E50D63" w:rsidR="00175ADF" w:rsidRDefault="00E3785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626F5025" w14:textId="18A9BE4A" w:rsidR="00175ADF" w:rsidRDefault="00E3785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6362774D" w14:textId="319D4D8E" w:rsidR="00175ADF" w:rsidRDefault="00E37854"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Pr>
          <w:rFonts w:ascii="Times New Roman" w:eastAsia="Times New Roman" w:hAnsi="Times New Roman" w:cs="Times New Roman"/>
          <w:b/>
          <w:sz w:val="24"/>
          <w:szCs w:val="24"/>
        </w:rPr>
        <w:t xml:space="preserve">Scale – </w:t>
      </w:r>
      <w:r w:rsidR="00D2214C">
        <w:rPr>
          <w:rFonts w:ascii="Times New Roman" w:eastAsia="Times New Roman" w:hAnsi="Times New Roman" w:cs="Times New Roman"/>
          <w:sz w:val="24"/>
          <w:szCs w:val="24"/>
        </w:rPr>
        <w:t>Identify and interpret spatial hierarchies on a Regional Level.</w:t>
      </w:r>
    </w:p>
    <w:p w14:paraId="1F5276AB" w14:textId="77777777" w:rsidR="00CC4760" w:rsidRDefault="00E37854"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20DCBD72" w14:textId="132576FD" w:rsidR="00175ADF" w:rsidRDefault="00CC4760"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F5C7722" w14:textId="77777777" w:rsidR="00175ADF" w:rsidRPr="00B951D7"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theme </w:t>
      </w:r>
      <w:r w:rsidRPr="00B951D7">
        <w:rPr>
          <w:rFonts w:ascii="Times New Roman" w:eastAsia="Times New Roman" w:hAnsi="Times New Roman" w:cs="Times New Roman"/>
          <w:b/>
          <w:sz w:val="24"/>
          <w:szCs w:val="24"/>
        </w:rPr>
        <w:t xml:space="preserve">of Environment and Resources: </w:t>
      </w:r>
    </w:p>
    <w:p w14:paraId="29534073" w14:textId="77777777" w:rsidR="00175ADF" w:rsidRPr="00B951D7" w:rsidRDefault="00D2214C" w:rsidP="00D64993">
      <w:pPr>
        <w:spacing w:line="240" w:lineRule="auto"/>
        <w:rPr>
          <w:rFonts w:ascii="Times New Roman" w:eastAsia="Times New Roman" w:hAnsi="Times New Roman" w:cs="Times New Roman"/>
          <w:i/>
          <w:sz w:val="24"/>
          <w:szCs w:val="24"/>
        </w:rPr>
      </w:pPr>
      <w:r w:rsidRPr="00B951D7">
        <w:rPr>
          <w:rFonts w:ascii="Times New Roman" w:eastAsia="Times New Roman" w:hAnsi="Times New Roman" w:cs="Times New Roman"/>
          <w:i/>
          <w:sz w:val="24"/>
          <w:szCs w:val="24"/>
        </w:rPr>
        <w:t>This is an example of content that can be explored with this theme that speaks to the entirety of Standard 4.</w:t>
      </w:r>
    </w:p>
    <w:p w14:paraId="79DC413C" w14:textId="77777777" w:rsidR="00175ADF" w:rsidRPr="00B951D7" w:rsidRDefault="00175ADF" w:rsidP="00D64993">
      <w:pPr>
        <w:spacing w:line="240" w:lineRule="auto"/>
        <w:rPr>
          <w:rFonts w:ascii="Times New Roman" w:eastAsia="Times New Roman" w:hAnsi="Times New Roman" w:cs="Times New Roman"/>
          <w:i/>
          <w:sz w:val="24"/>
          <w:szCs w:val="24"/>
        </w:rPr>
      </w:pPr>
    </w:p>
    <w:p w14:paraId="11BF8340" w14:textId="432B1B0C" w:rsidR="00175ADF" w:rsidRPr="00B951D7" w:rsidRDefault="00D2214C" w:rsidP="00D64993">
      <w:pPr>
        <w:numPr>
          <w:ilvl w:val="0"/>
          <w:numId w:val="13"/>
        </w:numPr>
        <w:spacing w:line="240" w:lineRule="auto"/>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Explain the energy sources (i.e.</w:t>
      </w:r>
      <w:r w:rsidR="00E37854">
        <w:rPr>
          <w:rFonts w:ascii="Times New Roman" w:eastAsia="Times New Roman" w:hAnsi="Times New Roman" w:cs="Times New Roman"/>
          <w:sz w:val="24"/>
          <w:szCs w:val="24"/>
        </w:rPr>
        <w:t>,</w:t>
      </w:r>
      <w:r w:rsidRPr="00B951D7">
        <w:rPr>
          <w:rFonts w:ascii="Times New Roman" w:eastAsia="Times New Roman" w:hAnsi="Times New Roman" w:cs="Times New Roman"/>
          <w:sz w:val="24"/>
          <w:szCs w:val="24"/>
        </w:rPr>
        <w:t xml:space="preserve"> fossil fuel, solar, hydro-electric) that power </w:t>
      </w:r>
      <w:r w:rsidR="00C63238">
        <w:rPr>
          <w:rFonts w:ascii="Times New Roman" w:eastAsia="Times New Roman" w:hAnsi="Times New Roman" w:cs="Times New Roman"/>
          <w:sz w:val="24"/>
          <w:szCs w:val="24"/>
        </w:rPr>
        <w:t>much</w:t>
      </w:r>
      <w:r w:rsidR="00C63238" w:rsidRPr="00B951D7">
        <w:rPr>
          <w:rFonts w:ascii="Times New Roman" w:eastAsia="Times New Roman" w:hAnsi="Times New Roman" w:cs="Times New Roman"/>
          <w:sz w:val="24"/>
          <w:szCs w:val="24"/>
        </w:rPr>
        <w:t xml:space="preserve"> </w:t>
      </w:r>
      <w:r w:rsidRPr="00B951D7">
        <w:rPr>
          <w:rFonts w:ascii="Times New Roman" w:eastAsia="Times New Roman" w:hAnsi="Times New Roman" w:cs="Times New Roman"/>
          <w:sz w:val="24"/>
          <w:szCs w:val="24"/>
        </w:rPr>
        <w:t>of Europe</w:t>
      </w:r>
      <w:ins w:id="5" w:author="Microsoft Office User" w:date="2019-08-12T11:29:00Z">
        <w:r w:rsidR="00C63238">
          <w:rPr>
            <w:rFonts w:ascii="Times New Roman" w:eastAsia="Times New Roman" w:hAnsi="Times New Roman" w:cs="Times New Roman"/>
            <w:sz w:val="24"/>
            <w:szCs w:val="24"/>
          </w:rPr>
          <w:t>,</w:t>
        </w:r>
      </w:ins>
      <w:r w:rsidRPr="00B951D7">
        <w:rPr>
          <w:rFonts w:ascii="Times New Roman" w:eastAsia="Times New Roman" w:hAnsi="Times New Roman" w:cs="Times New Roman"/>
          <w:sz w:val="24"/>
          <w:szCs w:val="24"/>
        </w:rPr>
        <w:t xml:space="preserve"> their </w:t>
      </w:r>
      <w:r w:rsidR="00C63238">
        <w:rPr>
          <w:rFonts w:ascii="Times New Roman" w:eastAsia="Times New Roman" w:hAnsi="Times New Roman" w:cs="Times New Roman"/>
          <w:sz w:val="24"/>
          <w:szCs w:val="24"/>
        </w:rPr>
        <w:t xml:space="preserve">source and use </w:t>
      </w:r>
      <w:r w:rsidRPr="00B951D7">
        <w:rPr>
          <w:rFonts w:ascii="Times New Roman" w:eastAsia="Times New Roman" w:hAnsi="Times New Roman" w:cs="Times New Roman"/>
          <w:sz w:val="24"/>
          <w:szCs w:val="24"/>
        </w:rPr>
        <w:t xml:space="preserve">locations, and </w:t>
      </w:r>
      <w:r w:rsidR="00C63238">
        <w:rPr>
          <w:rFonts w:ascii="Times New Roman" w:eastAsia="Times New Roman" w:hAnsi="Times New Roman" w:cs="Times New Roman"/>
          <w:sz w:val="24"/>
          <w:szCs w:val="24"/>
        </w:rPr>
        <w:t xml:space="preserve">their contributions to </w:t>
      </w:r>
      <w:r w:rsidRPr="00B951D7">
        <w:rPr>
          <w:rFonts w:ascii="Times New Roman" w:eastAsia="Times New Roman" w:hAnsi="Times New Roman" w:cs="Times New Roman"/>
          <w:sz w:val="24"/>
          <w:szCs w:val="24"/>
        </w:rPr>
        <w:t>climate change.</w:t>
      </w:r>
    </w:p>
    <w:p w14:paraId="7B1AE9D1" w14:textId="77777777" w:rsidR="00175ADF" w:rsidRPr="00B951D7" w:rsidRDefault="00175ADF" w:rsidP="00D64993">
      <w:pPr>
        <w:spacing w:line="240" w:lineRule="auto"/>
        <w:rPr>
          <w:rFonts w:ascii="Times New Roman" w:eastAsia="Times New Roman" w:hAnsi="Times New Roman" w:cs="Times New Roman"/>
          <w:sz w:val="24"/>
          <w:szCs w:val="24"/>
        </w:rPr>
      </w:pPr>
    </w:p>
    <w:p w14:paraId="19D6F523" w14:textId="77777777" w:rsidR="00BE23E4" w:rsidRPr="00B951D7" w:rsidRDefault="00BE23E4" w:rsidP="00D64993">
      <w:pPr>
        <w:rPr>
          <w:rFonts w:ascii="Times New Roman" w:hAnsi="Times New Roman" w:cs="Times New Roman"/>
          <w:i/>
          <w:sz w:val="24"/>
          <w:szCs w:val="24"/>
        </w:rPr>
      </w:pPr>
      <w:r w:rsidRPr="00B951D7">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tbl>
      <w:tblPr>
        <w:tblStyle w:val="TableGrid"/>
        <w:tblW w:w="0" w:type="auto"/>
        <w:tblLook w:val="04A0" w:firstRow="1" w:lastRow="0" w:firstColumn="1" w:lastColumn="0" w:noHBand="0" w:noVBand="1"/>
        <w:tblCaption w:val="Suggested Content"/>
        <w:tblDescription w:val="This chart lists suggested climates, resources, and biomes for students to investigate."/>
      </w:tblPr>
      <w:tblGrid>
        <w:gridCol w:w="3116"/>
        <w:gridCol w:w="3117"/>
        <w:gridCol w:w="3117"/>
      </w:tblGrid>
      <w:tr w:rsidR="00B951D7" w:rsidRPr="00B951D7" w14:paraId="4E7B80FA" w14:textId="77777777" w:rsidTr="005D463C">
        <w:trPr>
          <w:tblHeader/>
        </w:trPr>
        <w:tc>
          <w:tcPr>
            <w:tcW w:w="3116" w:type="dxa"/>
          </w:tcPr>
          <w:p w14:paraId="06325CE5" w14:textId="1E41862E" w:rsidR="00B951D7" w:rsidRPr="00B951D7" w:rsidRDefault="00B951D7" w:rsidP="00D64993">
            <w:pPr>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CLIMATE</w:t>
            </w:r>
          </w:p>
        </w:tc>
        <w:tc>
          <w:tcPr>
            <w:tcW w:w="3117" w:type="dxa"/>
          </w:tcPr>
          <w:p w14:paraId="55226EB8" w14:textId="294E75AB" w:rsidR="00B951D7" w:rsidRPr="00B951D7" w:rsidRDefault="00B951D7" w:rsidP="00D64993">
            <w:pPr>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RESOURCES</w:t>
            </w:r>
          </w:p>
        </w:tc>
        <w:tc>
          <w:tcPr>
            <w:tcW w:w="3117" w:type="dxa"/>
          </w:tcPr>
          <w:p w14:paraId="24FE6528" w14:textId="4795F1B6" w:rsidR="00B951D7" w:rsidRPr="00B951D7" w:rsidRDefault="00B951D7" w:rsidP="00D64993">
            <w:pPr>
              <w:rPr>
                <w:rFonts w:ascii="Times New Roman" w:eastAsia="Times New Roman" w:hAnsi="Times New Roman" w:cs="Times New Roman"/>
                <w:sz w:val="24"/>
                <w:szCs w:val="24"/>
              </w:rPr>
            </w:pPr>
            <w:r w:rsidRPr="00B951D7">
              <w:rPr>
                <w:rFonts w:ascii="Times New Roman" w:eastAsia="Times New Roman" w:hAnsi="Times New Roman" w:cs="Times New Roman"/>
                <w:sz w:val="24"/>
                <w:szCs w:val="24"/>
              </w:rPr>
              <w:t>BIOME</w:t>
            </w:r>
          </w:p>
        </w:tc>
      </w:tr>
      <w:tr w:rsidR="00B951D7" w:rsidRPr="00B951D7" w14:paraId="447954CD" w14:textId="77777777" w:rsidTr="00B951D7">
        <w:tc>
          <w:tcPr>
            <w:tcW w:w="3116" w:type="dxa"/>
          </w:tcPr>
          <w:p w14:paraId="03A677D2"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Humid Continental</w:t>
            </w:r>
          </w:p>
          <w:p w14:paraId="53F8E8BC"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Mediterranean</w:t>
            </w:r>
          </w:p>
          <w:p w14:paraId="05537744"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Polar</w:t>
            </w:r>
          </w:p>
          <w:p w14:paraId="730FE1AA" w14:textId="3051B476"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Subarctic</w:t>
            </w:r>
          </w:p>
        </w:tc>
        <w:tc>
          <w:tcPr>
            <w:tcW w:w="3117" w:type="dxa"/>
          </w:tcPr>
          <w:p w14:paraId="28FDC2F9" w14:textId="395FFA71" w:rsidR="00B951D7" w:rsidRPr="00E37854" w:rsidRDefault="00E37854"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B</w:t>
            </w:r>
            <w:r w:rsidR="00B951D7" w:rsidRPr="00E37854">
              <w:rPr>
                <w:rFonts w:ascii="Times New Roman" w:eastAsia="Times New Roman" w:hAnsi="Times New Roman" w:cs="Times New Roman"/>
                <w:sz w:val="24"/>
                <w:szCs w:val="24"/>
              </w:rPr>
              <w:t>arley</w:t>
            </w:r>
          </w:p>
          <w:p w14:paraId="4C97D3E6"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citrus</w:t>
            </w:r>
          </w:p>
          <w:p w14:paraId="31C64231" w14:textId="3FE5513B"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coal</w:t>
            </w:r>
          </w:p>
          <w:p w14:paraId="5B6A2012" w14:textId="0FFFA991"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oats</w:t>
            </w:r>
          </w:p>
          <w:p w14:paraId="5E18E0C9" w14:textId="71684FFA"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olives</w:t>
            </w:r>
          </w:p>
          <w:p w14:paraId="49D11A10" w14:textId="2FA8CFF9"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petroleum</w:t>
            </w:r>
          </w:p>
          <w:p w14:paraId="7A3F4D8F" w14:textId="24E9AB41"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potatoes</w:t>
            </w:r>
          </w:p>
          <w:p w14:paraId="335BB28F" w14:textId="6B806BC0"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rye</w:t>
            </w:r>
          </w:p>
          <w:p w14:paraId="435137B6" w14:textId="69FAE9CC"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wheat</w:t>
            </w:r>
          </w:p>
        </w:tc>
        <w:tc>
          <w:tcPr>
            <w:tcW w:w="3117" w:type="dxa"/>
          </w:tcPr>
          <w:p w14:paraId="6FF0AB24"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Boreal Forest</w:t>
            </w:r>
          </w:p>
          <w:p w14:paraId="61207FF7"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Mediterranean</w:t>
            </w:r>
          </w:p>
          <w:p w14:paraId="0BBEAA53" w14:textId="0309C801"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Montane</w:t>
            </w:r>
          </w:p>
          <w:p w14:paraId="7B4F0DF2" w14:textId="77777777"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temperate forest</w:t>
            </w:r>
          </w:p>
          <w:p w14:paraId="1DD30BD3" w14:textId="29A2F43C" w:rsidR="00B951D7" w:rsidRPr="00E37854" w:rsidRDefault="00B951D7" w:rsidP="00E37854">
            <w:pPr>
              <w:pStyle w:val="ListParagraph"/>
              <w:numPr>
                <w:ilvl w:val="0"/>
                <w:numId w:val="30"/>
              </w:numPr>
              <w:rPr>
                <w:rFonts w:ascii="Times New Roman" w:eastAsia="Times New Roman" w:hAnsi="Times New Roman" w:cs="Times New Roman"/>
                <w:sz w:val="24"/>
                <w:szCs w:val="24"/>
              </w:rPr>
            </w:pPr>
            <w:r w:rsidRPr="00E37854">
              <w:rPr>
                <w:rFonts w:ascii="Times New Roman" w:eastAsia="Times New Roman" w:hAnsi="Times New Roman" w:cs="Times New Roman"/>
                <w:sz w:val="24"/>
                <w:szCs w:val="24"/>
              </w:rPr>
              <w:t>tundra</w:t>
            </w:r>
          </w:p>
        </w:tc>
      </w:tr>
    </w:tbl>
    <w:p w14:paraId="2D38757E" w14:textId="4078396A" w:rsidR="00CC4760" w:rsidRDefault="00CC4760">
      <w:pPr>
        <w:rPr>
          <w:rFonts w:ascii="Times New Roman" w:eastAsia="Times New Roman" w:hAnsi="Times New Roman" w:cs="Times New Roman"/>
          <w:b/>
          <w:sz w:val="24"/>
          <w:szCs w:val="24"/>
        </w:rPr>
      </w:pPr>
    </w:p>
    <w:p w14:paraId="6F797086" w14:textId="399F3EC9" w:rsidR="00B951D7" w:rsidRPr="00CC4760" w:rsidRDefault="00B951D7" w:rsidP="00B951D7">
      <w:pPr>
        <w:spacing w:line="240" w:lineRule="auto"/>
        <w:jc w:val="center"/>
        <w:rPr>
          <w:sz w:val="28"/>
          <w:szCs w:val="28"/>
        </w:rPr>
      </w:pPr>
      <w:r w:rsidRPr="00CC4760">
        <w:rPr>
          <w:rFonts w:ascii="Times New Roman" w:eastAsia="Times New Roman" w:hAnsi="Times New Roman" w:cs="Times New Roman"/>
          <w:b/>
          <w:sz w:val="28"/>
          <w:szCs w:val="28"/>
        </w:rPr>
        <w:lastRenderedPageBreak/>
        <w:t>EUROPE</w:t>
      </w:r>
      <w:r w:rsidRPr="00CC4760">
        <w:rPr>
          <w:sz w:val="28"/>
          <w:szCs w:val="28"/>
        </w:rPr>
        <w:t xml:space="preserve"> </w:t>
      </w:r>
    </w:p>
    <w:p w14:paraId="19936D8C" w14:textId="77777777" w:rsidR="00B951D7" w:rsidRDefault="00B951D7" w:rsidP="00B951D7">
      <w:pPr>
        <w:spacing w:line="240" w:lineRule="auto"/>
      </w:pPr>
    </w:p>
    <w:p w14:paraId="387A7F4E" w14:textId="20DEACAF" w:rsidR="00175ADF" w:rsidRPr="00B951D7" w:rsidRDefault="00D2214C" w:rsidP="00B951D7">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Analyze the cultural, economic, environmental, physical, political, and population geographies of contemporary Europe.</w:t>
      </w:r>
    </w:p>
    <w:p w14:paraId="4E729738" w14:textId="77777777" w:rsidR="00175ADF" w:rsidRDefault="00175ADF" w:rsidP="00D64993">
      <w:pPr>
        <w:spacing w:line="240" w:lineRule="auto"/>
        <w:rPr>
          <w:rFonts w:ascii="Times New Roman" w:eastAsia="Times New Roman" w:hAnsi="Times New Roman" w:cs="Times New Roman"/>
          <w:sz w:val="24"/>
          <w:szCs w:val="24"/>
        </w:rPr>
      </w:pPr>
    </w:p>
    <w:p w14:paraId="1D202EEA"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7.4.3</w:t>
      </w:r>
      <w:proofErr w:type="gramStart"/>
      <w:r>
        <w:rPr>
          <w:rFonts w:ascii="Times New Roman" w:eastAsia="Times New Roman" w:hAnsi="Times New Roman" w:cs="Times New Roman"/>
          <w:b/>
          <w:sz w:val="24"/>
          <w:szCs w:val="24"/>
        </w:rPr>
        <w:t>.HS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Explain Europe’s current human population distributions and patterns, and use geographic models to compare the conditions driving migration and demographic change.</w:t>
      </w:r>
    </w:p>
    <w:p w14:paraId="76B48C3D" w14:textId="77777777" w:rsidR="00175ADF" w:rsidRDefault="00175ADF" w:rsidP="00D64993">
      <w:pPr>
        <w:spacing w:line="240" w:lineRule="auto"/>
        <w:rPr>
          <w:rFonts w:ascii="Times New Roman" w:eastAsia="Times New Roman" w:hAnsi="Times New Roman" w:cs="Times New Roman"/>
          <w:color w:val="8064A2"/>
          <w:sz w:val="24"/>
          <w:szCs w:val="24"/>
        </w:rPr>
      </w:pPr>
    </w:p>
    <w:p w14:paraId="0774FA13"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human populations within the European continent, why they are located where they are, and how those patterns change over time through economic, environmental, and politically driven migration.</w:t>
      </w:r>
    </w:p>
    <w:p w14:paraId="2DAA4C66" w14:textId="77777777" w:rsidR="00175ADF" w:rsidRDefault="00175ADF" w:rsidP="00D64993">
      <w:pPr>
        <w:spacing w:line="240" w:lineRule="auto"/>
        <w:rPr>
          <w:rFonts w:ascii="Times New Roman" w:eastAsia="Times New Roman" w:hAnsi="Times New Roman" w:cs="Times New Roman"/>
          <w:sz w:val="24"/>
          <w:szCs w:val="24"/>
        </w:rPr>
      </w:pPr>
    </w:p>
    <w:p w14:paraId="79419FF2"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65A1FE46" w14:textId="006ABBF9"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B951D7">
        <w:rPr>
          <w:rFonts w:ascii="Times New Roman" w:eastAsia="Times New Roman" w:hAnsi="Times New Roman" w:cs="Times New Roman"/>
          <w:sz w:val="24"/>
          <w:szCs w:val="24"/>
        </w:rPr>
        <w:t>Basic Reasoning</w:t>
      </w:r>
    </w:p>
    <w:p w14:paraId="12A4AAE9" w14:textId="77777777" w:rsidR="00175ADF" w:rsidRDefault="00175ADF" w:rsidP="00D64993">
      <w:pPr>
        <w:spacing w:line="240" w:lineRule="auto"/>
        <w:ind w:left="720"/>
        <w:rPr>
          <w:rFonts w:ascii="Times New Roman" w:eastAsia="Times New Roman" w:hAnsi="Times New Roman" w:cs="Times New Roman"/>
          <w:sz w:val="24"/>
          <w:szCs w:val="24"/>
        </w:rPr>
      </w:pPr>
    </w:p>
    <w:p w14:paraId="523D5A33" w14:textId="19BA001F" w:rsidR="00175ADF" w:rsidRDefault="00D2214C"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B951D7">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16BA4127" w14:textId="61FBB8D6" w:rsidR="00175ADF" w:rsidRDefault="00E3785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02623ADB" w14:textId="0B7B3731" w:rsidR="00175ADF" w:rsidRDefault="00E37854" w:rsidP="00D64993">
      <w:pPr>
        <w:widowControl w:val="0"/>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r w:rsidR="00D2214C">
        <w:rPr>
          <w:rFonts w:ascii="Times New Roman" w:eastAsia="Times New Roman" w:hAnsi="Times New Roman" w:cs="Times New Roman"/>
          <w:b/>
          <w:sz w:val="24"/>
          <w:szCs w:val="24"/>
        </w:rPr>
        <w:t xml:space="preserve"> </w:t>
      </w:r>
    </w:p>
    <w:p w14:paraId="0D789431" w14:textId="6961B1F0" w:rsidR="00175ADF" w:rsidRDefault="00E3785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65D9CADB" w14:textId="0A7BE890" w:rsidR="00175ADF" w:rsidRDefault="00E37854"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24BD4089" w14:textId="0CE895CA" w:rsidR="00175ADF" w:rsidRDefault="00175ADF" w:rsidP="00D64993">
      <w:pPr>
        <w:spacing w:line="240" w:lineRule="auto"/>
        <w:rPr>
          <w:rFonts w:ascii="Times New Roman" w:eastAsia="Times New Roman" w:hAnsi="Times New Roman" w:cs="Times New Roman"/>
          <w:sz w:val="24"/>
          <w:szCs w:val="24"/>
        </w:rPr>
      </w:pPr>
    </w:p>
    <w:p w14:paraId="0B618404" w14:textId="77777777" w:rsidR="00175ADF"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theme of Human Systems: </w:t>
      </w:r>
    </w:p>
    <w:p w14:paraId="3712426E" w14:textId="4E958380"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theme that speaks to the entirety of Standard 4.</w:t>
      </w:r>
    </w:p>
    <w:p w14:paraId="58E29F43" w14:textId="77777777" w:rsidR="00E37854" w:rsidRDefault="00E37854" w:rsidP="00D64993">
      <w:pPr>
        <w:spacing w:line="240" w:lineRule="auto"/>
        <w:rPr>
          <w:rFonts w:ascii="Times New Roman" w:eastAsia="Times New Roman" w:hAnsi="Times New Roman" w:cs="Times New Roman"/>
          <w:i/>
          <w:sz w:val="24"/>
          <w:szCs w:val="24"/>
        </w:rPr>
      </w:pPr>
    </w:p>
    <w:p w14:paraId="208CAE27" w14:textId="77777777" w:rsidR="00B951D7" w:rsidRPr="00B951D7" w:rsidRDefault="00B951D7" w:rsidP="00B951D7">
      <w:pPr>
        <w:pStyle w:val="ListParagraph"/>
        <w:numPr>
          <w:ilvl w:val="0"/>
          <w:numId w:val="13"/>
        </w:numPr>
        <w:spacing w:line="240" w:lineRule="auto"/>
        <w:rPr>
          <w:rFonts w:ascii="Times New Roman" w:hAnsi="Times New Roman" w:cs="Times New Roman"/>
          <w:i/>
          <w:sz w:val="24"/>
          <w:szCs w:val="24"/>
        </w:rPr>
      </w:pPr>
      <w:r>
        <w:rPr>
          <w:rFonts w:ascii="Times New Roman" w:eastAsia="Times New Roman" w:hAnsi="Times New Roman" w:cs="Times New Roman"/>
          <w:sz w:val="24"/>
          <w:szCs w:val="24"/>
        </w:rPr>
        <w:t>Explain the push and pull factors that encourage migrants from other parts of the world to move to Europe.</w:t>
      </w:r>
    </w:p>
    <w:p w14:paraId="3F817EA7" w14:textId="77777777" w:rsidR="00B951D7" w:rsidRDefault="00B951D7" w:rsidP="00B951D7">
      <w:pPr>
        <w:spacing w:line="240" w:lineRule="auto"/>
        <w:jc w:val="center"/>
        <w:rPr>
          <w:rFonts w:ascii="Times New Roman" w:hAnsi="Times New Roman" w:cs="Times New Roman"/>
          <w:i/>
          <w:sz w:val="24"/>
          <w:szCs w:val="24"/>
        </w:rPr>
      </w:pPr>
    </w:p>
    <w:p w14:paraId="3199AE5F" w14:textId="510541D1" w:rsidR="00175ADF" w:rsidRDefault="00BE23E4" w:rsidP="00CC4760">
      <w:pPr>
        <w:spacing w:line="240" w:lineRule="auto"/>
        <w:jc w:val="center"/>
        <w:rPr>
          <w:rFonts w:ascii="Times New Roman" w:eastAsia="Times New Roman" w:hAnsi="Times New Roman" w:cs="Times New Roman"/>
          <w:b/>
          <w:sz w:val="24"/>
          <w:szCs w:val="24"/>
        </w:rPr>
      </w:pPr>
      <w:r w:rsidRPr="00B951D7">
        <w:rPr>
          <w:rFonts w:ascii="Times New Roman" w:hAnsi="Times New Roman" w:cs="Times New Roman"/>
          <w:i/>
          <w:sz w:val="24"/>
          <w:szCs w:val="24"/>
        </w:rPr>
        <w:t>Educators have the flexibility and latitude to use the</w:t>
      </w:r>
      <w:r w:rsidR="00B951D7">
        <w:rPr>
          <w:rFonts w:ascii="Times New Roman" w:hAnsi="Times New Roman" w:cs="Times New Roman"/>
          <w:i/>
          <w:sz w:val="24"/>
          <w:szCs w:val="24"/>
        </w:rPr>
        <w:t xml:space="preserve"> content list from 7.1.3.HS</w:t>
      </w:r>
      <w:r w:rsidRPr="00B951D7">
        <w:rPr>
          <w:rFonts w:ascii="Times New Roman" w:hAnsi="Times New Roman" w:cs="Times New Roman"/>
          <w:i/>
          <w:sz w:val="24"/>
          <w:szCs w:val="24"/>
        </w:rPr>
        <w:t xml:space="preserve"> and/or additional related content that provides students with opportunities to employ the target skills and theme.</w:t>
      </w:r>
      <w:r w:rsidR="00CC4760">
        <w:rPr>
          <w:rFonts w:ascii="Times New Roman" w:eastAsia="Times New Roman" w:hAnsi="Times New Roman" w:cs="Times New Roman"/>
          <w:b/>
          <w:sz w:val="24"/>
          <w:szCs w:val="24"/>
        </w:rPr>
        <w:t xml:space="preserve"> </w:t>
      </w:r>
    </w:p>
    <w:p w14:paraId="6FC330A0" w14:textId="77777777" w:rsidR="00175ADF" w:rsidRDefault="00D2214C" w:rsidP="00D64993">
      <w:pPr>
        <w:spacing w:line="240" w:lineRule="auto"/>
        <w:rPr>
          <w:rFonts w:ascii="Times New Roman" w:eastAsia="Times New Roman" w:hAnsi="Times New Roman" w:cs="Times New Roman"/>
          <w:b/>
          <w:sz w:val="24"/>
          <w:szCs w:val="24"/>
        </w:rPr>
      </w:pPr>
      <w:r>
        <w:br w:type="page"/>
      </w:r>
    </w:p>
    <w:p w14:paraId="096C3CC8" w14:textId="77777777" w:rsidR="00B951D7" w:rsidRDefault="00B951D7" w:rsidP="00B951D7">
      <w:pPr>
        <w:spacing w:line="240" w:lineRule="auto"/>
        <w:jc w:val="center"/>
      </w:pPr>
      <w:r w:rsidRPr="0070541B">
        <w:rPr>
          <w:rFonts w:ascii="Times New Roman" w:eastAsia="Times New Roman" w:hAnsi="Times New Roman" w:cs="Times New Roman"/>
          <w:b/>
          <w:sz w:val="28"/>
          <w:szCs w:val="24"/>
        </w:rPr>
        <w:lastRenderedPageBreak/>
        <w:t>EUROPE</w:t>
      </w:r>
      <w:r>
        <w:t xml:space="preserve"> </w:t>
      </w:r>
    </w:p>
    <w:p w14:paraId="70E4826B" w14:textId="18648C84" w:rsidR="00B951D7" w:rsidRDefault="00B951D7" w:rsidP="00D64993">
      <w:pPr>
        <w:spacing w:line="240" w:lineRule="auto"/>
        <w:rPr>
          <w:rFonts w:ascii="Times New Roman" w:eastAsia="Times New Roman" w:hAnsi="Times New Roman" w:cs="Times New Roman"/>
          <w:b/>
          <w:sz w:val="24"/>
          <w:szCs w:val="24"/>
        </w:rPr>
      </w:pPr>
    </w:p>
    <w:p w14:paraId="2E2D5A38" w14:textId="76A69D11"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Analyze the cultural, economic, environmental, physical, political, and population geographies of contemporary Europe.</w:t>
      </w:r>
    </w:p>
    <w:p w14:paraId="1CEAE5FF" w14:textId="77777777" w:rsidR="00175ADF" w:rsidRDefault="00175ADF" w:rsidP="00D64993">
      <w:pPr>
        <w:spacing w:line="240" w:lineRule="auto"/>
        <w:rPr>
          <w:rFonts w:ascii="Times New Roman" w:eastAsia="Times New Roman" w:hAnsi="Times New Roman" w:cs="Times New Roman"/>
          <w:sz w:val="24"/>
          <w:szCs w:val="24"/>
        </w:rPr>
      </w:pPr>
    </w:p>
    <w:p w14:paraId="7A861E55" w14:textId="7087412D"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7.4.4.HS </w:t>
      </w:r>
      <w:r>
        <w:rPr>
          <w:rFonts w:ascii="Times New Roman" w:eastAsia="Times New Roman" w:hAnsi="Times New Roman" w:cs="Times New Roman"/>
          <w:sz w:val="24"/>
          <w:szCs w:val="24"/>
        </w:rPr>
        <w:t>Compare and contrast the dynamic physical and human conditions that le</w:t>
      </w:r>
      <w:r w:rsidR="0050002D">
        <w:rPr>
          <w:rFonts w:ascii="Times New Roman" w:eastAsia="Times New Roman" w:hAnsi="Times New Roman" w:cs="Times New Roman"/>
          <w:sz w:val="24"/>
          <w:szCs w:val="24"/>
        </w:rPr>
        <w:t>a</w:t>
      </w:r>
      <w:r>
        <w:rPr>
          <w:rFonts w:ascii="Times New Roman" w:eastAsia="Times New Roman" w:hAnsi="Times New Roman" w:cs="Times New Roman"/>
          <w:sz w:val="24"/>
          <w:szCs w:val="24"/>
        </w:rPr>
        <w:t>d to the creation of ethnic, gender, language, and religious landscapes of European societies.</w:t>
      </w:r>
    </w:p>
    <w:p w14:paraId="064693A6" w14:textId="77777777" w:rsidR="00175ADF" w:rsidRDefault="00175ADF" w:rsidP="00D64993">
      <w:pPr>
        <w:spacing w:line="240" w:lineRule="auto"/>
        <w:rPr>
          <w:rFonts w:ascii="Times New Roman" w:eastAsia="Times New Roman" w:hAnsi="Times New Roman" w:cs="Times New Roman"/>
          <w:sz w:val="24"/>
          <w:szCs w:val="24"/>
        </w:rPr>
      </w:pPr>
    </w:p>
    <w:p w14:paraId="5C9B0904"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culture traits within the European continent, how they emerge, and how those patterns can change over time as they diffuse to other locations or contract and even disappear when confronted by other culture traits.</w:t>
      </w:r>
    </w:p>
    <w:p w14:paraId="42B5C3C2" w14:textId="77777777" w:rsidR="00175ADF" w:rsidRDefault="00175ADF" w:rsidP="00D64993">
      <w:pPr>
        <w:spacing w:line="240" w:lineRule="auto"/>
        <w:rPr>
          <w:rFonts w:ascii="Times New Roman" w:eastAsia="Times New Roman" w:hAnsi="Times New Roman" w:cs="Times New Roman"/>
          <w:sz w:val="24"/>
          <w:szCs w:val="24"/>
        </w:rPr>
      </w:pPr>
    </w:p>
    <w:p w14:paraId="5223B321"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3E9BE808" w14:textId="0749DD65"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912200">
        <w:rPr>
          <w:rFonts w:ascii="Times New Roman" w:eastAsia="Times New Roman" w:hAnsi="Times New Roman" w:cs="Times New Roman"/>
          <w:sz w:val="24"/>
          <w:szCs w:val="24"/>
        </w:rPr>
        <w:t>Basic Reason</w:t>
      </w:r>
      <w:r w:rsidR="00B951D7">
        <w:rPr>
          <w:rFonts w:ascii="Times New Roman" w:eastAsia="Times New Roman" w:hAnsi="Times New Roman" w:cs="Times New Roman"/>
          <w:sz w:val="24"/>
          <w:szCs w:val="24"/>
        </w:rPr>
        <w:t>ing</w:t>
      </w:r>
    </w:p>
    <w:p w14:paraId="7E215C16" w14:textId="1E53E987" w:rsidR="00175ADF" w:rsidRDefault="00912200"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Level 3: Complex Reasoning</w:t>
      </w:r>
    </w:p>
    <w:p w14:paraId="60D6A862" w14:textId="77777777" w:rsidR="00175ADF" w:rsidRDefault="00175ADF" w:rsidP="00D64993">
      <w:pPr>
        <w:spacing w:line="240" w:lineRule="auto"/>
        <w:ind w:left="720"/>
        <w:rPr>
          <w:rFonts w:ascii="Times New Roman" w:eastAsia="Times New Roman" w:hAnsi="Times New Roman" w:cs="Times New Roman"/>
          <w:sz w:val="24"/>
          <w:szCs w:val="24"/>
        </w:rPr>
      </w:pPr>
    </w:p>
    <w:p w14:paraId="2606A320" w14:textId="1432A308" w:rsidR="00175ADF" w:rsidRDefault="00D2214C"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912200">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67ACCF33" w14:textId="62C0B1AB" w:rsidR="00175ADF" w:rsidRDefault="00CC2AC9"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6B95C9CA" w14:textId="0CBA4B2A" w:rsidR="00175ADF" w:rsidRDefault="00CC2AC9"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6C6B4AA8" w14:textId="5D479AD0" w:rsidR="00175ADF" w:rsidRDefault="00CC2AC9"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6B1C0E08" w14:textId="77777777" w:rsidR="00175ADF" w:rsidRDefault="00175ADF" w:rsidP="00D64993">
      <w:pPr>
        <w:spacing w:line="240" w:lineRule="auto"/>
        <w:rPr>
          <w:rFonts w:ascii="Times New Roman" w:eastAsia="Times New Roman" w:hAnsi="Times New Roman" w:cs="Times New Roman"/>
          <w:sz w:val="24"/>
          <w:szCs w:val="24"/>
        </w:rPr>
      </w:pPr>
    </w:p>
    <w:p w14:paraId="2E53449D" w14:textId="77777777" w:rsidR="00175ADF" w:rsidRDefault="00175ADF" w:rsidP="00D64993">
      <w:pPr>
        <w:spacing w:line="240" w:lineRule="auto"/>
        <w:rPr>
          <w:rFonts w:ascii="Times New Roman" w:eastAsia="Times New Roman" w:hAnsi="Times New Roman" w:cs="Times New Roman"/>
          <w:sz w:val="24"/>
          <w:szCs w:val="24"/>
        </w:rPr>
      </w:pPr>
    </w:p>
    <w:p w14:paraId="4B7C10AE" w14:textId="77777777" w:rsidR="00175ADF"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theme of Human Systems: </w:t>
      </w:r>
    </w:p>
    <w:p w14:paraId="7198AE49" w14:textId="496BCD02"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theme that speaks to the entirety of Standard 4.</w:t>
      </w:r>
    </w:p>
    <w:p w14:paraId="47A4A75C" w14:textId="77777777" w:rsidR="00CC2AC9" w:rsidRDefault="00CC2AC9" w:rsidP="00D64993">
      <w:pPr>
        <w:spacing w:line="240" w:lineRule="auto"/>
        <w:rPr>
          <w:rFonts w:ascii="Times New Roman" w:eastAsia="Times New Roman" w:hAnsi="Times New Roman" w:cs="Times New Roman"/>
          <w:i/>
          <w:sz w:val="24"/>
          <w:szCs w:val="24"/>
        </w:rPr>
      </w:pPr>
    </w:p>
    <w:p w14:paraId="4ED70545" w14:textId="447B4DFD" w:rsidR="00912200" w:rsidRPr="00912200" w:rsidRDefault="00912200" w:rsidP="00912200">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Compare and contrast how various European nations are responding to religious and/or </w:t>
      </w:r>
      <w:r w:rsidR="00DA29AD">
        <w:rPr>
          <w:rFonts w:ascii="Times New Roman" w:eastAsia="Times New Roman" w:hAnsi="Times New Roman" w:cs="Times New Roman"/>
          <w:sz w:val="24"/>
          <w:szCs w:val="24"/>
        </w:rPr>
        <w:t xml:space="preserve">other </w:t>
      </w:r>
      <w:r>
        <w:rPr>
          <w:rFonts w:ascii="Times New Roman" w:eastAsia="Times New Roman" w:hAnsi="Times New Roman" w:cs="Times New Roman"/>
          <w:sz w:val="24"/>
          <w:szCs w:val="24"/>
        </w:rPr>
        <w:t>cultur</w:t>
      </w:r>
      <w:r w:rsidR="00CC2AC9">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groups moving to Europe.</w:t>
      </w:r>
    </w:p>
    <w:p w14:paraId="45DB3CC8" w14:textId="60FFC28A" w:rsidR="00175ADF" w:rsidRDefault="00912200" w:rsidP="00912200">
      <w:pPr>
        <w:pStyle w:val="ListParagraph"/>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8227804" w14:textId="05B4EFE2" w:rsidR="00175ADF" w:rsidRDefault="00BE23E4" w:rsidP="00CC4760">
      <w:pPr>
        <w:jc w:val="center"/>
        <w:rPr>
          <w:rFonts w:ascii="Times New Roman" w:eastAsia="Times New Roman" w:hAnsi="Times New Roman" w:cs="Times New Roman"/>
          <w:b/>
          <w:sz w:val="24"/>
          <w:szCs w:val="24"/>
        </w:rPr>
      </w:pPr>
      <w:r w:rsidRPr="00CC4C93">
        <w:rPr>
          <w:rFonts w:ascii="Times New Roman" w:hAnsi="Times New Roman" w:cs="Times New Roman"/>
          <w:i/>
          <w:sz w:val="24"/>
          <w:szCs w:val="24"/>
        </w:rPr>
        <w:t>Educators have the flexi</w:t>
      </w:r>
      <w:r w:rsidR="00912200">
        <w:rPr>
          <w:rFonts w:ascii="Times New Roman" w:hAnsi="Times New Roman" w:cs="Times New Roman"/>
          <w:i/>
          <w:sz w:val="24"/>
          <w:szCs w:val="24"/>
        </w:rPr>
        <w:t xml:space="preserve">bility and latitude to use the </w:t>
      </w:r>
      <w:r w:rsidRPr="00CC4C93">
        <w:rPr>
          <w:rFonts w:ascii="Times New Roman" w:hAnsi="Times New Roman" w:cs="Times New Roman"/>
          <w:i/>
          <w:sz w:val="24"/>
          <w:szCs w:val="24"/>
        </w:rPr>
        <w:t xml:space="preserve">content list </w:t>
      </w:r>
      <w:r w:rsidR="00912200">
        <w:rPr>
          <w:rFonts w:ascii="Times New Roman" w:hAnsi="Times New Roman" w:cs="Times New Roman"/>
          <w:i/>
          <w:sz w:val="24"/>
          <w:szCs w:val="24"/>
        </w:rPr>
        <w:t xml:space="preserve">from 7.1.3.HS </w:t>
      </w:r>
      <w:r w:rsidRPr="00CC4C93">
        <w:rPr>
          <w:rFonts w:ascii="Times New Roman" w:hAnsi="Times New Roman" w:cs="Times New Roman"/>
          <w:i/>
          <w:sz w:val="24"/>
          <w:szCs w:val="24"/>
        </w:rPr>
        <w:t>and/or additional related content that provides students with opportunities to employ the target skills and theme.</w:t>
      </w:r>
      <w:r w:rsidR="00CC4760">
        <w:rPr>
          <w:rFonts w:ascii="Times New Roman" w:eastAsia="Times New Roman" w:hAnsi="Times New Roman" w:cs="Times New Roman"/>
          <w:b/>
          <w:sz w:val="24"/>
          <w:szCs w:val="24"/>
        </w:rPr>
        <w:t xml:space="preserve"> </w:t>
      </w:r>
    </w:p>
    <w:p w14:paraId="1D62FF62" w14:textId="77777777" w:rsidR="00175ADF" w:rsidRDefault="00D2214C" w:rsidP="00D64993">
      <w:pPr>
        <w:spacing w:after="200" w:line="240" w:lineRule="auto"/>
        <w:rPr>
          <w:rFonts w:ascii="Times New Roman" w:eastAsia="Times New Roman" w:hAnsi="Times New Roman" w:cs="Times New Roman"/>
          <w:b/>
          <w:sz w:val="24"/>
          <w:szCs w:val="24"/>
        </w:rPr>
      </w:pPr>
      <w:r>
        <w:br w:type="page"/>
      </w:r>
    </w:p>
    <w:p w14:paraId="63812F94" w14:textId="77777777" w:rsidR="00912200" w:rsidRPr="00A5369A" w:rsidRDefault="00912200" w:rsidP="00912200">
      <w:pPr>
        <w:spacing w:line="240" w:lineRule="auto"/>
        <w:jc w:val="center"/>
      </w:pPr>
      <w:r w:rsidRPr="0070541B">
        <w:rPr>
          <w:rFonts w:ascii="Times New Roman" w:eastAsia="Times New Roman" w:hAnsi="Times New Roman" w:cs="Times New Roman"/>
          <w:b/>
          <w:sz w:val="28"/>
          <w:szCs w:val="24"/>
        </w:rPr>
        <w:lastRenderedPageBreak/>
        <w:t>EUROPE</w:t>
      </w:r>
      <w:r w:rsidRPr="00A5369A">
        <w:t xml:space="preserve"> </w:t>
      </w:r>
    </w:p>
    <w:p w14:paraId="46D48F10" w14:textId="77777777" w:rsidR="00912200" w:rsidRPr="00A5369A" w:rsidRDefault="00912200" w:rsidP="00D64993">
      <w:pPr>
        <w:spacing w:line="240" w:lineRule="auto"/>
        <w:rPr>
          <w:rFonts w:ascii="Times New Roman" w:eastAsia="Times New Roman" w:hAnsi="Times New Roman" w:cs="Times New Roman"/>
          <w:b/>
          <w:sz w:val="24"/>
          <w:szCs w:val="24"/>
        </w:rPr>
      </w:pPr>
    </w:p>
    <w:p w14:paraId="79EC027A" w14:textId="66CFA407" w:rsidR="00175ADF" w:rsidRPr="00A5369A" w:rsidRDefault="00D2214C" w:rsidP="00D64993">
      <w:pPr>
        <w:spacing w:line="240" w:lineRule="auto"/>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t xml:space="preserve">Standard 4: </w:t>
      </w:r>
      <w:r w:rsidRPr="00A5369A">
        <w:rPr>
          <w:rFonts w:ascii="Times New Roman" w:eastAsia="Times New Roman" w:hAnsi="Times New Roman" w:cs="Times New Roman"/>
          <w:sz w:val="24"/>
          <w:szCs w:val="24"/>
        </w:rPr>
        <w:t>Analyze the cultural, economic, environmental, physical, political, and population geographies of contemporary Europe.</w:t>
      </w:r>
    </w:p>
    <w:p w14:paraId="6E280525" w14:textId="77777777" w:rsidR="00175ADF" w:rsidRPr="00A5369A" w:rsidRDefault="00175ADF" w:rsidP="00D64993">
      <w:pPr>
        <w:spacing w:line="240" w:lineRule="auto"/>
        <w:rPr>
          <w:rFonts w:ascii="Times New Roman" w:eastAsia="Times New Roman" w:hAnsi="Times New Roman" w:cs="Times New Roman"/>
          <w:sz w:val="24"/>
          <w:szCs w:val="24"/>
        </w:rPr>
      </w:pPr>
    </w:p>
    <w:p w14:paraId="105A3BFA" w14:textId="77777777" w:rsidR="00175ADF" w:rsidRPr="00A5369A" w:rsidRDefault="00D2214C" w:rsidP="00D64993">
      <w:pPr>
        <w:spacing w:line="240" w:lineRule="auto"/>
        <w:rPr>
          <w:rFonts w:ascii="Times New Roman" w:eastAsia="Times New Roman" w:hAnsi="Times New Roman" w:cs="Times New Roman"/>
          <w:i/>
          <w:sz w:val="24"/>
          <w:szCs w:val="24"/>
        </w:rPr>
      </w:pPr>
      <w:r w:rsidRPr="00A5369A">
        <w:rPr>
          <w:rFonts w:ascii="Times New Roman" w:eastAsia="Times New Roman" w:hAnsi="Times New Roman" w:cs="Times New Roman"/>
          <w:b/>
          <w:sz w:val="24"/>
          <w:szCs w:val="24"/>
        </w:rPr>
        <w:t xml:space="preserve">7.4.5.HS </w:t>
      </w:r>
      <w:r w:rsidRPr="00A5369A">
        <w:rPr>
          <w:rFonts w:ascii="Times New Roman" w:eastAsia="Times New Roman" w:hAnsi="Times New Roman" w:cs="Times New Roman"/>
          <w:sz w:val="24"/>
          <w:szCs w:val="24"/>
        </w:rPr>
        <w:t>Identify and analyze the current political borders using maps, and explain the connections between European countries based upon centripetal and centrifugal forces, as well as connections between European places and other continents.</w:t>
      </w:r>
    </w:p>
    <w:p w14:paraId="70BBB012" w14:textId="77777777" w:rsidR="00175ADF" w:rsidRPr="00A5369A" w:rsidRDefault="00175ADF" w:rsidP="00D64993">
      <w:pPr>
        <w:spacing w:line="240" w:lineRule="auto"/>
        <w:rPr>
          <w:rFonts w:ascii="Times New Roman" w:eastAsia="Times New Roman" w:hAnsi="Times New Roman" w:cs="Times New Roman"/>
          <w:sz w:val="24"/>
          <w:szCs w:val="24"/>
        </w:rPr>
      </w:pPr>
    </w:p>
    <w:p w14:paraId="6B5EA2F7"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This indicator was designed to encourage inquiry into the various ways that spaces have been divided and controlled within the European continent by different culture groups throughout history.</w:t>
      </w:r>
    </w:p>
    <w:p w14:paraId="289EC475" w14:textId="77777777" w:rsidR="00175ADF" w:rsidRPr="00A5369A" w:rsidRDefault="00175ADF" w:rsidP="00D64993">
      <w:pPr>
        <w:spacing w:line="240" w:lineRule="auto"/>
        <w:rPr>
          <w:rFonts w:ascii="Times New Roman" w:eastAsia="Times New Roman" w:hAnsi="Times New Roman" w:cs="Times New Roman"/>
          <w:sz w:val="24"/>
          <w:szCs w:val="24"/>
        </w:rPr>
      </w:pPr>
    </w:p>
    <w:p w14:paraId="6DE3978A" w14:textId="77777777" w:rsidR="00175ADF" w:rsidRPr="00A5369A" w:rsidRDefault="00D2214C" w:rsidP="00D64993">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Depth of Knowledge:</w:t>
      </w:r>
    </w:p>
    <w:p w14:paraId="4F397D92" w14:textId="6F6D2850" w:rsidR="00175ADF" w:rsidRPr="00A5369A" w:rsidRDefault="00D2214C" w:rsidP="00D64993">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Level 3: </w:t>
      </w:r>
      <w:r w:rsidR="00912200" w:rsidRPr="00A5369A">
        <w:rPr>
          <w:rFonts w:ascii="Times New Roman" w:eastAsia="Times New Roman" w:hAnsi="Times New Roman" w:cs="Times New Roman"/>
          <w:sz w:val="24"/>
          <w:szCs w:val="24"/>
        </w:rPr>
        <w:t xml:space="preserve">Complex Reasoning </w:t>
      </w:r>
    </w:p>
    <w:p w14:paraId="6B932E5E" w14:textId="77777777" w:rsidR="00175ADF" w:rsidRPr="00A5369A" w:rsidRDefault="00175ADF" w:rsidP="00D64993">
      <w:pPr>
        <w:spacing w:line="240" w:lineRule="auto"/>
        <w:ind w:left="720"/>
        <w:rPr>
          <w:rFonts w:ascii="Times New Roman" w:eastAsia="Times New Roman" w:hAnsi="Times New Roman" w:cs="Times New Roman"/>
          <w:sz w:val="24"/>
          <w:szCs w:val="24"/>
        </w:rPr>
      </w:pPr>
    </w:p>
    <w:p w14:paraId="0866AE4F" w14:textId="49B07E5F" w:rsidR="00175ADF" w:rsidRPr="00A5369A" w:rsidRDefault="00D2214C" w:rsidP="00D64993">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Target Skill</w:t>
      </w:r>
      <w:r w:rsidR="00912200" w:rsidRPr="00A5369A">
        <w:rPr>
          <w:rFonts w:ascii="Times New Roman" w:eastAsia="Times New Roman" w:hAnsi="Times New Roman" w:cs="Times New Roman"/>
          <w:b/>
          <w:sz w:val="24"/>
          <w:szCs w:val="24"/>
        </w:rPr>
        <w:t>s</w:t>
      </w:r>
      <w:r w:rsidRPr="00A5369A">
        <w:rPr>
          <w:rFonts w:ascii="Times New Roman" w:eastAsia="Times New Roman" w:hAnsi="Times New Roman" w:cs="Times New Roman"/>
          <w:b/>
          <w:sz w:val="24"/>
          <w:szCs w:val="24"/>
        </w:rPr>
        <w:t>:</w:t>
      </w:r>
    </w:p>
    <w:p w14:paraId="6639BE60" w14:textId="00913686" w:rsidR="00175ADF" w:rsidRPr="00A5369A" w:rsidRDefault="00CC2AC9"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w:t>
      </w:r>
      <w:r w:rsidR="00D2214C" w:rsidRPr="00A5369A">
        <w:rPr>
          <w:rFonts w:ascii="Times New Roman" w:eastAsia="Times New Roman" w:hAnsi="Times New Roman" w:cs="Times New Roman"/>
          <w:b/>
          <w:sz w:val="24"/>
          <w:szCs w:val="24"/>
        </w:rPr>
        <w:t xml:space="preserve">Mapping – </w:t>
      </w:r>
      <w:r w:rsidR="00D2214C" w:rsidRPr="00A5369A">
        <w:rPr>
          <w:rFonts w:ascii="Times New Roman" w:eastAsia="Times New Roman" w:hAnsi="Times New Roman" w:cs="Times New Roman"/>
          <w:sz w:val="24"/>
          <w:szCs w:val="24"/>
        </w:rPr>
        <w:t xml:space="preserve">Identify, Use, Interpret, and Construct Maps on a Regional Level. </w:t>
      </w:r>
      <w:r w:rsidR="00D2214C" w:rsidRPr="00A5369A">
        <w:rPr>
          <w:rFonts w:ascii="Times New Roman" w:eastAsia="Times New Roman" w:hAnsi="Times New Roman" w:cs="Times New Roman"/>
          <w:b/>
          <w:sz w:val="24"/>
          <w:szCs w:val="24"/>
        </w:rPr>
        <w:t xml:space="preserve"> </w:t>
      </w:r>
    </w:p>
    <w:p w14:paraId="5049531F" w14:textId="09450F85" w:rsidR="00175ADF" w:rsidRPr="00A5369A" w:rsidRDefault="00CC2AC9"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A5369A">
        <w:rPr>
          <w:rFonts w:ascii="Times New Roman" w:eastAsia="Times New Roman" w:hAnsi="Times New Roman" w:cs="Times New Roman"/>
          <w:b/>
          <w:sz w:val="24"/>
          <w:szCs w:val="24"/>
        </w:rPr>
        <w:t xml:space="preserve">Conditions, Connections, and Regions – </w:t>
      </w:r>
      <w:r w:rsidR="00D2214C" w:rsidRPr="00A5369A">
        <w:rPr>
          <w:rFonts w:ascii="Times New Roman" w:eastAsia="Times New Roman" w:hAnsi="Times New Roman" w:cs="Times New Roman"/>
          <w:sz w:val="24"/>
          <w:szCs w:val="24"/>
        </w:rPr>
        <w:t>Identify, compare, and evaluate the development of conditions, connections, and regions from a Regional Perspective.</w:t>
      </w:r>
    </w:p>
    <w:p w14:paraId="5ED208BD" w14:textId="77777777" w:rsidR="00CC4760" w:rsidRDefault="00CC2AC9" w:rsidP="00CC4760">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DP: </w:t>
      </w:r>
      <w:r w:rsidR="00D2214C" w:rsidRPr="00A5369A">
        <w:rPr>
          <w:rFonts w:ascii="Times New Roman" w:eastAsia="Times New Roman" w:hAnsi="Times New Roman" w:cs="Times New Roman"/>
          <w:b/>
          <w:sz w:val="24"/>
          <w:szCs w:val="24"/>
        </w:rPr>
        <w:t xml:space="preserve">Distribution and Patterns – </w:t>
      </w:r>
      <w:r w:rsidR="00D2214C" w:rsidRPr="00A5369A">
        <w:rPr>
          <w:rFonts w:ascii="Times New Roman" w:eastAsia="Times New Roman" w:hAnsi="Times New Roman" w:cs="Times New Roman"/>
          <w:sz w:val="24"/>
          <w:szCs w:val="24"/>
        </w:rPr>
        <w:t>Identify, Analyze, and Explain spatial distributions, patterns, and associations on a Regional Level.</w:t>
      </w:r>
    </w:p>
    <w:p w14:paraId="3D0A58EF" w14:textId="4F9D40F6" w:rsidR="00175ADF" w:rsidRPr="00A5369A" w:rsidRDefault="00CC4760" w:rsidP="00CC4760">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 </w:t>
      </w:r>
    </w:p>
    <w:p w14:paraId="51029DF1" w14:textId="77777777" w:rsidR="00175ADF" w:rsidRPr="00A5369A" w:rsidRDefault="00D2214C" w:rsidP="00D64993">
      <w:pPr>
        <w:spacing w:after="200" w:line="240" w:lineRule="auto"/>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t xml:space="preserve">Possible Content associated with the theme of Human Systems: </w:t>
      </w:r>
    </w:p>
    <w:p w14:paraId="6C720D93" w14:textId="24C81A52" w:rsidR="00175ADF" w:rsidRDefault="00D2214C" w:rsidP="00D64993">
      <w:pPr>
        <w:spacing w:line="240" w:lineRule="auto"/>
        <w:rPr>
          <w:rFonts w:ascii="Times New Roman" w:eastAsia="Times New Roman" w:hAnsi="Times New Roman" w:cs="Times New Roman"/>
          <w:i/>
          <w:sz w:val="24"/>
          <w:szCs w:val="24"/>
        </w:rPr>
      </w:pPr>
      <w:r w:rsidRPr="00A5369A">
        <w:rPr>
          <w:rFonts w:ascii="Times New Roman" w:eastAsia="Times New Roman" w:hAnsi="Times New Roman" w:cs="Times New Roman"/>
          <w:i/>
          <w:sz w:val="24"/>
          <w:szCs w:val="24"/>
        </w:rPr>
        <w:t>This is an example of content that can be explored with this theme that speaks to the entirety of Standard 4.</w:t>
      </w:r>
    </w:p>
    <w:p w14:paraId="2BA6745D" w14:textId="77777777" w:rsidR="00CC2AC9" w:rsidRPr="00A5369A" w:rsidRDefault="00CC2AC9" w:rsidP="00D64993">
      <w:pPr>
        <w:spacing w:line="240" w:lineRule="auto"/>
        <w:rPr>
          <w:rFonts w:ascii="Times New Roman" w:eastAsia="Times New Roman" w:hAnsi="Times New Roman" w:cs="Times New Roman"/>
          <w:i/>
          <w:sz w:val="24"/>
          <w:szCs w:val="24"/>
        </w:rPr>
      </w:pPr>
    </w:p>
    <w:p w14:paraId="4D6E0F38" w14:textId="77777777" w:rsidR="00912200" w:rsidRPr="00A5369A" w:rsidRDefault="00912200" w:rsidP="00912200">
      <w:pPr>
        <w:pStyle w:val="ListParagraph"/>
        <w:numPr>
          <w:ilvl w:val="0"/>
          <w:numId w:val="13"/>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Explain the potential impact that </w:t>
      </w:r>
      <w:proofErr w:type="spellStart"/>
      <w:r w:rsidRPr="00A5369A">
        <w:rPr>
          <w:rFonts w:ascii="Times New Roman" w:eastAsia="Times New Roman" w:hAnsi="Times New Roman" w:cs="Times New Roman"/>
          <w:sz w:val="24"/>
          <w:szCs w:val="24"/>
        </w:rPr>
        <w:t>Brexit</w:t>
      </w:r>
      <w:proofErr w:type="spellEnd"/>
      <w:r w:rsidRPr="00A5369A">
        <w:rPr>
          <w:rFonts w:ascii="Times New Roman" w:eastAsia="Times New Roman" w:hAnsi="Times New Roman" w:cs="Times New Roman"/>
          <w:sz w:val="24"/>
          <w:szCs w:val="24"/>
        </w:rPr>
        <w:t xml:space="preserve"> will have on the future of Britain as a whole, the European Union, and the global economy.</w:t>
      </w:r>
    </w:p>
    <w:p w14:paraId="34A57C4C" w14:textId="1A0859E9" w:rsidR="00175ADF" w:rsidRPr="00A5369A" w:rsidRDefault="00912200" w:rsidP="00CC2AC9">
      <w:pPr>
        <w:pStyle w:val="ListParagraph"/>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 </w:t>
      </w:r>
    </w:p>
    <w:p w14:paraId="75A03AA7" w14:textId="47E91DF6" w:rsidR="00BE23E4" w:rsidRPr="00A5369A" w:rsidRDefault="00BE23E4" w:rsidP="00D64993">
      <w:pPr>
        <w:rPr>
          <w:rFonts w:ascii="Times New Roman" w:hAnsi="Times New Roman" w:cs="Times New Roman"/>
          <w:i/>
          <w:sz w:val="24"/>
          <w:szCs w:val="24"/>
        </w:rPr>
      </w:pPr>
      <w:r w:rsidRPr="00A5369A">
        <w:rPr>
          <w:rFonts w:ascii="Times New Roman" w:hAnsi="Times New Roman" w:cs="Times New Roman"/>
          <w:i/>
          <w:sz w:val="24"/>
          <w:szCs w:val="24"/>
        </w:rPr>
        <w:t>Educators have the flexibility a</w:t>
      </w:r>
      <w:r w:rsidR="00912200" w:rsidRPr="00A5369A">
        <w:rPr>
          <w:rFonts w:ascii="Times New Roman" w:hAnsi="Times New Roman" w:cs="Times New Roman"/>
          <w:i/>
          <w:sz w:val="24"/>
          <w:szCs w:val="24"/>
        </w:rPr>
        <w:t>nd latitude to use the</w:t>
      </w:r>
      <w:r w:rsidRPr="00A5369A">
        <w:rPr>
          <w:rFonts w:ascii="Times New Roman" w:hAnsi="Times New Roman" w:cs="Times New Roman"/>
          <w:i/>
          <w:sz w:val="24"/>
          <w:szCs w:val="24"/>
        </w:rPr>
        <w:t xml:space="preserve"> content list </w:t>
      </w:r>
      <w:r w:rsidR="00912200" w:rsidRPr="00A5369A">
        <w:rPr>
          <w:rFonts w:ascii="Times New Roman" w:hAnsi="Times New Roman" w:cs="Times New Roman"/>
          <w:i/>
          <w:sz w:val="24"/>
          <w:szCs w:val="24"/>
        </w:rPr>
        <w:t xml:space="preserve">from 7.1.4.HS </w:t>
      </w:r>
      <w:r w:rsidRPr="00A5369A">
        <w:rPr>
          <w:rFonts w:ascii="Times New Roman" w:hAnsi="Times New Roman" w:cs="Times New Roman"/>
          <w:i/>
          <w:sz w:val="24"/>
          <w:szCs w:val="24"/>
        </w:rPr>
        <w:t>and/or additional related content that provides students with opportunities to employ the target skills and theme.</w:t>
      </w:r>
    </w:p>
    <w:p w14:paraId="47101512" w14:textId="77777777" w:rsidR="00175ADF" w:rsidRPr="00A5369A" w:rsidRDefault="00D2214C" w:rsidP="00D64993">
      <w:pPr>
        <w:spacing w:line="240" w:lineRule="auto"/>
        <w:rPr>
          <w:rFonts w:ascii="Times New Roman" w:eastAsia="Times New Roman" w:hAnsi="Times New Roman" w:cs="Times New Roman"/>
          <w:b/>
          <w:sz w:val="24"/>
          <w:szCs w:val="24"/>
        </w:rPr>
      </w:pPr>
      <w:r w:rsidRPr="00A5369A">
        <w:br w:type="page"/>
      </w:r>
    </w:p>
    <w:p w14:paraId="3E56C5CE" w14:textId="7204795F" w:rsidR="008056F3" w:rsidRPr="0070541B" w:rsidRDefault="008056F3" w:rsidP="008056F3">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EUROPE</w:t>
      </w:r>
    </w:p>
    <w:p w14:paraId="30B1372F" w14:textId="77777777" w:rsidR="008056F3" w:rsidRPr="00A5369A" w:rsidRDefault="008056F3" w:rsidP="008056F3">
      <w:pPr>
        <w:spacing w:line="240" w:lineRule="auto"/>
        <w:jc w:val="center"/>
        <w:rPr>
          <w:rFonts w:ascii="Times New Roman" w:eastAsia="Times New Roman" w:hAnsi="Times New Roman" w:cs="Times New Roman"/>
          <w:b/>
          <w:sz w:val="24"/>
          <w:szCs w:val="24"/>
        </w:rPr>
      </w:pPr>
    </w:p>
    <w:p w14:paraId="4F052D61" w14:textId="51B59660"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 xml:space="preserve">Standard 4: </w:t>
      </w:r>
      <w:r w:rsidRPr="00A5369A">
        <w:rPr>
          <w:rFonts w:ascii="Times New Roman" w:eastAsia="Times New Roman" w:hAnsi="Times New Roman" w:cs="Times New Roman"/>
          <w:sz w:val="24"/>
          <w:szCs w:val="24"/>
        </w:rPr>
        <w:t>Analyze the cultural, economic, environmental, physical, political, and population geographies of contemporary Europe.</w:t>
      </w:r>
    </w:p>
    <w:p w14:paraId="14AAB3EA" w14:textId="77777777" w:rsidR="00175ADF" w:rsidRPr="00A5369A" w:rsidRDefault="00175ADF" w:rsidP="00D64993">
      <w:pPr>
        <w:spacing w:line="240" w:lineRule="auto"/>
        <w:rPr>
          <w:rFonts w:ascii="Times New Roman" w:eastAsia="Times New Roman" w:hAnsi="Times New Roman" w:cs="Times New Roman"/>
          <w:sz w:val="24"/>
          <w:szCs w:val="24"/>
        </w:rPr>
      </w:pPr>
    </w:p>
    <w:p w14:paraId="73C4CB08" w14:textId="77777777" w:rsidR="00175ADF" w:rsidRPr="00A5369A" w:rsidRDefault="00D2214C" w:rsidP="00D64993">
      <w:pPr>
        <w:spacing w:line="240" w:lineRule="auto"/>
        <w:rPr>
          <w:rFonts w:ascii="Times New Roman" w:eastAsia="Times New Roman" w:hAnsi="Times New Roman" w:cs="Times New Roman"/>
          <w:b/>
          <w:i/>
          <w:sz w:val="24"/>
          <w:szCs w:val="24"/>
        </w:rPr>
      </w:pPr>
      <w:r w:rsidRPr="00A5369A">
        <w:rPr>
          <w:rFonts w:ascii="Times New Roman" w:eastAsia="Times New Roman" w:hAnsi="Times New Roman" w:cs="Times New Roman"/>
          <w:b/>
          <w:sz w:val="24"/>
          <w:szCs w:val="24"/>
        </w:rPr>
        <w:t>7.4.6</w:t>
      </w:r>
      <w:proofErr w:type="gramStart"/>
      <w:r w:rsidRPr="00A5369A">
        <w:rPr>
          <w:rFonts w:ascii="Times New Roman" w:eastAsia="Times New Roman" w:hAnsi="Times New Roman" w:cs="Times New Roman"/>
          <w:b/>
          <w:sz w:val="24"/>
          <w:szCs w:val="24"/>
        </w:rPr>
        <w:t>.AG</w:t>
      </w:r>
      <w:proofErr w:type="gramEnd"/>
      <w:r w:rsidRPr="00A5369A">
        <w:rPr>
          <w:rFonts w:ascii="Times New Roman" w:eastAsia="Times New Roman" w:hAnsi="Times New Roman" w:cs="Times New Roman"/>
          <w:b/>
          <w:sz w:val="24"/>
          <w:szCs w:val="24"/>
        </w:rPr>
        <w:t xml:space="preserve"> </w:t>
      </w:r>
      <w:r w:rsidRPr="00A5369A">
        <w:rPr>
          <w:rFonts w:ascii="Times New Roman" w:eastAsia="Times New Roman" w:hAnsi="Times New Roman" w:cs="Times New Roman"/>
          <w:sz w:val="24"/>
          <w:szCs w:val="24"/>
        </w:rPr>
        <w:t>Gather evidence and construct a map or model to investigate a significant contemporary cultural, economic, or political issue facing Europe at the local, regional, or global scale.</w:t>
      </w:r>
    </w:p>
    <w:p w14:paraId="5FADE67E" w14:textId="77777777" w:rsidR="00175ADF" w:rsidRPr="00A5369A" w:rsidRDefault="00175ADF" w:rsidP="00D64993">
      <w:pPr>
        <w:spacing w:line="240" w:lineRule="auto"/>
        <w:rPr>
          <w:rFonts w:ascii="Times New Roman" w:eastAsia="Times New Roman" w:hAnsi="Times New Roman" w:cs="Times New Roman"/>
          <w:sz w:val="24"/>
          <w:szCs w:val="24"/>
        </w:rPr>
      </w:pPr>
    </w:p>
    <w:p w14:paraId="2D7061E4" w14:textId="77777777" w:rsidR="00175ADF" w:rsidRPr="00A5369A" w:rsidRDefault="00D2214C" w:rsidP="00CC2AC9">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Depth of Knowledge:</w:t>
      </w:r>
    </w:p>
    <w:p w14:paraId="4B6833CE" w14:textId="64CBFC1F" w:rsidR="00175ADF" w:rsidRPr="00A5369A" w:rsidRDefault="00D2214C" w:rsidP="00CC2AC9">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Level 4: Extended </w:t>
      </w:r>
      <w:r w:rsidR="008056F3" w:rsidRPr="00A5369A">
        <w:rPr>
          <w:rFonts w:ascii="Times New Roman" w:eastAsia="Times New Roman" w:hAnsi="Times New Roman" w:cs="Times New Roman"/>
          <w:sz w:val="24"/>
          <w:szCs w:val="24"/>
        </w:rPr>
        <w:t>Reasoning</w:t>
      </w:r>
    </w:p>
    <w:p w14:paraId="779846B7" w14:textId="77777777" w:rsidR="00175ADF" w:rsidRPr="00A5369A" w:rsidRDefault="00175ADF" w:rsidP="00CC2AC9">
      <w:pPr>
        <w:spacing w:line="240" w:lineRule="auto"/>
        <w:ind w:left="720"/>
        <w:rPr>
          <w:rFonts w:ascii="Times New Roman" w:eastAsia="Times New Roman" w:hAnsi="Times New Roman" w:cs="Times New Roman"/>
          <w:sz w:val="24"/>
          <w:szCs w:val="24"/>
        </w:rPr>
      </w:pPr>
    </w:p>
    <w:p w14:paraId="27DDD55D" w14:textId="199EE1B7" w:rsidR="00175ADF" w:rsidRPr="00A5369A" w:rsidRDefault="00D2214C" w:rsidP="00CC2AC9">
      <w:pPr>
        <w:spacing w:line="240" w:lineRule="auto"/>
        <w:ind w:left="720"/>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Target Skill</w:t>
      </w:r>
      <w:r w:rsidR="008056F3" w:rsidRPr="00A5369A">
        <w:rPr>
          <w:rFonts w:ascii="Times New Roman" w:eastAsia="Times New Roman" w:hAnsi="Times New Roman" w:cs="Times New Roman"/>
          <w:b/>
          <w:sz w:val="24"/>
          <w:szCs w:val="24"/>
        </w:rPr>
        <w:t>s</w:t>
      </w:r>
      <w:r w:rsidRPr="00A5369A">
        <w:rPr>
          <w:rFonts w:ascii="Times New Roman" w:eastAsia="Times New Roman" w:hAnsi="Times New Roman" w:cs="Times New Roman"/>
          <w:b/>
          <w:sz w:val="24"/>
          <w:szCs w:val="24"/>
        </w:rPr>
        <w:t>:</w:t>
      </w:r>
    </w:p>
    <w:p w14:paraId="044F266F" w14:textId="62BB1DD1" w:rsidR="00175ADF" w:rsidRPr="00A5369A" w:rsidRDefault="00CC2AC9" w:rsidP="00CC2AC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A5369A">
        <w:rPr>
          <w:rFonts w:ascii="Times New Roman" w:eastAsia="Times New Roman" w:hAnsi="Times New Roman" w:cs="Times New Roman"/>
          <w:b/>
          <w:sz w:val="24"/>
          <w:szCs w:val="24"/>
        </w:rPr>
        <w:t xml:space="preserve">Mapping – </w:t>
      </w:r>
      <w:r w:rsidR="00D2214C" w:rsidRPr="00A5369A">
        <w:rPr>
          <w:rFonts w:ascii="Times New Roman" w:eastAsia="Times New Roman" w:hAnsi="Times New Roman" w:cs="Times New Roman"/>
          <w:sz w:val="24"/>
          <w:szCs w:val="24"/>
        </w:rPr>
        <w:t xml:space="preserve">Identify, Use, Interpret, and Construct Maps on a Regional Level.  </w:t>
      </w:r>
    </w:p>
    <w:p w14:paraId="6B821509" w14:textId="41D7D4DE" w:rsidR="00175ADF" w:rsidRPr="00A5369A" w:rsidRDefault="00CC2AC9" w:rsidP="00CC2AC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sidRPr="00A5369A">
        <w:rPr>
          <w:rFonts w:ascii="Times New Roman" w:eastAsia="Times New Roman" w:hAnsi="Times New Roman" w:cs="Times New Roman"/>
          <w:b/>
          <w:sz w:val="24"/>
          <w:szCs w:val="24"/>
        </w:rPr>
        <w:t xml:space="preserve">Models and Representation – </w:t>
      </w:r>
      <w:r w:rsidR="00D2214C" w:rsidRPr="00A5369A">
        <w:rPr>
          <w:rFonts w:ascii="Times New Roman" w:eastAsia="Times New Roman" w:hAnsi="Times New Roman" w:cs="Times New Roman"/>
          <w:sz w:val="24"/>
          <w:szCs w:val="24"/>
        </w:rPr>
        <w:t xml:space="preserve">Identify, Use, Interpret, and Construct Geographic Models and Other Visual Representations on a Regional Level. </w:t>
      </w:r>
    </w:p>
    <w:p w14:paraId="786DFA9E" w14:textId="407A94DF" w:rsidR="00175ADF" w:rsidRPr="00A5369A" w:rsidRDefault="00CC2AC9" w:rsidP="00CC2AC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w:t>
      </w:r>
      <w:r w:rsidR="00D2214C" w:rsidRPr="00A5369A">
        <w:rPr>
          <w:rFonts w:ascii="Times New Roman" w:eastAsia="Times New Roman" w:hAnsi="Times New Roman" w:cs="Times New Roman"/>
          <w:b/>
          <w:sz w:val="24"/>
          <w:szCs w:val="24"/>
        </w:rPr>
        <w:t xml:space="preserve">Gather Evidence and Communicate Findings – </w:t>
      </w:r>
      <w:r w:rsidR="00D2214C" w:rsidRPr="00A5369A">
        <w:rPr>
          <w:rFonts w:ascii="Times New Roman" w:eastAsia="Times New Roman" w:hAnsi="Times New Roman" w:cs="Times New Roman"/>
          <w:sz w:val="24"/>
          <w:szCs w:val="24"/>
        </w:rPr>
        <w:t>Identify, use, and interpret different forms of evidence (including primary and secondary sources) on a Regional Level.</w:t>
      </w:r>
    </w:p>
    <w:p w14:paraId="2E348572" w14:textId="010910F8" w:rsidR="00175ADF" w:rsidRPr="00A5369A" w:rsidRDefault="00CC2AC9" w:rsidP="00CC2AC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A5369A">
        <w:rPr>
          <w:rFonts w:ascii="Times New Roman" w:eastAsia="Times New Roman" w:hAnsi="Times New Roman" w:cs="Times New Roman"/>
          <w:b/>
          <w:sz w:val="24"/>
          <w:szCs w:val="24"/>
        </w:rPr>
        <w:t xml:space="preserve">Conditions, Connections, and Regions – </w:t>
      </w:r>
      <w:r w:rsidR="00D2214C" w:rsidRPr="00A5369A">
        <w:rPr>
          <w:rFonts w:ascii="Times New Roman" w:eastAsia="Times New Roman" w:hAnsi="Times New Roman" w:cs="Times New Roman"/>
          <w:sz w:val="24"/>
          <w:szCs w:val="24"/>
        </w:rPr>
        <w:t>Identify, compare, and evaluate the development of conditions, connections, and regions from a Regional Perspective.</w:t>
      </w:r>
    </w:p>
    <w:p w14:paraId="2FF03E9B" w14:textId="2D838BC0" w:rsidR="00175ADF" w:rsidRPr="00A5369A" w:rsidRDefault="00CC2AC9" w:rsidP="00CC2AC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sidRPr="00A5369A">
        <w:rPr>
          <w:rFonts w:ascii="Times New Roman" w:eastAsia="Times New Roman" w:hAnsi="Times New Roman" w:cs="Times New Roman"/>
          <w:b/>
          <w:sz w:val="24"/>
          <w:szCs w:val="24"/>
        </w:rPr>
        <w:t xml:space="preserve">Scale – </w:t>
      </w:r>
      <w:r w:rsidR="00D2214C" w:rsidRPr="00A5369A">
        <w:rPr>
          <w:rFonts w:ascii="Times New Roman" w:eastAsia="Times New Roman" w:hAnsi="Times New Roman" w:cs="Times New Roman"/>
          <w:sz w:val="24"/>
          <w:szCs w:val="24"/>
        </w:rPr>
        <w:t xml:space="preserve">Identify and interpret spatial hierarchies on a Regional Level. </w:t>
      </w:r>
    </w:p>
    <w:p w14:paraId="2E9E9222" w14:textId="102ABF80" w:rsidR="00175ADF" w:rsidRPr="00A5369A" w:rsidRDefault="00CC2AC9" w:rsidP="00CC2AC9">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A5369A">
        <w:rPr>
          <w:rFonts w:ascii="Times New Roman" w:eastAsia="Times New Roman" w:hAnsi="Times New Roman" w:cs="Times New Roman"/>
          <w:b/>
          <w:sz w:val="24"/>
          <w:szCs w:val="24"/>
        </w:rPr>
        <w:t xml:space="preserve">Distribution and Patterns – </w:t>
      </w:r>
      <w:r w:rsidR="00D2214C" w:rsidRPr="00A5369A">
        <w:rPr>
          <w:rFonts w:ascii="Times New Roman" w:eastAsia="Times New Roman" w:hAnsi="Times New Roman" w:cs="Times New Roman"/>
          <w:sz w:val="24"/>
          <w:szCs w:val="24"/>
        </w:rPr>
        <w:t>Identify, Analyze, and Explain spatial distributions, patterns, and associations on a Regional Level.</w:t>
      </w:r>
    </w:p>
    <w:p w14:paraId="1458E351" w14:textId="77777777" w:rsidR="00175ADF" w:rsidRPr="00A5369A" w:rsidRDefault="00175ADF" w:rsidP="00D64993">
      <w:pPr>
        <w:spacing w:line="240" w:lineRule="auto"/>
        <w:rPr>
          <w:rFonts w:ascii="Times New Roman" w:eastAsia="Times New Roman" w:hAnsi="Times New Roman" w:cs="Times New Roman"/>
          <w:sz w:val="24"/>
          <w:szCs w:val="24"/>
        </w:rPr>
      </w:pPr>
    </w:p>
    <w:p w14:paraId="611A1B14" w14:textId="77777777" w:rsidR="00FD13BA" w:rsidRPr="00A5369A" w:rsidRDefault="00FD13BA" w:rsidP="00FD13BA">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i/>
          <w:sz w:val="24"/>
          <w:szCs w:val="24"/>
        </w:rPr>
        <w:t>Possible</w:t>
      </w:r>
      <w:r w:rsidRPr="00A5369A">
        <w:rPr>
          <w:rFonts w:ascii="Times New Roman" w:eastAsia="Times New Roman" w:hAnsi="Times New Roman" w:cs="Times New Roman"/>
          <w:sz w:val="24"/>
          <w:szCs w:val="24"/>
        </w:rPr>
        <w:t xml:space="preserve"> avenues of inquiry on issues may include:</w:t>
      </w:r>
    </w:p>
    <w:p w14:paraId="1C2068A6" w14:textId="77777777" w:rsidR="00175ADF" w:rsidRPr="00A5369A" w:rsidRDefault="00D2214C" w:rsidP="00D64993">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Explore how catastrophe in Japan (earthquake/tsunami/nuclear meltdown) led to changes in European energy policy (Germany)</w:t>
      </w:r>
    </w:p>
    <w:p w14:paraId="225B6D3E" w14:textId="77777777" w:rsidR="00175ADF" w:rsidRPr="00A5369A" w:rsidRDefault="00D2214C" w:rsidP="00D64993">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Explore how changes in immigration policies will affect the exchange of people, ideas, and capital across European borders</w:t>
      </w:r>
    </w:p>
    <w:p w14:paraId="287A9B32" w14:textId="77777777" w:rsidR="00175ADF" w:rsidRPr="00A5369A" w:rsidRDefault="00D2214C" w:rsidP="00D64993">
      <w:pPr>
        <w:numPr>
          <w:ilvl w:val="0"/>
          <w:numId w:val="4"/>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Explore how declining birth rates in Spain and Italy may impact a nation’s economic decision-making</w:t>
      </w:r>
    </w:p>
    <w:p w14:paraId="02A0A56F" w14:textId="77777777" w:rsidR="00175ADF" w:rsidRPr="00A5369A" w:rsidRDefault="00D2214C" w:rsidP="00D64993">
      <w:pPr>
        <w:widowControl w:val="0"/>
        <w:numPr>
          <w:ilvl w:val="0"/>
          <w:numId w:val="4"/>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Explore how separatists movements (Basque, Catalan, Corsican, Scotland) create both opportunities and threats for both the “leaving” and the left-behind parties</w:t>
      </w:r>
    </w:p>
    <w:p w14:paraId="67F745C0" w14:textId="77777777" w:rsidR="00175ADF" w:rsidRPr="00A5369A" w:rsidRDefault="00D2214C" w:rsidP="00D64993">
      <w:pPr>
        <w:spacing w:line="240" w:lineRule="auto"/>
        <w:rPr>
          <w:rFonts w:ascii="Times New Roman" w:eastAsia="Times New Roman" w:hAnsi="Times New Roman" w:cs="Times New Roman"/>
          <w:b/>
          <w:sz w:val="24"/>
          <w:szCs w:val="24"/>
        </w:rPr>
      </w:pPr>
      <w:r w:rsidRPr="00A5369A">
        <w:br w:type="page"/>
      </w:r>
    </w:p>
    <w:p w14:paraId="0A3C6EC7" w14:textId="08CE645C" w:rsidR="0031568A" w:rsidRPr="0070541B" w:rsidRDefault="0031568A" w:rsidP="0031568A">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NORTH AMERICA</w:t>
      </w:r>
    </w:p>
    <w:p w14:paraId="70ECD5B1" w14:textId="77777777" w:rsidR="0031568A" w:rsidRPr="00A5369A" w:rsidRDefault="0031568A" w:rsidP="0031568A">
      <w:pPr>
        <w:spacing w:line="240" w:lineRule="auto"/>
        <w:jc w:val="center"/>
        <w:rPr>
          <w:rFonts w:ascii="Times New Roman" w:eastAsia="Times New Roman" w:hAnsi="Times New Roman" w:cs="Times New Roman"/>
          <w:b/>
          <w:sz w:val="24"/>
          <w:szCs w:val="24"/>
        </w:rPr>
      </w:pPr>
    </w:p>
    <w:p w14:paraId="143BB9F6" w14:textId="394AEB94"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 xml:space="preserve">Standard 5: </w:t>
      </w:r>
      <w:r w:rsidRPr="00A5369A">
        <w:rPr>
          <w:rFonts w:ascii="Times New Roman" w:eastAsia="Times New Roman" w:hAnsi="Times New Roman" w:cs="Times New Roman"/>
          <w:sz w:val="24"/>
          <w:szCs w:val="24"/>
        </w:rPr>
        <w:t>Analyze the cultural, economic, environmental, physical, political, and population geographies of contemporary North America.</w:t>
      </w:r>
    </w:p>
    <w:p w14:paraId="5259C95D" w14:textId="77777777" w:rsidR="00175ADF" w:rsidRPr="00A5369A" w:rsidRDefault="00175ADF" w:rsidP="00D64993">
      <w:pPr>
        <w:spacing w:line="240" w:lineRule="auto"/>
        <w:rPr>
          <w:rFonts w:ascii="Times New Roman" w:eastAsia="Times New Roman" w:hAnsi="Times New Roman" w:cs="Times New Roman"/>
          <w:sz w:val="24"/>
          <w:szCs w:val="24"/>
        </w:rPr>
      </w:pPr>
    </w:p>
    <w:p w14:paraId="598EDB10" w14:textId="77777777" w:rsidR="00175ADF" w:rsidRPr="00A5369A" w:rsidRDefault="00D2214C" w:rsidP="00D64993">
      <w:pPr>
        <w:spacing w:line="240" w:lineRule="auto"/>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t xml:space="preserve">Enduring Understanding: </w:t>
      </w:r>
    </w:p>
    <w:p w14:paraId="5876CC54"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North America is a geographically diverse continent with a variety of physical features and social structures. These regional conditions, both physical and cultural, create unique North American landscapes, an understanding of which lays the foundation for learning about the continent’s connection the other peoples and places on Earth.</w:t>
      </w:r>
    </w:p>
    <w:p w14:paraId="60899259" w14:textId="77777777" w:rsidR="00175ADF" w:rsidRPr="00A5369A" w:rsidRDefault="00175ADF" w:rsidP="00D64993">
      <w:pPr>
        <w:spacing w:line="240" w:lineRule="auto"/>
        <w:rPr>
          <w:rFonts w:ascii="Times New Roman" w:eastAsia="Times New Roman" w:hAnsi="Times New Roman" w:cs="Times New Roman"/>
          <w:sz w:val="24"/>
          <w:szCs w:val="24"/>
        </w:rPr>
      </w:pPr>
    </w:p>
    <w:p w14:paraId="18C04663" w14:textId="61841FA7" w:rsidR="00175ADF" w:rsidRPr="00A5369A" w:rsidRDefault="00CC2AC9"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Expository Narrative</w:t>
      </w:r>
      <w:r w:rsidR="00D2214C" w:rsidRPr="00A5369A">
        <w:rPr>
          <w:rFonts w:ascii="Times New Roman" w:eastAsia="Times New Roman" w:hAnsi="Times New Roman" w:cs="Times New Roman"/>
          <w:b/>
          <w:sz w:val="24"/>
          <w:szCs w:val="24"/>
        </w:rPr>
        <w:t>:</w:t>
      </w:r>
    </w:p>
    <w:p w14:paraId="23590694" w14:textId="25E7B4AF"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This standard was developed to encourage inquiry into the variety of physical and human conditions present in North America. Educators are encouraged to consider teaching strategies that connect this content to that in other standards (i.e., how does North America’s economy relate to those in Asia?). </w:t>
      </w:r>
      <w:r w:rsidR="003411EE" w:rsidRPr="00A5369A">
        <w:rPr>
          <w:rFonts w:ascii="Times New Roman" w:eastAsia="Times New Roman" w:hAnsi="Times New Roman" w:cs="Times New Roman"/>
          <w:sz w:val="24"/>
          <w:szCs w:val="24"/>
        </w:rPr>
        <w:t>Indicators are not to be taught in isolation, and labelling and coloring maps does not suffice for the skill of mapping.</w:t>
      </w:r>
    </w:p>
    <w:p w14:paraId="295E219A" w14:textId="77777777" w:rsidR="00175ADF" w:rsidRPr="00A5369A" w:rsidRDefault="00175ADF" w:rsidP="00D64993">
      <w:pPr>
        <w:spacing w:line="240" w:lineRule="auto"/>
        <w:rPr>
          <w:rFonts w:ascii="Times New Roman" w:eastAsia="Times New Roman" w:hAnsi="Times New Roman" w:cs="Times New Roman"/>
          <w:sz w:val="24"/>
          <w:szCs w:val="24"/>
        </w:rPr>
      </w:pPr>
    </w:p>
    <w:p w14:paraId="6094A1C4"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Condition refers to a characteristic or feature in a given location. These conditions may be physical features like mountains or rivers, or human constructs like countries or cities. Examples of physical features include the Great Lakes or the Yucatan Peninsula. Human features would include countries like Mexico or cities like Los Angeles. Places become meaningful when we understand the features of a region and the processes that create those conditions. Identifying places and their conditions is an introductory step towards making connections between those places and others as well as the conditions in other parts of the world. Landform regions such as the Central American Volcanic Arc, the Sonoran Desert, and the Rocky Mountains extend beyond the borders that separate countries. Visitors to Caribbean islands place those countries within the contemporary global tourism industry, affecting local social, political, and economic concerns. The strategic location of the Isthmus of Panama between the Atlantic and Pacific Ocean makes it an important link within global commercial activity.</w:t>
      </w:r>
    </w:p>
    <w:p w14:paraId="0E11A26F" w14:textId="77777777" w:rsidR="00A5369A" w:rsidRPr="00A5369A" w:rsidRDefault="00A5369A" w:rsidP="00D64993">
      <w:pPr>
        <w:spacing w:line="240" w:lineRule="auto"/>
        <w:rPr>
          <w:rFonts w:ascii="Times New Roman" w:eastAsia="Times New Roman" w:hAnsi="Times New Roman" w:cs="Times New Roman"/>
          <w:b/>
          <w:sz w:val="24"/>
          <w:szCs w:val="24"/>
        </w:rPr>
      </w:pPr>
    </w:p>
    <w:p w14:paraId="0C5A5051" w14:textId="77777777" w:rsidR="00CC4760"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There are different types of physica</w:t>
      </w:r>
      <w:r w:rsidR="00A5369A" w:rsidRPr="00A5369A">
        <w:rPr>
          <w:rFonts w:ascii="Times New Roman" w:eastAsia="Times New Roman" w:hAnsi="Times New Roman" w:cs="Times New Roman"/>
          <w:sz w:val="24"/>
          <w:szCs w:val="24"/>
        </w:rPr>
        <w:t xml:space="preserve">l regions within North America; examples include </w:t>
      </w:r>
      <w:r w:rsidRPr="00A5369A">
        <w:rPr>
          <w:rFonts w:ascii="Times New Roman" w:eastAsia="Times New Roman" w:hAnsi="Times New Roman" w:cs="Times New Roman"/>
          <w:sz w:val="24"/>
          <w:szCs w:val="24"/>
        </w:rPr>
        <w:t>climate (e.g. semiarid), vegetation (e.g., temperate forest), and resource (e.g., cotton). Region refers to an area with similar conditions or internal connections that tie it together. These conditions may be physical such as the amount of precipitation, the range of temperatures, or the presence of a particular species of plant. Regions spatially simplify the complexity of Earth. Identifying regions and their specific qualities enables us to compare and contrast them with other areas across the globe. Regions can overlap, stand-alone, or nest within each other. The region of the south central United States, where warm, moist air from the south meets cool, dry air from the north, is an area of frequent tornadoes, highlighting a spatial connection between physical conditions and human outcomes.</w:t>
      </w:r>
    </w:p>
    <w:p w14:paraId="4076CB38" w14:textId="79D8C714" w:rsidR="00175ADF" w:rsidRPr="00A5369A" w:rsidRDefault="00CC4760"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 </w:t>
      </w:r>
    </w:p>
    <w:p w14:paraId="285EED86" w14:textId="420FE37B" w:rsidR="00175ADF" w:rsidRPr="00CC2AC9"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All Earth phenomena have a spread or distribution. This distribution may be concentrated, dispersed, or even form a pattern. One pattern is the concentration of coffee production in the tropical climate of Central America (e.g., Costa Rica). A second pattern is the presence of tundra </w:t>
      </w:r>
      <w:r w:rsidRPr="00A5369A">
        <w:rPr>
          <w:rFonts w:ascii="Times New Roman" w:eastAsia="Times New Roman" w:hAnsi="Times New Roman" w:cs="Times New Roman"/>
          <w:sz w:val="24"/>
          <w:szCs w:val="24"/>
        </w:rPr>
        <w:lastRenderedPageBreak/>
        <w:t>and permafrost present in the northern latitudes of Canada. A third and historical pattern is the</w:t>
      </w:r>
      <w:r w:rsidR="00CC2AC9">
        <w:rPr>
          <w:rFonts w:ascii="Times New Roman" w:eastAsia="Times New Roman" w:hAnsi="Times New Roman" w:cs="Times New Roman"/>
          <w:sz w:val="24"/>
          <w:szCs w:val="24"/>
        </w:rPr>
        <w:t xml:space="preserve"> l</w:t>
      </w:r>
      <w:r w:rsidRPr="00A5369A">
        <w:rPr>
          <w:rFonts w:ascii="Times New Roman" w:eastAsia="Times New Roman" w:hAnsi="Times New Roman" w:cs="Times New Roman"/>
          <w:sz w:val="24"/>
          <w:szCs w:val="24"/>
        </w:rPr>
        <w:t>ocation of heavy industry, including steel production, near iron ore in Minnesota and the coal fields of Pennsylvania.</w:t>
      </w:r>
    </w:p>
    <w:p w14:paraId="5CCB00C6" w14:textId="77777777" w:rsidR="00175ADF" w:rsidRPr="00A5369A" w:rsidRDefault="00175ADF" w:rsidP="00D64993">
      <w:pPr>
        <w:spacing w:line="240" w:lineRule="auto"/>
        <w:rPr>
          <w:rFonts w:ascii="Times New Roman" w:eastAsia="Times New Roman" w:hAnsi="Times New Roman" w:cs="Times New Roman"/>
          <w:sz w:val="24"/>
          <w:szCs w:val="24"/>
        </w:rPr>
      </w:pPr>
    </w:p>
    <w:p w14:paraId="06446B25" w14:textId="583040CC"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As noted, all Earth phenomena have a spread or distribution. This distribution may be concentrated, dispersed, or even form a pattern. This is especially true for people: they are concentrated in cities, dispersed in rural areas, and form patterns such as being located along water bodies or in low elevations. Population centers such as Los Angeles, Mexico City, or Havana demonstrate the pull of natural resources, job opportunities, and the need to concentrate law-making </w:t>
      </w:r>
      <w:r w:rsidR="00A5369A" w:rsidRPr="00A5369A">
        <w:rPr>
          <w:rFonts w:ascii="Times New Roman" w:eastAsia="Times New Roman" w:hAnsi="Times New Roman" w:cs="Times New Roman"/>
          <w:sz w:val="24"/>
          <w:szCs w:val="24"/>
        </w:rPr>
        <w:t>and government</w:t>
      </w:r>
      <w:r w:rsidRPr="00A5369A">
        <w:rPr>
          <w:rFonts w:ascii="Times New Roman" w:eastAsia="Times New Roman" w:hAnsi="Times New Roman" w:cs="Times New Roman"/>
          <w:sz w:val="24"/>
          <w:szCs w:val="24"/>
        </w:rPr>
        <w:t xml:space="preserve"> functions. Low-density settlements populate arid and mountainous regions. The level of infrastructure (transportation, communication, services) necessary will vary accordingly. </w:t>
      </w:r>
    </w:p>
    <w:p w14:paraId="09CF1707" w14:textId="77777777" w:rsidR="00175ADF" w:rsidRPr="00A5369A" w:rsidRDefault="00175ADF" w:rsidP="00D64993">
      <w:pPr>
        <w:spacing w:line="240" w:lineRule="auto"/>
        <w:rPr>
          <w:rFonts w:ascii="Times New Roman" w:eastAsia="Times New Roman" w:hAnsi="Times New Roman" w:cs="Times New Roman"/>
          <w:sz w:val="24"/>
          <w:szCs w:val="24"/>
        </w:rPr>
      </w:pPr>
    </w:p>
    <w:p w14:paraId="68B31DF0"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Human population concentrations are more than just the number of people in a place - they have demographic characteristics that also vary spatially (i.e., change from place to place). These include gender, ethnicity, and age. Population pyramids are used to explore this population variation for specific places. Costa Rica has a median age lower than the United States, and Guatemala has a higher percentage of females than Canada. Tools like the Demographic Transition Model are used to understand the effects of birth and death rates on a population’s size.</w:t>
      </w:r>
    </w:p>
    <w:p w14:paraId="3A907B72" w14:textId="77777777" w:rsidR="00175ADF" w:rsidRPr="00A5369A" w:rsidRDefault="00175ADF" w:rsidP="00D64993">
      <w:pPr>
        <w:spacing w:line="240" w:lineRule="auto"/>
        <w:rPr>
          <w:rFonts w:ascii="Times New Roman" w:eastAsia="Times New Roman" w:hAnsi="Times New Roman" w:cs="Times New Roman"/>
          <w:sz w:val="24"/>
          <w:szCs w:val="24"/>
        </w:rPr>
      </w:pPr>
    </w:p>
    <w:p w14:paraId="53DC9689" w14:textId="77777777" w:rsidR="00175ADF" w:rsidRPr="00A5369A" w:rsidRDefault="00D2214C" w:rsidP="00D64993">
      <w:pPr>
        <w:spacing w:line="240" w:lineRule="auto"/>
        <w:rPr>
          <w:rFonts w:ascii="Times New Roman" w:eastAsia="Times New Roman" w:hAnsi="Times New Roman" w:cs="Times New Roman"/>
          <w:b/>
          <w:sz w:val="24"/>
          <w:szCs w:val="24"/>
        </w:rPr>
      </w:pPr>
      <w:r w:rsidRPr="00A5369A">
        <w:rPr>
          <w:rFonts w:ascii="Times New Roman" w:eastAsia="Times New Roman" w:hAnsi="Times New Roman" w:cs="Times New Roman"/>
          <w:sz w:val="24"/>
          <w:szCs w:val="24"/>
        </w:rPr>
        <w:t>People also move. Migration is driven by economic, social, political, and environmental factors. Some migration is voluntary (e.g., young adults going to college) while some is forced (e.g., European enslavement of Africans; human trafficking). Pull factors such as job availability in Chicago or nearness to family in Panama can draw migrants, and push factors such as political and economic stress in Cuba or a hurricane battering Louisiana can force out-migration. Migration is a key part of how ideas, diseases, and culture traits spread. This process, known as relocation diffusion, explains the movement of cultural traits such as language, religion, government, and economic models as people make homes in new places.</w:t>
      </w:r>
    </w:p>
    <w:p w14:paraId="5087E29B" w14:textId="77777777" w:rsidR="00175ADF" w:rsidRPr="00A5369A" w:rsidRDefault="00175ADF" w:rsidP="00D64993">
      <w:pPr>
        <w:spacing w:line="240" w:lineRule="auto"/>
        <w:rPr>
          <w:rFonts w:ascii="Times New Roman" w:eastAsia="Times New Roman" w:hAnsi="Times New Roman" w:cs="Times New Roman"/>
          <w:sz w:val="24"/>
          <w:szCs w:val="24"/>
        </w:rPr>
      </w:pPr>
    </w:p>
    <w:p w14:paraId="7CFDD5FB"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North America contains hundreds of different cultural groups, including Native Americans/First Nation (e.g., Hopi), descendants of various African (e.g., Hausa), Asian (e.g., Chinese), and European (e.g., English) groups. In addition, after 1960s immigration law changes, an increase in people from South Asia, Latin America, and Africa occurred. This continent consists of three large countries - Canada, the United States, and Mexico - and a large number of Central American and Caribbean countries, too. Each of these countries contains culture groups that have a way of life (culture) that often results in landscapes and regions with distinctive features. Culture consists of many intricate and dynamic elements that include religion, language, ethnicity, and gender roles. However, in an increasingly interconnected world, culture is constantly changing due to local and global interactions.</w:t>
      </w:r>
    </w:p>
    <w:p w14:paraId="310701C2"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 </w:t>
      </w:r>
    </w:p>
    <w:p w14:paraId="04E64887" w14:textId="77777777" w:rsidR="00A5369A"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Religion, language, and gender roles are important culture traits. Regarding religion, all of the major faiths diffused to North America from elsewhere. Christianity is the largest faith by membership largely due to European migration; Islam, Judaism, Sikhism, Buddhism, and Hinduism also are present. A global trend, also present in North America, is growing numbers of </w:t>
      </w:r>
    </w:p>
    <w:p w14:paraId="74DB47D0" w14:textId="0DD1654A" w:rsidR="00175ADF" w:rsidRPr="00A5369A" w:rsidRDefault="00D2214C" w:rsidP="00D64993">
      <w:pPr>
        <w:spacing w:line="240" w:lineRule="auto"/>
        <w:rPr>
          <w:rFonts w:ascii="Times New Roman" w:eastAsia="Times New Roman" w:hAnsi="Times New Roman" w:cs="Times New Roman"/>
          <w:sz w:val="24"/>
          <w:szCs w:val="24"/>
        </w:rPr>
      </w:pPr>
      <w:proofErr w:type="gramStart"/>
      <w:r w:rsidRPr="00A5369A">
        <w:rPr>
          <w:rFonts w:ascii="Times New Roman" w:eastAsia="Times New Roman" w:hAnsi="Times New Roman" w:cs="Times New Roman"/>
          <w:sz w:val="24"/>
          <w:szCs w:val="24"/>
        </w:rPr>
        <w:lastRenderedPageBreak/>
        <w:t>religiously</w:t>
      </w:r>
      <w:proofErr w:type="gramEnd"/>
      <w:r w:rsidRPr="00A5369A">
        <w:rPr>
          <w:rFonts w:ascii="Times New Roman" w:eastAsia="Times New Roman" w:hAnsi="Times New Roman" w:cs="Times New Roman"/>
          <w:sz w:val="24"/>
          <w:szCs w:val="24"/>
        </w:rPr>
        <w:t xml:space="preserve"> unaffiliated. North America is home to hundreds of languages, but English, Spanish, and French have some of the largest number of speakers. Language distribution is determined by original culture hearths, migration, and physical barriers such as mountains that limit language spread. Gender roles also vary among ethnic groups with women and men at times performing certain economic, political, or social tasks unique to their location and history. </w:t>
      </w:r>
    </w:p>
    <w:p w14:paraId="1B5EFCB0" w14:textId="77777777" w:rsidR="00175ADF" w:rsidRPr="00A5369A" w:rsidRDefault="00175ADF" w:rsidP="00D64993">
      <w:pPr>
        <w:spacing w:line="240" w:lineRule="auto"/>
        <w:rPr>
          <w:rFonts w:ascii="Times New Roman" w:eastAsia="Times New Roman" w:hAnsi="Times New Roman" w:cs="Times New Roman"/>
          <w:sz w:val="24"/>
          <w:szCs w:val="24"/>
        </w:rPr>
      </w:pPr>
    </w:p>
    <w:p w14:paraId="2610A4CF"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The Arts - literature, music, theater, and dance - are other important aspects of culture that express people’s relationships with place. Popular culture and folk culture reflect many of these cultural traits and demonstrate the process of diffusion - hierarchical, contagious, and relocation.</w:t>
      </w:r>
    </w:p>
    <w:p w14:paraId="678F6DDE" w14:textId="77777777" w:rsidR="00175ADF" w:rsidRPr="00A5369A" w:rsidRDefault="00175ADF" w:rsidP="00D64993">
      <w:pPr>
        <w:spacing w:line="240" w:lineRule="auto"/>
        <w:rPr>
          <w:rFonts w:ascii="Times New Roman" w:eastAsia="Times New Roman" w:hAnsi="Times New Roman" w:cs="Times New Roman"/>
          <w:sz w:val="24"/>
          <w:szCs w:val="24"/>
        </w:rPr>
      </w:pPr>
    </w:p>
    <w:p w14:paraId="5ADFB745" w14:textId="77777777"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North American places vary in terms of both cooperation and conflict within and among countries. Control over territory can vary by a country’s land size, population size, and even shape (compact, elongated, perforated, and fragmented). Current country borders in much of North America reflect both geometry (western Canada/United States) and physical features (Rio Grande River - Mexico/United States). Identifying the processes behind current political borders via maps is an introductory step towards making connections between North American places as well as other world locations. </w:t>
      </w:r>
    </w:p>
    <w:p w14:paraId="5386ACCE" w14:textId="77777777" w:rsidR="00175ADF" w:rsidRPr="00A5369A" w:rsidRDefault="00175ADF" w:rsidP="00D64993">
      <w:pPr>
        <w:spacing w:line="240" w:lineRule="auto"/>
        <w:rPr>
          <w:rFonts w:ascii="Times New Roman" w:eastAsia="Times New Roman" w:hAnsi="Times New Roman" w:cs="Times New Roman"/>
          <w:sz w:val="24"/>
          <w:szCs w:val="24"/>
        </w:rPr>
      </w:pPr>
    </w:p>
    <w:p w14:paraId="70A03366" w14:textId="210CB12D"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Contemporary North America is integrated in a number of ways. Economically, parts of goods are often produced in different countries before final assembly and use in another (Ford automobiles; Fender guitars; many others). Politically, democratic institutions predominate. Tourism and agriculture remain as economic mainstays of the Caribbean sub-region. The United States dominates the region militarily and economically, with the latter serving as a major migration draw</w:t>
      </w:r>
      <w:r w:rsidR="00CC2AC9">
        <w:rPr>
          <w:rFonts w:ascii="Times New Roman" w:eastAsia="Times New Roman" w:hAnsi="Times New Roman" w:cs="Times New Roman"/>
          <w:sz w:val="24"/>
          <w:szCs w:val="24"/>
        </w:rPr>
        <w:t>.</w:t>
      </w:r>
      <w:r w:rsidR="00A5369A" w:rsidRPr="00A5369A">
        <w:rPr>
          <w:rFonts w:ascii="Times New Roman" w:eastAsia="Times New Roman" w:hAnsi="Times New Roman" w:cs="Times New Roman"/>
          <w:sz w:val="24"/>
          <w:szCs w:val="24"/>
        </w:rPr>
        <w:t xml:space="preserve"> The continent also experiences conflicts related to ethnic differences, stark income inequality, and different political visions. The</w:t>
      </w:r>
      <w:r w:rsidRPr="00A5369A">
        <w:rPr>
          <w:rFonts w:ascii="Times New Roman" w:eastAsia="Times New Roman" w:hAnsi="Times New Roman" w:cs="Times New Roman"/>
          <w:sz w:val="24"/>
          <w:szCs w:val="24"/>
        </w:rPr>
        <w:t xml:space="preserve"> movement of peoples throughout the region continues to remake the cultural landscapes of North America.</w:t>
      </w:r>
    </w:p>
    <w:p w14:paraId="4CE0C4B8" w14:textId="77777777" w:rsidR="00175ADF" w:rsidRPr="00A5369A" w:rsidRDefault="00175ADF" w:rsidP="00D64993">
      <w:pPr>
        <w:spacing w:line="240" w:lineRule="auto"/>
        <w:rPr>
          <w:rFonts w:ascii="Times New Roman" w:eastAsia="Times New Roman" w:hAnsi="Times New Roman" w:cs="Times New Roman"/>
          <w:sz w:val="24"/>
          <w:szCs w:val="24"/>
        </w:rPr>
      </w:pPr>
    </w:p>
    <w:p w14:paraId="00FDF768" w14:textId="4C842F39"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As students gain more North American content knowledge and develop geographic thinking skills, they should be encouraged to explore a significant contemporary cultural, economic, or political issue facing North America at the local or global scale. Geographical inquiry includes generating a geographic question, gathering appropriate sources of information, analyzing information via maps, texts, models, and other forms of representation, forming conclusions, and communicating findings. The question may be specific to North America or may form a theme that extends the length of the course. For example, students may investigate the impact tariffs on steel production have on automobile manufacturing in South Carolina (a very specific, place-based project) or they could explor</w:t>
      </w:r>
      <w:r w:rsidR="00A5369A" w:rsidRPr="00A5369A">
        <w:rPr>
          <w:rFonts w:ascii="Times New Roman" w:eastAsia="Times New Roman" w:hAnsi="Times New Roman" w:cs="Times New Roman"/>
          <w:sz w:val="24"/>
          <w:szCs w:val="24"/>
        </w:rPr>
        <w:t xml:space="preserve">e manufacturing site decisions </w:t>
      </w:r>
      <w:r w:rsidRPr="00A5369A">
        <w:rPr>
          <w:rFonts w:ascii="Times New Roman" w:eastAsia="Times New Roman" w:hAnsi="Times New Roman" w:cs="Times New Roman"/>
          <w:sz w:val="24"/>
          <w:szCs w:val="24"/>
        </w:rPr>
        <w:t xml:space="preserve">more broadly as it relates to each continent. </w:t>
      </w:r>
    </w:p>
    <w:p w14:paraId="2A09078E" w14:textId="77777777" w:rsidR="00175ADF" w:rsidRPr="00A5369A" w:rsidRDefault="00175ADF" w:rsidP="00D64993">
      <w:pPr>
        <w:spacing w:line="240" w:lineRule="auto"/>
        <w:rPr>
          <w:rFonts w:ascii="Times New Roman" w:eastAsia="Times New Roman" w:hAnsi="Times New Roman" w:cs="Times New Roman"/>
          <w:sz w:val="24"/>
          <w:szCs w:val="24"/>
        </w:rPr>
      </w:pPr>
    </w:p>
    <w:p w14:paraId="26279D85" w14:textId="77777777" w:rsidR="00A5369A" w:rsidRPr="00A5369A" w:rsidRDefault="00A5369A">
      <w:pPr>
        <w:rPr>
          <w:rFonts w:ascii="Times New Roman" w:hAnsi="Times New Roman" w:cs="Times New Roman"/>
          <w:b/>
          <w:sz w:val="24"/>
          <w:szCs w:val="24"/>
        </w:rPr>
      </w:pPr>
      <w:r w:rsidRPr="00A5369A">
        <w:rPr>
          <w:rFonts w:ascii="Times New Roman" w:hAnsi="Times New Roman" w:cs="Times New Roman"/>
          <w:b/>
          <w:sz w:val="24"/>
          <w:szCs w:val="24"/>
        </w:rPr>
        <w:br w:type="page"/>
      </w:r>
    </w:p>
    <w:p w14:paraId="3E78BBE9" w14:textId="77777777" w:rsidR="00A5369A" w:rsidRPr="0070541B" w:rsidRDefault="00A5369A" w:rsidP="00A5369A">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NORTH AMERICA</w:t>
      </w:r>
    </w:p>
    <w:p w14:paraId="26EBC887" w14:textId="77777777" w:rsidR="00A5369A" w:rsidRPr="00A5369A" w:rsidRDefault="00A5369A" w:rsidP="00D64993">
      <w:pPr>
        <w:rPr>
          <w:rFonts w:ascii="Times New Roman" w:hAnsi="Times New Roman" w:cs="Times New Roman"/>
          <w:b/>
          <w:sz w:val="24"/>
          <w:szCs w:val="24"/>
        </w:rPr>
      </w:pPr>
    </w:p>
    <w:p w14:paraId="4FC1E9C2" w14:textId="58D2B80E" w:rsidR="00CC4C93" w:rsidRPr="00A5369A" w:rsidRDefault="00CC4C93" w:rsidP="00D64993">
      <w:pPr>
        <w:rPr>
          <w:rFonts w:ascii="Times New Roman" w:hAnsi="Times New Roman" w:cs="Times New Roman"/>
          <w:sz w:val="24"/>
          <w:szCs w:val="24"/>
          <w:shd w:val="clear" w:color="auto" w:fill="FCE5CD"/>
        </w:rPr>
      </w:pPr>
      <w:r w:rsidRPr="00A5369A">
        <w:rPr>
          <w:rFonts w:ascii="Times New Roman" w:hAnsi="Times New Roman" w:cs="Times New Roman"/>
          <w:b/>
          <w:sz w:val="24"/>
          <w:szCs w:val="24"/>
        </w:rPr>
        <w:t xml:space="preserve">Possible Questions for Inquiry: </w:t>
      </w:r>
      <w:r w:rsidRPr="00A5369A">
        <w:rPr>
          <w:rFonts w:ascii="Times New Roman" w:hAnsi="Times New Roman" w:cs="Times New Roman"/>
          <w:sz w:val="24"/>
          <w:szCs w:val="24"/>
        </w:rPr>
        <w:t>Educators have the flexibility and latitude to use these and other questions that could lead students to engage in inquiry-based learning around the content of Standard 5 and the themes of the course.</w:t>
      </w:r>
    </w:p>
    <w:p w14:paraId="6A65DD62" w14:textId="77777777" w:rsidR="00175ADF" w:rsidRPr="00A5369A" w:rsidRDefault="00D2214C" w:rsidP="00D64993">
      <w:pPr>
        <w:numPr>
          <w:ilvl w:val="0"/>
          <w:numId w:val="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What physical and human features define North America and where are they located?</w:t>
      </w:r>
    </w:p>
    <w:p w14:paraId="60EAE5FF" w14:textId="77777777" w:rsidR="00175ADF" w:rsidRPr="00A5369A" w:rsidRDefault="00D2214C" w:rsidP="00D64993">
      <w:pPr>
        <w:numPr>
          <w:ilvl w:val="0"/>
          <w:numId w:val="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What climate, vegetation, and resource regions define North America? </w:t>
      </w:r>
    </w:p>
    <w:p w14:paraId="2E8648F8" w14:textId="77777777" w:rsidR="00175ADF" w:rsidRPr="00A5369A" w:rsidRDefault="00D2214C" w:rsidP="00D64993">
      <w:pPr>
        <w:numPr>
          <w:ilvl w:val="0"/>
          <w:numId w:val="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How are human populations distributed across North America?</w:t>
      </w:r>
    </w:p>
    <w:p w14:paraId="70AA2A0F" w14:textId="77777777" w:rsidR="00175ADF" w:rsidRPr="00A5369A" w:rsidRDefault="00D2214C" w:rsidP="00D64993">
      <w:pPr>
        <w:numPr>
          <w:ilvl w:val="0"/>
          <w:numId w:val="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What features comprise North America’s culture regions?</w:t>
      </w:r>
    </w:p>
    <w:p w14:paraId="4B1C64BB" w14:textId="77777777" w:rsidR="00175ADF" w:rsidRPr="00A5369A" w:rsidRDefault="00D2214C" w:rsidP="00D64993">
      <w:pPr>
        <w:numPr>
          <w:ilvl w:val="0"/>
          <w:numId w:val="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How are North American places organized politically?</w:t>
      </w:r>
    </w:p>
    <w:p w14:paraId="1B512756" w14:textId="77777777" w:rsidR="00175ADF" w:rsidRPr="00A5369A" w:rsidRDefault="00D2214C" w:rsidP="00D64993">
      <w:pPr>
        <w:numPr>
          <w:ilvl w:val="0"/>
          <w:numId w:val="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 xml:space="preserve">How can geographic thinking lead to deeper knowledge about North American opportunities and challenges? </w:t>
      </w:r>
    </w:p>
    <w:p w14:paraId="135EDA13" w14:textId="77777777" w:rsidR="00175ADF" w:rsidRPr="00A5369A" w:rsidRDefault="00175ADF" w:rsidP="00D64993">
      <w:pPr>
        <w:spacing w:line="240" w:lineRule="auto"/>
        <w:ind w:left="720"/>
        <w:rPr>
          <w:rFonts w:ascii="Times New Roman" w:eastAsia="Times New Roman" w:hAnsi="Times New Roman" w:cs="Times New Roman"/>
          <w:sz w:val="24"/>
          <w:szCs w:val="24"/>
        </w:rPr>
      </w:pPr>
    </w:p>
    <w:p w14:paraId="74436498" w14:textId="77777777" w:rsidR="00A5369A" w:rsidRPr="00A5369A" w:rsidRDefault="00A5369A">
      <w:pPr>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br w:type="page"/>
      </w:r>
    </w:p>
    <w:p w14:paraId="7D7F6960" w14:textId="1BFA8169" w:rsidR="00A5369A" w:rsidRPr="0070541B" w:rsidRDefault="00A5369A" w:rsidP="00A5369A">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NORTH AMERICA</w:t>
      </w:r>
    </w:p>
    <w:p w14:paraId="431E53BE" w14:textId="77777777" w:rsidR="00A5369A" w:rsidRPr="00A5369A" w:rsidRDefault="00A5369A" w:rsidP="00D64993">
      <w:pPr>
        <w:spacing w:line="240" w:lineRule="auto"/>
        <w:rPr>
          <w:rFonts w:ascii="Times New Roman" w:eastAsia="Times New Roman" w:hAnsi="Times New Roman" w:cs="Times New Roman"/>
          <w:b/>
          <w:sz w:val="24"/>
          <w:szCs w:val="24"/>
        </w:rPr>
      </w:pPr>
    </w:p>
    <w:p w14:paraId="38E0B77C" w14:textId="38CD9D75" w:rsidR="00175ADF" w:rsidRPr="00A5369A"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b/>
          <w:sz w:val="24"/>
          <w:szCs w:val="24"/>
        </w:rPr>
        <w:t xml:space="preserve">Standard 5: </w:t>
      </w:r>
      <w:r w:rsidRPr="00A5369A">
        <w:rPr>
          <w:rFonts w:ascii="Times New Roman" w:eastAsia="Times New Roman" w:hAnsi="Times New Roman" w:cs="Times New Roman"/>
          <w:sz w:val="24"/>
          <w:szCs w:val="24"/>
        </w:rPr>
        <w:t>Analyze the cultural, economic, environmental, physical, political, and population geographies of contemporary North America.</w:t>
      </w:r>
    </w:p>
    <w:p w14:paraId="1FEBECCF" w14:textId="77777777" w:rsidR="00175ADF" w:rsidRPr="00A5369A" w:rsidRDefault="00175ADF" w:rsidP="00D64993">
      <w:pPr>
        <w:spacing w:line="240" w:lineRule="auto"/>
        <w:rPr>
          <w:rFonts w:ascii="Times New Roman" w:eastAsia="Times New Roman" w:hAnsi="Times New Roman" w:cs="Times New Roman"/>
          <w:sz w:val="24"/>
          <w:szCs w:val="24"/>
        </w:rPr>
      </w:pPr>
    </w:p>
    <w:p w14:paraId="38E89618" w14:textId="77777777" w:rsidR="00175ADF" w:rsidRPr="00A5369A" w:rsidRDefault="00D2214C" w:rsidP="00D64993">
      <w:pPr>
        <w:spacing w:line="240" w:lineRule="auto"/>
        <w:rPr>
          <w:rFonts w:ascii="Times New Roman" w:eastAsia="Times New Roman" w:hAnsi="Times New Roman" w:cs="Times New Roman"/>
          <w:i/>
          <w:sz w:val="24"/>
          <w:szCs w:val="24"/>
        </w:rPr>
      </w:pPr>
      <w:r w:rsidRPr="00A5369A">
        <w:rPr>
          <w:rFonts w:ascii="Times New Roman" w:eastAsia="Times New Roman" w:hAnsi="Times New Roman" w:cs="Times New Roman"/>
          <w:b/>
          <w:sz w:val="24"/>
          <w:szCs w:val="24"/>
        </w:rPr>
        <w:t>7.5.1</w:t>
      </w:r>
      <w:proofErr w:type="gramStart"/>
      <w:r w:rsidRPr="00A5369A">
        <w:rPr>
          <w:rFonts w:ascii="Times New Roman" w:eastAsia="Times New Roman" w:hAnsi="Times New Roman" w:cs="Times New Roman"/>
          <w:b/>
          <w:sz w:val="24"/>
          <w:szCs w:val="24"/>
        </w:rPr>
        <w:t>.PR</w:t>
      </w:r>
      <w:proofErr w:type="gramEnd"/>
      <w:r w:rsidRPr="00A5369A">
        <w:rPr>
          <w:rFonts w:ascii="Times New Roman" w:eastAsia="Times New Roman" w:hAnsi="Times New Roman" w:cs="Times New Roman"/>
          <w:b/>
          <w:sz w:val="24"/>
          <w:szCs w:val="24"/>
        </w:rPr>
        <w:t xml:space="preserve"> </w:t>
      </w:r>
      <w:r w:rsidRPr="00A5369A">
        <w:rPr>
          <w:rFonts w:ascii="Times New Roman" w:eastAsia="Times New Roman" w:hAnsi="Times New Roman" w:cs="Times New Roman"/>
          <w:sz w:val="24"/>
          <w:szCs w:val="24"/>
        </w:rPr>
        <w:t>Identify select North American physical systems and human characteristics of places.</w:t>
      </w:r>
    </w:p>
    <w:p w14:paraId="4DD2E8D7" w14:textId="77777777" w:rsidR="00175ADF" w:rsidRPr="00A5369A" w:rsidRDefault="00175ADF" w:rsidP="00D64993">
      <w:pPr>
        <w:spacing w:line="240" w:lineRule="auto"/>
        <w:rPr>
          <w:rFonts w:ascii="Times New Roman" w:eastAsia="Times New Roman" w:hAnsi="Times New Roman" w:cs="Times New Roman"/>
          <w:sz w:val="24"/>
          <w:szCs w:val="24"/>
        </w:rPr>
      </w:pPr>
    </w:p>
    <w:p w14:paraId="2F3B5CF1" w14:textId="5C90534F" w:rsidR="00175ADF" w:rsidRDefault="00D2214C" w:rsidP="00D64993">
      <w:p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This indicator was designed to encourage inquiry into the primary physical and human characteristics of places within the North American continent, such as landforms, water bodies, countries, and cities.</w:t>
      </w:r>
    </w:p>
    <w:p w14:paraId="27D8ED6B" w14:textId="4818F50B" w:rsidR="007C44C7" w:rsidRDefault="007C44C7" w:rsidP="00D64993">
      <w:pPr>
        <w:spacing w:line="240" w:lineRule="auto"/>
        <w:rPr>
          <w:rFonts w:ascii="Times New Roman" w:eastAsia="Times New Roman" w:hAnsi="Times New Roman" w:cs="Times New Roman"/>
          <w:sz w:val="24"/>
          <w:szCs w:val="24"/>
        </w:rPr>
      </w:pPr>
    </w:p>
    <w:p w14:paraId="6796BC80" w14:textId="29151682" w:rsidR="007C44C7" w:rsidRPr="009F0DE7" w:rsidRDefault="007C44C7" w:rsidP="007C44C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**Indicator 7.5.1.PR should not be taught in isolation. If teaching this course regionally, the physical systems and human characteristics of places in North America should be taught alongside the content, concepts, and themes in indicators 2, 3, 4, and 5 for this standard.</w:t>
      </w:r>
    </w:p>
    <w:p w14:paraId="007D724E" w14:textId="77777777" w:rsidR="007C44C7" w:rsidRPr="00A5369A" w:rsidRDefault="007C44C7" w:rsidP="00D64993">
      <w:pPr>
        <w:spacing w:line="240" w:lineRule="auto"/>
        <w:rPr>
          <w:rFonts w:ascii="Times New Roman" w:eastAsia="Times New Roman" w:hAnsi="Times New Roman" w:cs="Times New Roman"/>
          <w:sz w:val="24"/>
          <w:szCs w:val="24"/>
        </w:rPr>
      </w:pPr>
    </w:p>
    <w:p w14:paraId="1369656A" w14:textId="77777777" w:rsidR="00175ADF" w:rsidRPr="00A5369A" w:rsidRDefault="00175ADF" w:rsidP="00D64993">
      <w:pPr>
        <w:spacing w:line="240" w:lineRule="auto"/>
        <w:rPr>
          <w:rFonts w:ascii="Times New Roman" w:eastAsia="Times New Roman" w:hAnsi="Times New Roman" w:cs="Times New Roman"/>
          <w:sz w:val="24"/>
          <w:szCs w:val="24"/>
        </w:rPr>
      </w:pPr>
    </w:p>
    <w:p w14:paraId="4D646182" w14:textId="77777777" w:rsidR="00175ADF" w:rsidRPr="00A5369A" w:rsidRDefault="00D2214C" w:rsidP="00D64993">
      <w:pPr>
        <w:spacing w:line="240" w:lineRule="auto"/>
        <w:ind w:left="720"/>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t>Depth of Knowledge:</w:t>
      </w:r>
    </w:p>
    <w:p w14:paraId="1EFD9571" w14:textId="099A4C24" w:rsidR="00175ADF" w:rsidRPr="00A5369A" w:rsidRDefault="00D2214C" w:rsidP="00D64993">
      <w:pPr>
        <w:spacing w:line="240" w:lineRule="auto"/>
        <w:ind w:left="720"/>
        <w:rPr>
          <w:rFonts w:ascii="Times New Roman" w:eastAsia="Times New Roman" w:hAnsi="Times New Roman" w:cs="Times New Roman"/>
          <w:b/>
          <w:sz w:val="24"/>
          <w:szCs w:val="24"/>
        </w:rPr>
      </w:pPr>
      <w:r w:rsidRPr="00A5369A">
        <w:rPr>
          <w:rFonts w:ascii="Times New Roman" w:eastAsia="Times New Roman" w:hAnsi="Times New Roman" w:cs="Times New Roman"/>
          <w:sz w:val="24"/>
          <w:szCs w:val="24"/>
        </w:rPr>
        <w:t xml:space="preserve">Level 2: </w:t>
      </w:r>
      <w:r w:rsidR="00A5369A" w:rsidRPr="00A5369A">
        <w:rPr>
          <w:rFonts w:ascii="Times New Roman" w:eastAsia="Times New Roman" w:hAnsi="Times New Roman" w:cs="Times New Roman"/>
          <w:sz w:val="24"/>
          <w:szCs w:val="24"/>
        </w:rPr>
        <w:t>Basic Reasoning</w:t>
      </w:r>
    </w:p>
    <w:p w14:paraId="015AC208" w14:textId="77777777" w:rsidR="00175ADF" w:rsidRPr="00A5369A" w:rsidRDefault="00175ADF" w:rsidP="00D64993">
      <w:pPr>
        <w:spacing w:line="240" w:lineRule="auto"/>
        <w:ind w:left="720"/>
        <w:rPr>
          <w:rFonts w:ascii="Times New Roman" w:eastAsia="Times New Roman" w:hAnsi="Times New Roman" w:cs="Times New Roman"/>
          <w:sz w:val="24"/>
          <w:szCs w:val="24"/>
        </w:rPr>
      </w:pPr>
    </w:p>
    <w:p w14:paraId="11D2664E" w14:textId="7F67BDB1" w:rsidR="00175ADF" w:rsidRPr="00A5369A" w:rsidRDefault="00D2214C" w:rsidP="00D64993">
      <w:pPr>
        <w:spacing w:line="240" w:lineRule="auto"/>
        <w:ind w:left="720"/>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t>Target Skill</w:t>
      </w:r>
      <w:r w:rsidR="00A5369A" w:rsidRPr="00A5369A">
        <w:rPr>
          <w:rFonts w:ascii="Times New Roman" w:eastAsia="Times New Roman" w:hAnsi="Times New Roman" w:cs="Times New Roman"/>
          <w:b/>
          <w:sz w:val="24"/>
          <w:szCs w:val="24"/>
        </w:rPr>
        <w:t>s</w:t>
      </w:r>
      <w:r w:rsidRPr="00A5369A">
        <w:rPr>
          <w:rFonts w:ascii="Times New Roman" w:eastAsia="Times New Roman" w:hAnsi="Times New Roman" w:cs="Times New Roman"/>
          <w:b/>
          <w:sz w:val="24"/>
          <w:szCs w:val="24"/>
        </w:rPr>
        <w:t>:</w:t>
      </w:r>
    </w:p>
    <w:p w14:paraId="4FAB770F" w14:textId="0DFADBE6" w:rsidR="00175ADF" w:rsidRPr="00A5369A" w:rsidRDefault="00CC2AC9"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sidRPr="00A5369A">
        <w:rPr>
          <w:rFonts w:ascii="Times New Roman" w:eastAsia="Times New Roman" w:hAnsi="Times New Roman" w:cs="Times New Roman"/>
          <w:b/>
          <w:sz w:val="24"/>
          <w:szCs w:val="24"/>
        </w:rPr>
        <w:t xml:space="preserve">Mapping – </w:t>
      </w:r>
      <w:r w:rsidR="00D2214C" w:rsidRPr="00A5369A">
        <w:rPr>
          <w:rFonts w:ascii="Times New Roman" w:eastAsia="Times New Roman" w:hAnsi="Times New Roman" w:cs="Times New Roman"/>
          <w:sz w:val="24"/>
          <w:szCs w:val="24"/>
        </w:rPr>
        <w:t xml:space="preserve">Identify, Use, Interpret, and Construct Maps on a Regional Level.  </w:t>
      </w:r>
    </w:p>
    <w:p w14:paraId="00034CB0" w14:textId="6A17C760" w:rsidR="00175ADF" w:rsidRPr="00A5369A" w:rsidRDefault="00CC2AC9"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sidRPr="00A5369A">
        <w:rPr>
          <w:rFonts w:ascii="Times New Roman" w:eastAsia="Times New Roman" w:hAnsi="Times New Roman" w:cs="Times New Roman"/>
          <w:b/>
          <w:sz w:val="24"/>
          <w:szCs w:val="24"/>
        </w:rPr>
        <w:t xml:space="preserve">Conditions, Connections, and Regions – </w:t>
      </w:r>
      <w:r w:rsidR="00D2214C" w:rsidRPr="00A5369A">
        <w:rPr>
          <w:rFonts w:ascii="Times New Roman" w:eastAsia="Times New Roman" w:hAnsi="Times New Roman" w:cs="Times New Roman"/>
          <w:sz w:val="24"/>
          <w:szCs w:val="24"/>
        </w:rPr>
        <w:t>Identify, compare, and evaluate the development of conditions, connections, and regions from a Regional Perspective.</w:t>
      </w:r>
    </w:p>
    <w:p w14:paraId="19A1A9A5" w14:textId="0ACEF435" w:rsidR="00175ADF" w:rsidRPr="00A5369A" w:rsidRDefault="00CC2AC9"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A5369A">
        <w:rPr>
          <w:rFonts w:ascii="Times New Roman" w:eastAsia="Times New Roman" w:hAnsi="Times New Roman" w:cs="Times New Roman"/>
          <w:b/>
          <w:sz w:val="24"/>
          <w:szCs w:val="24"/>
        </w:rPr>
        <w:t xml:space="preserve">Distribution and Patterns – </w:t>
      </w:r>
      <w:r w:rsidR="00D2214C" w:rsidRPr="00A5369A">
        <w:rPr>
          <w:rFonts w:ascii="Times New Roman" w:eastAsia="Times New Roman" w:hAnsi="Times New Roman" w:cs="Times New Roman"/>
          <w:sz w:val="24"/>
          <w:szCs w:val="24"/>
        </w:rPr>
        <w:t>Identify and analyze spatial distributions, patterns, and associations.</w:t>
      </w:r>
    </w:p>
    <w:p w14:paraId="69F5F123" w14:textId="77777777" w:rsidR="00175ADF" w:rsidRPr="00A5369A" w:rsidRDefault="00175ADF" w:rsidP="00D64993">
      <w:pPr>
        <w:spacing w:line="240" w:lineRule="auto"/>
        <w:rPr>
          <w:rFonts w:ascii="Times New Roman" w:eastAsia="Times New Roman" w:hAnsi="Times New Roman" w:cs="Times New Roman"/>
          <w:b/>
          <w:sz w:val="24"/>
          <w:szCs w:val="24"/>
        </w:rPr>
      </w:pPr>
    </w:p>
    <w:p w14:paraId="1B30BD59" w14:textId="77777777" w:rsidR="00175ADF" w:rsidRPr="00A5369A" w:rsidRDefault="00175ADF" w:rsidP="00D64993">
      <w:pPr>
        <w:spacing w:line="240" w:lineRule="auto"/>
        <w:rPr>
          <w:rFonts w:ascii="Times New Roman" w:eastAsia="Times New Roman" w:hAnsi="Times New Roman" w:cs="Times New Roman"/>
          <w:sz w:val="24"/>
          <w:szCs w:val="24"/>
        </w:rPr>
      </w:pPr>
    </w:p>
    <w:p w14:paraId="37DCB13C" w14:textId="77777777" w:rsidR="00175ADF" w:rsidRPr="00A5369A" w:rsidRDefault="00D2214C" w:rsidP="00D64993">
      <w:pPr>
        <w:spacing w:after="200" w:line="240" w:lineRule="auto"/>
        <w:rPr>
          <w:rFonts w:ascii="Times New Roman" w:eastAsia="Times New Roman" w:hAnsi="Times New Roman" w:cs="Times New Roman"/>
          <w:b/>
          <w:sz w:val="24"/>
          <w:szCs w:val="24"/>
        </w:rPr>
      </w:pPr>
      <w:r w:rsidRPr="00A5369A">
        <w:rPr>
          <w:rFonts w:ascii="Times New Roman" w:eastAsia="Times New Roman" w:hAnsi="Times New Roman" w:cs="Times New Roman"/>
          <w:b/>
          <w:sz w:val="24"/>
          <w:szCs w:val="24"/>
        </w:rPr>
        <w:t xml:space="preserve">Possible Content associated with the theme of Places and Regions: </w:t>
      </w:r>
    </w:p>
    <w:p w14:paraId="28882397" w14:textId="49E52D7B" w:rsidR="00175ADF" w:rsidRPr="00A5369A" w:rsidRDefault="00D2214C" w:rsidP="00D64993">
      <w:pPr>
        <w:spacing w:line="240" w:lineRule="auto"/>
        <w:rPr>
          <w:rFonts w:ascii="Times New Roman" w:eastAsia="Times New Roman" w:hAnsi="Times New Roman" w:cs="Times New Roman"/>
          <w:i/>
          <w:sz w:val="24"/>
          <w:szCs w:val="24"/>
        </w:rPr>
      </w:pPr>
      <w:r w:rsidRPr="00A5369A">
        <w:rPr>
          <w:rFonts w:ascii="Times New Roman" w:eastAsia="Times New Roman" w:hAnsi="Times New Roman" w:cs="Times New Roman"/>
          <w:i/>
          <w:sz w:val="24"/>
          <w:szCs w:val="24"/>
        </w:rPr>
        <w:t>This is an example of content that can be explored with this theme that speaks to the entirety of Standard 5.</w:t>
      </w:r>
    </w:p>
    <w:p w14:paraId="1B443FE6" w14:textId="18E6791B" w:rsidR="00A5369A" w:rsidRPr="001C21C7" w:rsidRDefault="00A5369A" w:rsidP="00D64993">
      <w:pPr>
        <w:pStyle w:val="ListParagraph"/>
        <w:numPr>
          <w:ilvl w:val="0"/>
          <w:numId w:val="13"/>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Compare the physical features of different countries in North America and their economic impacts.</w:t>
      </w:r>
    </w:p>
    <w:p w14:paraId="1EF702B2" w14:textId="2257BEED" w:rsidR="00BE23E4" w:rsidRPr="00A5369A" w:rsidRDefault="00BE23E4" w:rsidP="00D64993">
      <w:pPr>
        <w:rPr>
          <w:rFonts w:ascii="Times New Roman" w:hAnsi="Times New Roman" w:cs="Times New Roman"/>
          <w:i/>
          <w:sz w:val="24"/>
          <w:szCs w:val="24"/>
        </w:rPr>
      </w:pPr>
      <w:r w:rsidRPr="00A5369A">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2F16EBE7" w14:textId="77777777" w:rsidR="00A5369A" w:rsidRPr="00A5369A" w:rsidRDefault="00A5369A" w:rsidP="00D64993">
      <w:pPr>
        <w:spacing w:line="240" w:lineRule="auto"/>
        <w:rPr>
          <w:rFonts w:ascii="Times New Roman" w:eastAsia="Times New Roman" w:hAnsi="Times New Roman" w:cs="Times New Roman"/>
          <w:b/>
          <w:sz w:val="24"/>
          <w:szCs w:val="24"/>
        </w:rPr>
        <w:sectPr w:rsidR="00A5369A" w:rsidRPr="00A5369A" w:rsidSect="00373070">
          <w:type w:val="continuous"/>
          <w:pgSz w:w="12240" w:h="15840"/>
          <w:pgMar w:top="1440" w:right="1440" w:bottom="1440" w:left="1440" w:header="720" w:footer="720" w:gutter="0"/>
          <w:pgNumType w:start="1"/>
          <w:cols w:space="720"/>
        </w:sectPr>
      </w:pPr>
    </w:p>
    <w:p w14:paraId="327FEB38" w14:textId="0D090BD0" w:rsidR="00175ADF" w:rsidRPr="00A5369A" w:rsidRDefault="00175ADF" w:rsidP="00D64993">
      <w:pPr>
        <w:spacing w:line="240" w:lineRule="auto"/>
        <w:rPr>
          <w:rFonts w:ascii="Times New Roman" w:eastAsia="Times New Roman" w:hAnsi="Times New Roman" w:cs="Times New Roman"/>
          <w:b/>
          <w:sz w:val="24"/>
          <w:szCs w:val="24"/>
        </w:rPr>
      </w:pPr>
    </w:p>
    <w:p w14:paraId="706F8A00"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Appalachian Mountains</w:t>
      </w:r>
    </w:p>
    <w:p w14:paraId="020E06DC"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Atlantic Ocean</w:t>
      </w:r>
    </w:p>
    <w:p w14:paraId="6F29C5EA"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Canada</w:t>
      </w:r>
    </w:p>
    <w:p w14:paraId="309A915B"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Caribbean Sea</w:t>
      </w:r>
    </w:p>
    <w:p w14:paraId="34C71777"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Central American Volcanic Arc</w:t>
      </w:r>
    </w:p>
    <w:p w14:paraId="54DC0E0A"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Chicago</w:t>
      </w:r>
    </w:p>
    <w:p w14:paraId="19137F5C"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Cuba</w:t>
      </w:r>
    </w:p>
    <w:p w14:paraId="1C09AB37"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Great Lakes</w:t>
      </w:r>
    </w:p>
    <w:p w14:paraId="39FA18B3"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Isthmus of Panama</w:t>
      </w:r>
    </w:p>
    <w:p w14:paraId="4A925BF3"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Lake Nicaragua</w:t>
      </w:r>
    </w:p>
    <w:p w14:paraId="6BDE59B5"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Los Angeles</w:t>
      </w:r>
    </w:p>
    <w:p w14:paraId="4C246C30"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Mexico</w:t>
      </w:r>
    </w:p>
    <w:p w14:paraId="2C575BF5"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Mexico City</w:t>
      </w:r>
    </w:p>
    <w:p w14:paraId="2E6F9CC6"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Mississippi River</w:t>
      </w:r>
    </w:p>
    <w:p w14:paraId="0ADE1872"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New York City</w:t>
      </w:r>
    </w:p>
    <w:p w14:paraId="055C8FF4"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Pacific Ocean</w:t>
      </w:r>
    </w:p>
    <w:p w14:paraId="4B0B4281"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Panama Canal</w:t>
      </w:r>
    </w:p>
    <w:p w14:paraId="0A0337EB"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Rio Grande River</w:t>
      </w:r>
    </w:p>
    <w:p w14:paraId="3884D8CF"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Rocky Mountains</w:t>
      </w:r>
    </w:p>
    <w:p w14:paraId="5B7E5E01"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Sierra Madre Mountains</w:t>
      </w:r>
    </w:p>
    <w:p w14:paraId="19E94048"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Sonoran Desert</w:t>
      </w:r>
    </w:p>
    <w:p w14:paraId="2453BD8F"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United States of America</w:t>
      </w:r>
    </w:p>
    <w:p w14:paraId="3B9BE1A7" w14:textId="77777777" w:rsidR="00175ADF" w:rsidRPr="00A5369A" w:rsidRDefault="00D2214C" w:rsidP="00A5369A">
      <w:pPr>
        <w:pStyle w:val="ListParagraph"/>
        <w:numPr>
          <w:ilvl w:val="0"/>
          <w:numId w:val="26"/>
        </w:numPr>
        <w:spacing w:line="240" w:lineRule="auto"/>
        <w:rPr>
          <w:rFonts w:ascii="Times New Roman" w:eastAsia="Times New Roman" w:hAnsi="Times New Roman" w:cs="Times New Roman"/>
          <w:sz w:val="24"/>
          <w:szCs w:val="24"/>
        </w:rPr>
      </w:pPr>
      <w:r w:rsidRPr="00A5369A">
        <w:rPr>
          <w:rFonts w:ascii="Times New Roman" w:eastAsia="Times New Roman" w:hAnsi="Times New Roman" w:cs="Times New Roman"/>
          <w:sz w:val="24"/>
          <w:szCs w:val="24"/>
        </w:rPr>
        <w:t>Washington, DC</w:t>
      </w:r>
    </w:p>
    <w:p w14:paraId="4080E6D2" w14:textId="1193C90F" w:rsidR="00A5369A" w:rsidRPr="00CC2AC9" w:rsidRDefault="00D2214C" w:rsidP="00D64993">
      <w:pPr>
        <w:pStyle w:val="ListParagraph"/>
        <w:numPr>
          <w:ilvl w:val="0"/>
          <w:numId w:val="26"/>
        </w:numPr>
        <w:spacing w:line="240" w:lineRule="auto"/>
        <w:rPr>
          <w:rFonts w:ascii="Times New Roman" w:eastAsia="Times New Roman" w:hAnsi="Times New Roman" w:cs="Times New Roman"/>
          <w:b/>
          <w:sz w:val="24"/>
          <w:szCs w:val="24"/>
        </w:rPr>
        <w:sectPr w:rsidR="00A5369A" w:rsidRPr="00CC2AC9" w:rsidSect="00A5369A">
          <w:type w:val="continuous"/>
          <w:pgSz w:w="12240" w:h="15840"/>
          <w:pgMar w:top="1440" w:right="1440" w:bottom="1440" w:left="1440" w:header="720" w:footer="720" w:gutter="0"/>
          <w:pgNumType w:start="1"/>
          <w:cols w:num="3" w:space="720"/>
        </w:sectPr>
      </w:pPr>
      <w:r w:rsidRPr="00A5369A">
        <w:rPr>
          <w:rFonts w:ascii="Times New Roman" w:eastAsia="Times New Roman" w:hAnsi="Times New Roman" w:cs="Times New Roman"/>
          <w:sz w:val="24"/>
          <w:szCs w:val="24"/>
        </w:rPr>
        <w:t>Yucat</w:t>
      </w:r>
      <w:r w:rsidR="00451DCB">
        <w:rPr>
          <w:rFonts w:ascii="Times New Roman" w:eastAsia="Times New Roman" w:hAnsi="Times New Roman" w:cs="Times New Roman"/>
          <w:sz w:val="24"/>
          <w:szCs w:val="24"/>
        </w:rPr>
        <w:t>an Peninsula</w:t>
      </w:r>
    </w:p>
    <w:p w14:paraId="69C25B46" w14:textId="691BC76C" w:rsidR="00A5369A" w:rsidRDefault="00A5369A" w:rsidP="00D64993">
      <w:pPr>
        <w:spacing w:line="240" w:lineRule="auto"/>
      </w:pPr>
    </w:p>
    <w:p w14:paraId="24C4C0AF" w14:textId="77777777" w:rsidR="00A5369A" w:rsidRPr="0070541B" w:rsidRDefault="00A5369A" w:rsidP="00A5369A">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t>NORTH AMERICA</w:t>
      </w:r>
    </w:p>
    <w:p w14:paraId="57DF18BC" w14:textId="77777777" w:rsidR="00A5369A" w:rsidRDefault="00A5369A" w:rsidP="00D64993">
      <w:pPr>
        <w:spacing w:line="240" w:lineRule="auto"/>
      </w:pPr>
    </w:p>
    <w:p w14:paraId="3BDB3913" w14:textId="603477A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Analyze the cultural, economic, environmental, physical, political, and population geographies of contemporary North America.</w:t>
      </w:r>
    </w:p>
    <w:p w14:paraId="64296CE9" w14:textId="77777777" w:rsidR="00175ADF" w:rsidRDefault="00175ADF" w:rsidP="00D64993">
      <w:pPr>
        <w:spacing w:line="240" w:lineRule="auto"/>
        <w:rPr>
          <w:rFonts w:ascii="Times New Roman" w:eastAsia="Times New Roman" w:hAnsi="Times New Roman" w:cs="Times New Roman"/>
          <w:sz w:val="24"/>
          <w:szCs w:val="24"/>
        </w:rPr>
      </w:pPr>
    </w:p>
    <w:p w14:paraId="24440CC6"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7.5.2</w:t>
      </w:r>
      <w:proofErr w:type="gramStart"/>
      <w:r>
        <w:rPr>
          <w:rFonts w:ascii="Times New Roman" w:eastAsia="Times New Roman" w:hAnsi="Times New Roman" w:cs="Times New Roman"/>
          <w:b/>
          <w:sz w:val="24"/>
          <w:szCs w:val="24"/>
        </w:rPr>
        <w:t>.ER</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Identify climate and vegetation regions and the spatial distributions and patterns of natural resources, including the impact of their location on human activities.</w:t>
      </w:r>
    </w:p>
    <w:p w14:paraId="61AAD182" w14:textId="77777777" w:rsidR="00175ADF" w:rsidRDefault="00175ADF" w:rsidP="00D64993">
      <w:pPr>
        <w:spacing w:line="240" w:lineRule="auto"/>
        <w:rPr>
          <w:rFonts w:ascii="Times New Roman" w:eastAsia="Times New Roman" w:hAnsi="Times New Roman" w:cs="Times New Roman"/>
          <w:sz w:val="24"/>
          <w:szCs w:val="24"/>
        </w:rPr>
      </w:pPr>
    </w:p>
    <w:p w14:paraId="7134504D" w14:textId="57380981"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physical systems within the North American continent and how the locations and characteristics of these systems influence livelihood choices available to people.</w:t>
      </w:r>
    </w:p>
    <w:p w14:paraId="7EF97F46" w14:textId="77777777" w:rsidR="00175ADF" w:rsidRDefault="00175ADF" w:rsidP="00D64993">
      <w:pPr>
        <w:spacing w:line="240" w:lineRule="auto"/>
        <w:rPr>
          <w:rFonts w:ascii="Times New Roman" w:eastAsia="Times New Roman" w:hAnsi="Times New Roman" w:cs="Times New Roman"/>
          <w:sz w:val="24"/>
          <w:szCs w:val="24"/>
        </w:rPr>
      </w:pPr>
    </w:p>
    <w:p w14:paraId="44949073"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Level 2: Skills and Concepts: specify, explain, and illustrate spatial distributions and patterns</w:t>
      </w:r>
    </w:p>
    <w:p w14:paraId="12765489" w14:textId="77777777" w:rsidR="00175ADF" w:rsidRDefault="00175ADF" w:rsidP="00D64993">
      <w:pPr>
        <w:spacing w:line="240" w:lineRule="auto"/>
        <w:ind w:left="720"/>
        <w:rPr>
          <w:rFonts w:ascii="Times New Roman" w:eastAsia="Times New Roman" w:hAnsi="Times New Roman" w:cs="Times New Roman"/>
          <w:sz w:val="24"/>
          <w:szCs w:val="24"/>
        </w:rPr>
      </w:pPr>
    </w:p>
    <w:p w14:paraId="6095CD8E" w14:textId="014BF295"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Skills:</w:t>
      </w:r>
    </w:p>
    <w:p w14:paraId="6DFBACDB" w14:textId="64BC9FBA"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6B233974" w14:textId="100EA08A"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w:t>
      </w:r>
      <w:r>
        <w:rPr>
          <w:rFonts w:ascii="Times New Roman" w:eastAsia="Times New Roman" w:hAnsi="Times New Roman" w:cs="Times New Roman"/>
          <w:sz w:val="24"/>
          <w:szCs w:val="24"/>
        </w:rPr>
        <w:t xml:space="preserve">tify, compare, and evaluate the </w:t>
      </w:r>
      <w:r w:rsidR="00D2214C">
        <w:rPr>
          <w:rFonts w:ascii="Times New Roman" w:eastAsia="Times New Roman" w:hAnsi="Times New Roman" w:cs="Times New Roman"/>
          <w:sz w:val="24"/>
          <w:szCs w:val="24"/>
        </w:rPr>
        <w:t xml:space="preserve">development of conditions, connections, and regions from a Regional Perspective. </w:t>
      </w:r>
    </w:p>
    <w:p w14:paraId="4160068F" w14:textId="4C43EF82"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Pr>
          <w:rFonts w:ascii="Times New Roman" w:eastAsia="Times New Roman" w:hAnsi="Times New Roman" w:cs="Times New Roman"/>
          <w:b/>
          <w:sz w:val="24"/>
          <w:szCs w:val="24"/>
        </w:rPr>
        <w:t xml:space="preserve">Scale – </w:t>
      </w:r>
      <w:r w:rsidR="00D2214C">
        <w:rPr>
          <w:rFonts w:ascii="Times New Roman" w:eastAsia="Times New Roman" w:hAnsi="Times New Roman" w:cs="Times New Roman"/>
          <w:sz w:val="24"/>
          <w:szCs w:val="24"/>
        </w:rPr>
        <w:t>Identify and interpret spatial hierarchies on a Regional Level.</w:t>
      </w:r>
    </w:p>
    <w:p w14:paraId="1BE879B0" w14:textId="47F450C3"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40911154" w14:textId="77777777" w:rsidR="00175ADF" w:rsidRPr="0053119A" w:rsidRDefault="00175ADF" w:rsidP="00D64993">
      <w:pPr>
        <w:spacing w:line="240" w:lineRule="auto"/>
        <w:rPr>
          <w:rFonts w:ascii="Times New Roman" w:eastAsia="Times New Roman" w:hAnsi="Times New Roman" w:cs="Times New Roman"/>
          <w:b/>
          <w:sz w:val="24"/>
          <w:szCs w:val="24"/>
        </w:rPr>
      </w:pPr>
    </w:p>
    <w:p w14:paraId="1852ACCB" w14:textId="77777777" w:rsidR="00175ADF" w:rsidRPr="0053119A" w:rsidRDefault="00175ADF" w:rsidP="00D64993">
      <w:pPr>
        <w:spacing w:line="240" w:lineRule="auto"/>
        <w:rPr>
          <w:rFonts w:ascii="Times New Roman" w:eastAsia="Times New Roman" w:hAnsi="Times New Roman" w:cs="Times New Roman"/>
          <w:sz w:val="24"/>
          <w:szCs w:val="24"/>
        </w:rPr>
      </w:pPr>
    </w:p>
    <w:p w14:paraId="36BBA317" w14:textId="77777777" w:rsidR="00175ADF" w:rsidRPr="0053119A" w:rsidRDefault="00D2214C" w:rsidP="00D64993">
      <w:pPr>
        <w:spacing w:after="200" w:line="240" w:lineRule="auto"/>
        <w:rPr>
          <w:rFonts w:ascii="Times New Roman" w:eastAsia="Times New Roman" w:hAnsi="Times New Roman" w:cs="Times New Roman"/>
          <w:b/>
          <w:sz w:val="24"/>
          <w:szCs w:val="24"/>
        </w:rPr>
      </w:pPr>
      <w:r w:rsidRPr="0053119A">
        <w:rPr>
          <w:rFonts w:ascii="Times New Roman" w:eastAsia="Times New Roman" w:hAnsi="Times New Roman" w:cs="Times New Roman"/>
          <w:b/>
          <w:sz w:val="24"/>
          <w:szCs w:val="24"/>
        </w:rPr>
        <w:t xml:space="preserve">Possible Content associated with the theme of Environment and Resources: </w:t>
      </w:r>
    </w:p>
    <w:p w14:paraId="576C7DCC" w14:textId="2B20D1FE" w:rsidR="00175ADF" w:rsidRPr="0053119A" w:rsidRDefault="00D2214C" w:rsidP="00D64993">
      <w:pPr>
        <w:spacing w:line="240" w:lineRule="auto"/>
        <w:rPr>
          <w:rFonts w:ascii="Times New Roman" w:eastAsia="Times New Roman" w:hAnsi="Times New Roman" w:cs="Times New Roman"/>
          <w:i/>
          <w:sz w:val="24"/>
          <w:szCs w:val="24"/>
        </w:rPr>
      </w:pPr>
      <w:r w:rsidRPr="0053119A">
        <w:rPr>
          <w:rFonts w:ascii="Times New Roman" w:eastAsia="Times New Roman" w:hAnsi="Times New Roman" w:cs="Times New Roman"/>
          <w:i/>
          <w:sz w:val="24"/>
          <w:szCs w:val="24"/>
        </w:rPr>
        <w:t>This is an example of content that can be explored with this theme that speaks to the entirety of Standard 5.</w:t>
      </w:r>
    </w:p>
    <w:p w14:paraId="548A9BAC" w14:textId="77777777" w:rsidR="00097BA6" w:rsidRPr="00097BA6" w:rsidRDefault="00A5369A" w:rsidP="00097BA6">
      <w:pPr>
        <w:pStyle w:val="ListParagraph"/>
        <w:numPr>
          <w:ilvl w:val="0"/>
          <w:numId w:val="13"/>
        </w:numPr>
        <w:spacing w:line="240" w:lineRule="auto"/>
        <w:rPr>
          <w:rFonts w:ascii="Times New Roman" w:eastAsia="Times New Roman" w:hAnsi="Times New Roman" w:cs="Times New Roman"/>
          <w:sz w:val="24"/>
          <w:szCs w:val="24"/>
        </w:rPr>
      </w:pPr>
      <w:r w:rsidRPr="0053119A">
        <w:rPr>
          <w:rFonts w:ascii="Times New Roman" w:eastAsia="Times New Roman" w:hAnsi="Times New Roman" w:cs="Times New Roman"/>
          <w:sz w:val="24"/>
          <w:szCs w:val="24"/>
        </w:rPr>
        <w:t xml:space="preserve">Compare how the coal fields in the eastern portion of North America and the fossil fuel </w:t>
      </w:r>
      <w:r>
        <w:rPr>
          <w:rFonts w:ascii="Times New Roman" w:eastAsia="Times New Roman" w:hAnsi="Times New Roman" w:cs="Times New Roman"/>
          <w:sz w:val="24"/>
          <w:szCs w:val="24"/>
        </w:rPr>
        <w:t>resources in the frozen tundra in Canada impact human activities in those areas</w:t>
      </w:r>
      <w:r w:rsidR="00097BA6">
        <w:rPr>
          <w:rFonts w:ascii="Times New Roman" w:eastAsia="Times New Roman" w:hAnsi="Times New Roman" w:cs="Times New Roman"/>
          <w:sz w:val="24"/>
          <w:szCs w:val="24"/>
        </w:rPr>
        <w:t>.</w:t>
      </w:r>
    </w:p>
    <w:p w14:paraId="5E8A4D0D" w14:textId="006F9A99" w:rsidR="00175ADF" w:rsidRDefault="00097BA6" w:rsidP="00097BA6">
      <w:pPr>
        <w:pStyle w:val="ListParagraph"/>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A270B4A" w14:textId="77777777" w:rsidR="001C21C7" w:rsidRDefault="001C21C7">
      <w:pPr>
        <w:rPr>
          <w:rFonts w:ascii="Times New Roman" w:hAnsi="Times New Roman" w:cs="Times New Roman"/>
          <w:i/>
          <w:sz w:val="24"/>
          <w:szCs w:val="24"/>
        </w:rPr>
      </w:pPr>
      <w:r>
        <w:rPr>
          <w:rFonts w:ascii="Times New Roman" w:hAnsi="Times New Roman" w:cs="Times New Roman"/>
          <w:i/>
          <w:sz w:val="24"/>
          <w:szCs w:val="24"/>
        </w:rPr>
        <w:br w:type="page"/>
      </w:r>
    </w:p>
    <w:p w14:paraId="64F5F333" w14:textId="54E865B6" w:rsidR="001C21C7" w:rsidRPr="0070541B" w:rsidRDefault="001C21C7" w:rsidP="00097BA6">
      <w:pPr>
        <w:jc w:val="center"/>
        <w:rPr>
          <w:rFonts w:ascii="Times New Roman" w:hAnsi="Times New Roman" w:cs="Times New Roman"/>
          <w:b/>
          <w:sz w:val="28"/>
          <w:szCs w:val="24"/>
        </w:rPr>
      </w:pPr>
      <w:r w:rsidRPr="0070541B">
        <w:rPr>
          <w:rFonts w:ascii="Times New Roman" w:hAnsi="Times New Roman" w:cs="Times New Roman"/>
          <w:b/>
          <w:sz w:val="28"/>
          <w:szCs w:val="24"/>
        </w:rPr>
        <w:lastRenderedPageBreak/>
        <w:t>NORTH AMERICA</w:t>
      </w:r>
    </w:p>
    <w:p w14:paraId="052F1B0B" w14:textId="76E90872" w:rsidR="00BE23E4" w:rsidRPr="00CC4C93" w:rsidRDefault="00BE23E4" w:rsidP="00097BA6">
      <w:pPr>
        <w:jc w:val="center"/>
        <w:rPr>
          <w:rFonts w:ascii="Times New Roman" w:hAnsi="Times New Roman" w:cs="Times New Roman"/>
          <w:i/>
          <w:sz w:val="24"/>
          <w:szCs w:val="24"/>
        </w:rPr>
      </w:pPr>
      <w:r w:rsidRPr="00CC4C93">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tbl>
      <w:tblPr>
        <w:tblStyle w:val="TableGrid"/>
        <w:tblW w:w="0" w:type="auto"/>
        <w:tblLook w:val="04A0" w:firstRow="1" w:lastRow="0" w:firstColumn="1" w:lastColumn="0" w:noHBand="0" w:noVBand="1"/>
        <w:tblCaption w:val="Suggested Content"/>
        <w:tblDescription w:val="This chart lists suggested climates, resources, and biomes for students to investigate."/>
      </w:tblPr>
      <w:tblGrid>
        <w:gridCol w:w="3116"/>
        <w:gridCol w:w="3117"/>
        <w:gridCol w:w="3117"/>
      </w:tblGrid>
      <w:tr w:rsidR="00097BA6" w14:paraId="7F0F465A" w14:textId="77777777" w:rsidTr="005D463C">
        <w:trPr>
          <w:tblHeader/>
        </w:trPr>
        <w:tc>
          <w:tcPr>
            <w:tcW w:w="3116" w:type="dxa"/>
          </w:tcPr>
          <w:p w14:paraId="7E317993" w14:textId="2616A187" w:rsidR="00097BA6" w:rsidRDefault="00097BA6" w:rsidP="00D6499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CLIMATE</w:t>
            </w:r>
          </w:p>
        </w:tc>
        <w:tc>
          <w:tcPr>
            <w:tcW w:w="3117" w:type="dxa"/>
          </w:tcPr>
          <w:p w14:paraId="4B1206F2" w14:textId="63D27B93" w:rsidR="00097BA6" w:rsidRDefault="00097BA6" w:rsidP="00D6499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REOURCE</w:t>
            </w:r>
          </w:p>
        </w:tc>
        <w:tc>
          <w:tcPr>
            <w:tcW w:w="3117" w:type="dxa"/>
          </w:tcPr>
          <w:p w14:paraId="0DA14636" w14:textId="1957B805" w:rsidR="00097BA6" w:rsidRDefault="00097BA6" w:rsidP="00D6499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BIOME</w:t>
            </w:r>
          </w:p>
        </w:tc>
      </w:tr>
      <w:tr w:rsidR="00097BA6" w14:paraId="6E35E57E" w14:textId="77777777" w:rsidTr="00097BA6">
        <w:trPr>
          <w:trHeight w:val="890"/>
        </w:trPr>
        <w:tc>
          <w:tcPr>
            <w:tcW w:w="3116" w:type="dxa"/>
          </w:tcPr>
          <w:p w14:paraId="48E7D338" w14:textId="6DF2C967" w:rsidR="00097BA6" w:rsidRPr="00097BA6" w:rsidRDefault="00097BA6" w:rsidP="00097BA6">
            <w:pPr>
              <w:pStyle w:val="ListParagraph"/>
              <w:numPr>
                <w:ilvl w:val="0"/>
                <w:numId w:val="27"/>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Arid</w:t>
            </w:r>
          </w:p>
          <w:p w14:paraId="56766E2D" w14:textId="77777777" w:rsidR="00097BA6" w:rsidRPr="00097BA6" w:rsidRDefault="00097BA6" w:rsidP="00097BA6">
            <w:pPr>
              <w:pStyle w:val="ListParagraph"/>
              <w:numPr>
                <w:ilvl w:val="0"/>
                <w:numId w:val="27"/>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 xml:space="preserve">Humid subtropical </w:t>
            </w:r>
          </w:p>
          <w:p w14:paraId="3440CF4D" w14:textId="77777777" w:rsidR="00097BA6" w:rsidRPr="00097BA6" w:rsidRDefault="00097BA6" w:rsidP="00097BA6">
            <w:pPr>
              <w:pStyle w:val="ListParagraph"/>
              <w:numPr>
                <w:ilvl w:val="0"/>
                <w:numId w:val="27"/>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Mediterranean</w:t>
            </w:r>
          </w:p>
          <w:p w14:paraId="7FA039EE" w14:textId="3AC99051" w:rsidR="00097BA6" w:rsidRPr="00097BA6" w:rsidRDefault="00097BA6" w:rsidP="00097BA6">
            <w:pPr>
              <w:pStyle w:val="ListParagraph"/>
              <w:numPr>
                <w:ilvl w:val="0"/>
                <w:numId w:val="27"/>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Polar</w:t>
            </w:r>
          </w:p>
          <w:p w14:paraId="47E45BC3" w14:textId="28958ADD" w:rsidR="00097BA6" w:rsidRPr="00097BA6" w:rsidRDefault="00097BA6" w:rsidP="00097BA6">
            <w:pPr>
              <w:pStyle w:val="ListParagraph"/>
              <w:numPr>
                <w:ilvl w:val="0"/>
                <w:numId w:val="27"/>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Semiarid</w:t>
            </w:r>
          </w:p>
          <w:p w14:paraId="080AE881" w14:textId="79782578" w:rsidR="00097BA6" w:rsidRPr="00097BA6" w:rsidRDefault="001C21C7" w:rsidP="00097BA6">
            <w:pPr>
              <w:pStyle w:val="ListParagraph"/>
              <w:numPr>
                <w:ilvl w:val="0"/>
                <w:numId w:val="27"/>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S</w:t>
            </w:r>
            <w:r w:rsidR="00097BA6" w:rsidRPr="00097BA6">
              <w:rPr>
                <w:rFonts w:ascii="Times New Roman" w:eastAsia="Times New Roman" w:hAnsi="Times New Roman" w:cs="Times New Roman"/>
                <w:sz w:val="24"/>
                <w:szCs w:val="24"/>
              </w:rPr>
              <w:t>ubarctic</w:t>
            </w:r>
          </w:p>
        </w:tc>
        <w:tc>
          <w:tcPr>
            <w:tcW w:w="3117" w:type="dxa"/>
          </w:tcPr>
          <w:p w14:paraId="063E6AB8"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bananas</w:t>
            </w:r>
          </w:p>
          <w:p w14:paraId="2E327AC6"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citrus</w:t>
            </w:r>
          </w:p>
          <w:p w14:paraId="755156C1"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coal</w:t>
            </w:r>
          </w:p>
          <w:p w14:paraId="2D3B57AB"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coffee</w:t>
            </w:r>
          </w:p>
          <w:p w14:paraId="6CEB355A"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copper</w:t>
            </w:r>
          </w:p>
          <w:p w14:paraId="15B3526A"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corn</w:t>
            </w:r>
          </w:p>
          <w:p w14:paraId="060BA5DD"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cotton</w:t>
            </w:r>
          </w:p>
          <w:p w14:paraId="1D1863D5"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iron</w:t>
            </w:r>
          </w:p>
          <w:p w14:paraId="54580DC2"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 xml:space="preserve">lead </w:t>
            </w:r>
          </w:p>
          <w:p w14:paraId="52FFEBB0"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oats</w:t>
            </w:r>
          </w:p>
          <w:p w14:paraId="3153C906"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petroleum</w:t>
            </w:r>
          </w:p>
          <w:p w14:paraId="4F9AA0DB"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potato</w:t>
            </w:r>
          </w:p>
          <w:p w14:paraId="5C1BA463"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sugar cane</w:t>
            </w:r>
          </w:p>
          <w:p w14:paraId="600D9A78"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wheat</w:t>
            </w:r>
          </w:p>
          <w:p w14:paraId="25864F71" w14:textId="54CD68C3"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zinc</w:t>
            </w:r>
          </w:p>
        </w:tc>
        <w:tc>
          <w:tcPr>
            <w:tcW w:w="3117" w:type="dxa"/>
          </w:tcPr>
          <w:p w14:paraId="431AB192"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Boreal Forest</w:t>
            </w:r>
          </w:p>
          <w:p w14:paraId="2730252D" w14:textId="40CCD70E"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Desert</w:t>
            </w:r>
          </w:p>
          <w:p w14:paraId="44B71CCB" w14:textId="700B5C52"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Grasslands</w:t>
            </w:r>
          </w:p>
          <w:p w14:paraId="284BD60A"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Mediterranean</w:t>
            </w:r>
          </w:p>
          <w:p w14:paraId="23542892" w14:textId="533FDBBD"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Montane</w:t>
            </w:r>
          </w:p>
          <w:p w14:paraId="429F310E"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Temperate forest</w:t>
            </w:r>
          </w:p>
          <w:p w14:paraId="4A47A70B" w14:textId="77777777" w:rsidR="00097BA6" w:rsidRPr="00097BA6" w:rsidRDefault="00097BA6"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Tropical forest</w:t>
            </w:r>
          </w:p>
          <w:p w14:paraId="2CA26CD5" w14:textId="10DF8DE6" w:rsidR="00097BA6" w:rsidRPr="00097BA6" w:rsidRDefault="0050002D" w:rsidP="00097BA6">
            <w:pPr>
              <w:pStyle w:val="ListParagraph"/>
              <w:numPr>
                <w:ilvl w:val="0"/>
                <w:numId w:val="28"/>
              </w:numPr>
              <w:rPr>
                <w:rFonts w:ascii="Times New Roman" w:eastAsia="Times New Roman" w:hAnsi="Times New Roman" w:cs="Times New Roman"/>
                <w:sz w:val="24"/>
                <w:szCs w:val="24"/>
              </w:rPr>
            </w:pPr>
            <w:r w:rsidRPr="00097BA6">
              <w:rPr>
                <w:rFonts w:ascii="Times New Roman" w:eastAsia="Times New Roman" w:hAnsi="Times New Roman" w:cs="Times New Roman"/>
                <w:sz w:val="24"/>
                <w:szCs w:val="24"/>
              </w:rPr>
              <w:t>T</w:t>
            </w:r>
            <w:r w:rsidR="00097BA6" w:rsidRPr="00097BA6">
              <w:rPr>
                <w:rFonts w:ascii="Times New Roman" w:eastAsia="Times New Roman" w:hAnsi="Times New Roman" w:cs="Times New Roman"/>
                <w:sz w:val="24"/>
                <w:szCs w:val="24"/>
              </w:rPr>
              <w:t>undra</w:t>
            </w:r>
          </w:p>
        </w:tc>
      </w:tr>
    </w:tbl>
    <w:p w14:paraId="1C9A45EB" w14:textId="77777777" w:rsidR="00175ADF" w:rsidRDefault="00175ADF" w:rsidP="00D64993">
      <w:pPr>
        <w:spacing w:line="240" w:lineRule="auto"/>
        <w:rPr>
          <w:rFonts w:ascii="Times New Roman" w:eastAsia="Times New Roman" w:hAnsi="Times New Roman" w:cs="Times New Roman"/>
          <w:b/>
          <w:sz w:val="24"/>
          <w:szCs w:val="24"/>
        </w:rPr>
      </w:pPr>
    </w:p>
    <w:p w14:paraId="6578FB9F" w14:textId="77777777" w:rsidR="00175ADF" w:rsidRDefault="00175ADF" w:rsidP="00D64993">
      <w:pPr>
        <w:spacing w:line="240" w:lineRule="auto"/>
        <w:rPr>
          <w:rFonts w:ascii="Times New Roman" w:eastAsia="Times New Roman" w:hAnsi="Times New Roman" w:cs="Times New Roman"/>
          <w:sz w:val="24"/>
          <w:szCs w:val="24"/>
        </w:rPr>
      </w:pPr>
    </w:p>
    <w:p w14:paraId="13AC7A10" w14:textId="77777777" w:rsidR="00097BA6" w:rsidRDefault="00D2214C" w:rsidP="00D64993">
      <w:pPr>
        <w:spacing w:line="240" w:lineRule="auto"/>
      </w:pPr>
      <w:r>
        <w:br w:type="page"/>
      </w:r>
    </w:p>
    <w:p w14:paraId="5B4F3FB4" w14:textId="77777777" w:rsidR="00097BA6" w:rsidRPr="0070541B" w:rsidRDefault="00097BA6" w:rsidP="00097BA6">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NORTH AMERICA</w:t>
      </w:r>
    </w:p>
    <w:p w14:paraId="7E45EAD7" w14:textId="77777777" w:rsidR="00097BA6" w:rsidRDefault="00097BA6" w:rsidP="00D64993">
      <w:pPr>
        <w:spacing w:line="240" w:lineRule="auto"/>
      </w:pPr>
    </w:p>
    <w:p w14:paraId="6D59E5E4" w14:textId="5AD37BEC"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Analyze the cultural, economic, environmental, physical, political, and population geographies of contemporary North America.</w:t>
      </w:r>
    </w:p>
    <w:p w14:paraId="2CD54195" w14:textId="77777777" w:rsidR="00175ADF" w:rsidRDefault="00175ADF" w:rsidP="00D64993">
      <w:pPr>
        <w:spacing w:line="240" w:lineRule="auto"/>
        <w:rPr>
          <w:rFonts w:ascii="Times New Roman" w:eastAsia="Times New Roman" w:hAnsi="Times New Roman" w:cs="Times New Roman"/>
          <w:sz w:val="24"/>
          <w:szCs w:val="24"/>
        </w:rPr>
      </w:pPr>
    </w:p>
    <w:p w14:paraId="0C41BE62"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7.5.3</w:t>
      </w:r>
      <w:proofErr w:type="gramStart"/>
      <w:r>
        <w:rPr>
          <w:rFonts w:ascii="Times New Roman" w:eastAsia="Times New Roman" w:hAnsi="Times New Roman" w:cs="Times New Roman"/>
          <w:b/>
          <w:sz w:val="24"/>
          <w:szCs w:val="24"/>
        </w:rPr>
        <w:t>.HS</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Explain North America’s current human population distributions and patterns, and use geographic models to compare the conditions driving migration and demographic change.</w:t>
      </w:r>
    </w:p>
    <w:p w14:paraId="5131737E" w14:textId="77777777" w:rsidR="00175ADF" w:rsidRDefault="00175ADF" w:rsidP="00D64993">
      <w:pPr>
        <w:spacing w:line="240" w:lineRule="auto"/>
        <w:rPr>
          <w:rFonts w:ascii="Times New Roman" w:eastAsia="Times New Roman" w:hAnsi="Times New Roman" w:cs="Times New Roman"/>
          <w:sz w:val="24"/>
          <w:szCs w:val="24"/>
        </w:rPr>
      </w:pPr>
    </w:p>
    <w:p w14:paraId="712883F5"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human populations within the North American continent, why they are located where they are, and how those patterns change over time through economic, environmental, and politically driven migration.</w:t>
      </w:r>
    </w:p>
    <w:p w14:paraId="3A5B5061" w14:textId="77777777" w:rsidR="00175ADF" w:rsidRDefault="00175ADF" w:rsidP="00D64993">
      <w:pPr>
        <w:spacing w:line="240" w:lineRule="auto"/>
        <w:rPr>
          <w:rFonts w:ascii="Times New Roman" w:eastAsia="Times New Roman" w:hAnsi="Times New Roman" w:cs="Times New Roman"/>
          <w:sz w:val="24"/>
          <w:szCs w:val="24"/>
        </w:rPr>
      </w:pPr>
    </w:p>
    <w:p w14:paraId="5C27752D"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70C71450" w14:textId="6E403A65"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097BA6">
        <w:rPr>
          <w:rFonts w:ascii="Times New Roman" w:eastAsia="Times New Roman" w:hAnsi="Times New Roman" w:cs="Times New Roman"/>
          <w:sz w:val="24"/>
          <w:szCs w:val="24"/>
        </w:rPr>
        <w:t>Basic Reasoning</w:t>
      </w:r>
    </w:p>
    <w:p w14:paraId="20634085" w14:textId="77777777" w:rsidR="00175ADF" w:rsidRDefault="00175ADF" w:rsidP="00D64993">
      <w:pPr>
        <w:spacing w:line="240" w:lineRule="auto"/>
        <w:ind w:left="720"/>
        <w:rPr>
          <w:rFonts w:ascii="Times New Roman" w:eastAsia="Times New Roman" w:hAnsi="Times New Roman" w:cs="Times New Roman"/>
          <w:sz w:val="24"/>
          <w:szCs w:val="24"/>
        </w:rPr>
      </w:pPr>
    </w:p>
    <w:p w14:paraId="1AAEE0BF" w14:textId="310D2709" w:rsidR="00175ADF" w:rsidRDefault="00D2214C"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097BA6">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41F0BC3B" w14:textId="20652D37"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4B71E9CA" w14:textId="45FF743C"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p>
    <w:p w14:paraId="6C22D9B9" w14:textId="5A9E17B1"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56369CEB" w14:textId="77777777" w:rsidR="00CC4760" w:rsidRDefault="00451DCB"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3DE14D07" w14:textId="46FC402B" w:rsidR="00175ADF" w:rsidRPr="0053119A" w:rsidRDefault="00CC4760" w:rsidP="00CC4760">
      <w:pPr>
        <w:spacing w:line="240" w:lineRule="auto"/>
        <w:ind w:left="720"/>
        <w:rPr>
          <w:rFonts w:ascii="Times New Roman" w:eastAsia="Times New Roman" w:hAnsi="Times New Roman" w:cs="Times New Roman"/>
          <w:sz w:val="24"/>
          <w:szCs w:val="24"/>
        </w:rPr>
      </w:pPr>
      <w:r w:rsidRPr="0053119A">
        <w:rPr>
          <w:rFonts w:ascii="Times New Roman" w:eastAsia="Times New Roman" w:hAnsi="Times New Roman" w:cs="Times New Roman"/>
          <w:sz w:val="24"/>
          <w:szCs w:val="24"/>
        </w:rPr>
        <w:t xml:space="preserve"> </w:t>
      </w:r>
    </w:p>
    <w:p w14:paraId="0754CC21" w14:textId="77777777" w:rsidR="00175ADF" w:rsidRPr="0053119A" w:rsidRDefault="00D2214C" w:rsidP="00D64993">
      <w:pPr>
        <w:spacing w:after="200" w:line="240" w:lineRule="auto"/>
        <w:rPr>
          <w:rFonts w:ascii="Times New Roman" w:eastAsia="Times New Roman" w:hAnsi="Times New Roman" w:cs="Times New Roman"/>
          <w:b/>
          <w:sz w:val="24"/>
          <w:szCs w:val="24"/>
        </w:rPr>
      </w:pPr>
      <w:r w:rsidRPr="0053119A">
        <w:rPr>
          <w:rFonts w:ascii="Times New Roman" w:eastAsia="Times New Roman" w:hAnsi="Times New Roman" w:cs="Times New Roman"/>
          <w:b/>
          <w:sz w:val="24"/>
          <w:szCs w:val="24"/>
        </w:rPr>
        <w:t xml:space="preserve">Possible Content associated with the theme of Human Systems: </w:t>
      </w:r>
    </w:p>
    <w:p w14:paraId="5B27C582" w14:textId="609F3EF0" w:rsidR="00175ADF" w:rsidRPr="0053119A" w:rsidRDefault="00D2214C" w:rsidP="00D64993">
      <w:pPr>
        <w:spacing w:line="240" w:lineRule="auto"/>
        <w:rPr>
          <w:rFonts w:ascii="Times New Roman" w:eastAsia="Times New Roman" w:hAnsi="Times New Roman" w:cs="Times New Roman"/>
          <w:i/>
          <w:sz w:val="24"/>
          <w:szCs w:val="24"/>
        </w:rPr>
      </w:pPr>
      <w:r w:rsidRPr="0053119A">
        <w:rPr>
          <w:rFonts w:ascii="Times New Roman" w:eastAsia="Times New Roman" w:hAnsi="Times New Roman" w:cs="Times New Roman"/>
          <w:i/>
          <w:sz w:val="24"/>
          <w:szCs w:val="24"/>
        </w:rPr>
        <w:t>This is an example of content that can be explored with this theme that speaks to the entirety of Standard 5.</w:t>
      </w:r>
    </w:p>
    <w:p w14:paraId="583E5FA4" w14:textId="2FC6D989" w:rsidR="00097BA6" w:rsidRPr="0053119A" w:rsidRDefault="00097BA6" w:rsidP="00097BA6">
      <w:pPr>
        <w:pStyle w:val="ListParagraph"/>
        <w:numPr>
          <w:ilvl w:val="0"/>
          <w:numId w:val="13"/>
        </w:numPr>
        <w:spacing w:line="240" w:lineRule="auto"/>
        <w:rPr>
          <w:rFonts w:ascii="Times New Roman" w:eastAsia="Times New Roman" w:hAnsi="Times New Roman" w:cs="Times New Roman"/>
          <w:sz w:val="24"/>
          <w:szCs w:val="24"/>
        </w:rPr>
      </w:pPr>
      <w:r w:rsidRPr="0053119A">
        <w:rPr>
          <w:rFonts w:ascii="Times New Roman" w:eastAsia="Times New Roman" w:hAnsi="Times New Roman" w:cs="Times New Roman"/>
          <w:sz w:val="24"/>
          <w:szCs w:val="24"/>
        </w:rPr>
        <w:t>Provide evidence to explain whether or not immigration from Mexico and Central America into the United States impacts job</w:t>
      </w:r>
      <w:r w:rsidR="00DA29AD">
        <w:rPr>
          <w:rFonts w:ascii="Times New Roman" w:eastAsia="Times New Roman" w:hAnsi="Times New Roman" w:cs="Times New Roman"/>
          <w:sz w:val="24"/>
          <w:szCs w:val="24"/>
        </w:rPr>
        <w:t xml:space="preserve"> availability and wages</w:t>
      </w:r>
      <w:r w:rsidRPr="0053119A">
        <w:rPr>
          <w:rFonts w:ascii="Times New Roman" w:eastAsia="Times New Roman" w:hAnsi="Times New Roman" w:cs="Times New Roman"/>
          <w:sz w:val="24"/>
          <w:szCs w:val="24"/>
        </w:rPr>
        <w:t xml:space="preserve"> in the United States.</w:t>
      </w:r>
    </w:p>
    <w:p w14:paraId="6846E5DF" w14:textId="77777777" w:rsidR="00175ADF" w:rsidRPr="0053119A" w:rsidRDefault="00175ADF" w:rsidP="00D64993">
      <w:pPr>
        <w:spacing w:line="240" w:lineRule="auto"/>
        <w:ind w:left="720"/>
        <w:rPr>
          <w:rFonts w:ascii="Times New Roman" w:eastAsia="Times New Roman" w:hAnsi="Times New Roman" w:cs="Times New Roman"/>
          <w:sz w:val="24"/>
          <w:szCs w:val="24"/>
        </w:rPr>
      </w:pPr>
    </w:p>
    <w:p w14:paraId="6C0DD914" w14:textId="04BE8B0D" w:rsidR="00175ADF" w:rsidRPr="0053119A" w:rsidRDefault="00BE23E4" w:rsidP="00CC4760">
      <w:pPr>
        <w:rPr>
          <w:rFonts w:ascii="Times New Roman" w:eastAsia="Times New Roman" w:hAnsi="Times New Roman" w:cs="Times New Roman"/>
          <w:sz w:val="24"/>
          <w:szCs w:val="24"/>
        </w:rPr>
      </w:pPr>
      <w:r w:rsidRPr="0053119A">
        <w:rPr>
          <w:rFonts w:ascii="Times New Roman" w:hAnsi="Times New Roman" w:cs="Times New Roman"/>
          <w:i/>
          <w:sz w:val="24"/>
          <w:szCs w:val="24"/>
        </w:rPr>
        <w:t xml:space="preserve">Educators have the flexibility and latitude to use the g content list </w:t>
      </w:r>
      <w:r w:rsidR="000D6F48" w:rsidRPr="0053119A">
        <w:rPr>
          <w:rFonts w:ascii="Times New Roman" w:hAnsi="Times New Roman" w:cs="Times New Roman"/>
          <w:i/>
          <w:sz w:val="24"/>
          <w:szCs w:val="24"/>
        </w:rPr>
        <w:t xml:space="preserve">from 7.1.3.HS </w:t>
      </w:r>
      <w:r w:rsidRPr="0053119A">
        <w:rPr>
          <w:rFonts w:ascii="Times New Roman" w:hAnsi="Times New Roman" w:cs="Times New Roman"/>
          <w:i/>
          <w:sz w:val="24"/>
          <w:szCs w:val="24"/>
        </w:rPr>
        <w:t>and/or additional related content that provides students with opportunities to employ the target skills and theme.</w:t>
      </w:r>
      <w:r w:rsidR="00CC4760" w:rsidRPr="0053119A">
        <w:rPr>
          <w:rFonts w:ascii="Times New Roman" w:eastAsia="Times New Roman" w:hAnsi="Times New Roman" w:cs="Times New Roman"/>
          <w:sz w:val="24"/>
          <w:szCs w:val="24"/>
        </w:rPr>
        <w:t xml:space="preserve"> </w:t>
      </w:r>
    </w:p>
    <w:p w14:paraId="6A4DD644" w14:textId="77777777" w:rsidR="00175ADF" w:rsidRPr="0053119A" w:rsidRDefault="00D2214C" w:rsidP="00D64993">
      <w:pPr>
        <w:spacing w:after="200" w:line="240" w:lineRule="auto"/>
        <w:rPr>
          <w:rFonts w:ascii="Times New Roman" w:eastAsia="Times New Roman" w:hAnsi="Times New Roman" w:cs="Times New Roman"/>
          <w:b/>
          <w:sz w:val="24"/>
          <w:szCs w:val="24"/>
        </w:rPr>
      </w:pPr>
      <w:r w:rsidRPr="0053119A">
        <w:br w:type="page"/>
      </w:r>
    </w:p>
    <w:p w14:paraId="51274F57" w14:textId="77777777" w:rsidR="000D6F48" w:rsidRPr="0070541B" w:rsidRDefault="000D6F48" w:rsidP="000D6F48">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NORTH AMERICA</w:t>
      </w:r>
    </w:p>
    <w:p w14:paraId="3DED3C19" w14:textId="77777777" w:rsidR="000D6F48" w:rsidRDefault="000D6F48" w:rsidP="00D64993">
      <w:pPr>
        <w:spacing w:line="240" w:lineRule="auto"/>
        <w:rPr>
          <w:rFonts w:ascii="Times New Roman" w:eastAsia="Times New Roman" w:hAnsi="Times New Roman" w:cs="Times New Roman"/>
          <w:b/>
          <w:sz w:val="24"/>
          <w:szCs w:val="24"/>
        </w:rPr>
      </w:pPr>
    </w:p>
    <w:p w14:paraId="4721CE3D" w14:textId="7AEBAA32"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Analyze the cultural, economic, environmental, physical, political, and population geographies of contemporary North America.</w:t>
      </w:r>
    </w:p>
    <w:p w14:paraId="76F1C456" w14:textId="77777777" w:rsidR="00175ADF" w:rsidRDefault="00175ADF" w:rsidP="00D64993">
      <w:pPr>
        <w:spacing w:line="240" w:lineRule="auto"/>
        <w:rPr>
          <w:rFonts w:ascii="Times New Roman" w:eastAsia="Times New Roman" w:hAnsi="Times New Roman" w:cs="Times New Roman"/>
          <w:sz w:val="24"/>
          <w:szCs w:val="24"/>
        </w:rPr>
      </w:pPr>
    </w:p>
    <w:p w14:paraId="340610B4" w14:textId="2865DD7F"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7.5.4.HS </w:t>
      </w:r>
      <w:r>
        <w:rPr>
          <w:rFonts w:ascii="Times New Roman" w:eastAsia="Times New Roman" w:hAnsi="Times New Roman" w:cs="Times New Roman"/>
          <w:sz w:val="24"/>
          <w:szCs w:val="24"/>
        </w:rPr>
        <w:t>Compare and contrast the dynamic physical and human conditions that le</w:t>
      </w:r>
      <w:r w:rsidR="0050002D">
        <w:rPr>
          <w:rFonts w:ascii="Times New Roman" w:eastAsia="Times New Roman" w:hAnsi="Times New Roman" w:cs="Times New Roman"/>
          <w:sz w:val="24"/>
          <w:szCs w:val="24"/>
        </w:rPr>
        <w:t>a</w:t>
      </w:r>
      <w:r>
        <w:rPr>
          <w:rFonts w:ascii="Times New Roman" w:eastAsia="Times New Roman" w:hAnsi="Times New Roman" w:cs="Times New Roman"/>
          <w:sz w:val="24"/>
          <w:szCs w:val="24"/>
        </w:rPr>
        <w:t>d to the creation of ethnic, gender, language, and religious landscapes of North American societies.</w:t>
      </w:r>
    </w:p>
    <w:p w14:paraId="67BB8DCC" w14:textId="77777777" w:rsidR="00175ADF" w:rsidRDefault="00175ADF" w:rsidP="00D64993">
      <w:pPr>
        <w:spacing w:line="240" w:lineRule="auto"/>
        <w:rPr>
          <w:rFonts w:ascii="Times New Roman" w:eastAsia="Times New Roman" w:hAnsi="Times New Roman" w:cs="Times New Roman"/>
          <w:sz w:val="24"/>
          <w:szCs w:val="24"/>
        </w:rPr>
      </w:pPr>
    </w:p>
    <w:p w14:paraId="213BC518"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culture traits within the North American continent, how they emerge, and how those patterns can change over time as they diffuse to other locations or contract and even disappear when confronted by other culture traits.</w:t>
      </w:r>
    </w:p>
    <w:p w14:paraId="0D04F879" w14:textId="77777777" w:rsidR="00175ADF" w:rsidRDefault="00175ADF" w:rsidP="00D64993">
      <w:pPr>
        <w:spacing w:line="240" w:lineRule="auto"/>
        <w:rPr>
          <w:rFonts w:ascii="Times New Roman" w:eastAsia="Times New Roman" w:hAnsi="Times New Roman" w:cs="Times New Roman"/>
          <w:sz w:val="24"/>
          <w:szCs w:val="24"/>
        </w:rPr>
      </w:pPr>
    </w:p>
    <w:p w14:paraId="12BCE9C4"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7460B355" w14:textId="2275E6CC"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0D6F48">
        <w:rPr>
          <w:rFonts w:ascii="Times New Roman" w:eastAsia="Times New Roman" w:hAnsi="Times New Roman" w:cs="Times New Roman"/>
          <w:sz w:val="24"/>
          <w:szCs w:val="24"/>
        </w:rPr>
        <w:t>Basic Reasoning</w:t>
      </w:r>
    </w:p>
    <w:p w14:paraId="3CCCA762" w14:textId="2DB20E32" w:rsidR="00175ADF" w:rsidRDefault="000D6F48"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Level 3: Complex Reasoning</w:t>
      </w:r>
    </w:p>
    <w:p w14:paraId="123E3CD6" w14:textId="77777777" w:rsidR="00175ADF" w:rsidRDefault="00175ADF" w:rsidP="00D64993">
      <w:pPr>
        <w:spacing w:line="240" w:lineRule="auto"/>
        <w:ind w:left="720"/>
        <w:rPr>
          <w:rFonts w:ascii="Times New Roman" w:eastAsia="Times New Roman" w:hAnsi="Times New Roman" w:cs="Times New Roman"/>
          <w:sz w:val="24"/>
          <w:szCs w:val="24"/>
        </w:rPr>
      </w:pPr>
    </w:p>
    <w:p w14:paraId="78B0963C" w14:textId="22D7664A"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0D6F48">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29807A5A" w14:textId="43C97DAE" w:rsidR="00175ADF" w:rsidRDefault="00451DCB" w:rsidP="00D64993">
      <w:pPr>
        <w:widowControl w:val="0"/>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40E2A098" w14:textId="10398DD2" w:rsidR="00175ADF" w:rsidRPr="0053119A" w:rsidRDefault="00451DCB" w:rsidP="00D64993">
      <w:pPr>
        <w:widowControl w:val="0"/>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w:t>
      </w:r>
      <w:r w:rsidR="00D2214C" w:rsidRPr="0053119A">
        <w:rPr>
          <w:rFonts w:ascii="Times New Roman" w:eastAsia="Times New Roman" w:hAnsi="Times New Roman" w:cs="Times New Roman"/>
          <w:sz w:val="24"/>
          <w:szCs w:val="24"/>
        </w:rPr>
        <w:t>connections, and regions from a Regional Perspective.</w:t>
      </w:r>
    </w:p>
    <w:p w14:paraId="6AA76AC1" w14:textId="77777777" w:rsidR="00CC4760" w:rsidRDefault="00451DCB"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53119A">
        <w:rPr>
          <w:rFonts w:ascii="Times New Roman" w:eastAsia="Times New Roman" w:hAnsi="Times New Roman" w:cs="Times New Roman"/>
          <w:b/>
          <w:sz w:val="24"/>
          <w:szCs w:val="24"/>
        </w:rPr>
        <w:t xml:space="preserve">Distribution and Patterns– </w:t>
      </w:r>
      <w:r w:rsidR="00D2214C" w:rsidRPr="0053119A">
        <w:rPr>
          <w:rFonts w:ascii="Times New Roman" w:eastAsia="Times New Roman" w:hAnsi="Times New Roman" w:cs="Times New Roman"/>
          <w:sz w:val="24"/>
          <w:szCs w:val="24"/>
        </w:rPr>
        <w:t>Identify, Analyze, and Explain spatial distributions, patterns, and associations on a Regional Level.</w:t>
      </w:r>
    </w:p>
    <w:p w14:paraId="3A35D86F" w14:textId="618C9E72" w:rsidR="00175ADF" w:rsidRPr="0053119A" w:rsidRDefault="00CC4760" w:rsidP="00CC4760">
      <w:pPr>
        <w:spacing w:line="240" w:lineRule="auto"/>
        <w:ind w:left="720"/>
        <w:rPr>
          <w:rFonts w:ascii="Times New Roman" w:eastAsia="Times New Roman" w:hAnsi="Times New Roman" w:cs="Times New Roman"/>
          <w:sz w:val="24"/>
          <w:szCs w:val="24"/>
        </w:rPr>
      </w:pPr>
      <w:r w:rsidRPr="0053119A">
        <w:rPr>
          <w:rFonts w:ascii="Times New Roman" w:eastAsia="Times New Roman" w:hAnsi="Times New Roman" w:cs="Times New Roman"/>
          <w:sz w:val="24"/>
          <w:szCs w:val="24"/>
        </w:rPr>
        <w:t xml:space="preserve"> </w:t>
      </w:r>
    </w:p>
    <w:p w14:paraId="3EBCE3C1" w14:textId="77777777" w:rsidR="00175ADF" w:rsidRPr="0053119A" w:rsidRDefault="00D2214C" w:rsidP="00D64993">
      <w:pPr>
        <w:spacing w:after="200" w:line="240" w:lineRule="auto"/>
        <w:rPr>
          <w:rFonts w:ascii="Times New Roman" w:eastAsia="Times New Roman" w:hAnsi="Times New Roman" w:cs="Times New Roman"/>
          <w:b/>
          <w:sz w:val="24"/>
          <w:szCs w:val="24"/>
        </w:rPr>
      </w:pPr>
      <w:r w:rsidRPr="0053119A">
        <w:rPr>
          <w:rFonts w:ascii="Times New Roman" w:eastAsia="Times New Roman" w:hAnsi="Times New Roman" w:cs="Times New Roman"/>
          <w:b/>
          <w:sz w:val="24"/>
          <w:szCs w:val="24"/>
        </w:rPr>
        <w:t xml:space="preserve">Possible Content associated with the theme of Human Systems: </w:t>
      </w:r>
    </w:p>
    <w:p w14:paraId="6F7A3D40" w14:textId="61966DDD" w:rsidR="00175ADF" w:rsidRDefault="00D2214C" w:rsidP="00D64993">
      <w:pPr>
        <w:spacing w:line="240" w:lineRule="auto"/>
        <w:rPr>
          <w:rFonts w:ascii="Times New Roman" w:eastAsia="Times New Roman" w:hAnsi="Times New Roman" w:cs="Times New Roman"/>
          <w:i/>
          <w:sz w:val="24"/>
          <w:szCs w:val="24"/>
        </w:rPr>
      </w:pPr>
      <w:r w:rsidRPr="0053119A">
        <w:rPr>
          <w:rFonts w:ascii="Times New Roman" w:eastAsia="Times New Roman" w:hAnsi="Times New Roman" w:cs="Times New Roman"/>
          <w:i/>
          <w:sz w:val="24"/>
          <w:szCs w:val="24"/>
        </w:rPr>
        <w:t>This is an example of content that can be explored with this theme that speaks to the entirety of Standard 5.</w:t>
      </w:r>
    </w:p>
    <w:p w14:paraId="6301A547" w14:textId="77777777" w:rsidR="00451DCB" w:rsidRPr="0053119A" w:rsidRDefault="00451DCB" w:rsidP="00D64993">
      <w:pPr>
        <w:spacing w:line="240" w:lineRule="auto"/>
        <w:rPr>
          <w:rFonts w:ascii="Times New Roman" w:eastAsia="Times New Roman" w:hAnsi="Times New Roman" w:cs="Times New Roman"/>
          <w:i/>
          <w:sz w:val="24"/>
          <w:szCs w:val="24"/>
        </w:rPr>
      </w:pPr>
    </w:p>
    <w:p w14:paraId="3DA7989C" w14:textId="77777777" w:rsidR="00451DCB" w:rsidRDefault="0053119A" w:rsidP="00451DCB">
      <w:pPr>
        <w:pStyle w:val="ListParagraph"/>
        <w:numPr>
          <w:ilvl w:val="0"/>
          <w:numId w:val="13"/>
        </w:numPr>
        <w:spacing w:line="240" w:lineRule="auto"/>
        <w:rPr>
          <w:rFonts w:ascii="Times New Roman" w:eastAsia="Times New Roman" w:hAnsi="Times New Roman" w:cs="Times New Roman"/>
          <w:sz w:val="24"/>
          <w:szCs w:val="24"/>
        </w:rPr>
      </w:pPr>
      <w:r w:rsidRPr="0053119A">
        <w:rPr>
          <w:rFonts w:ascii="Times New Roman" w:eastAsia="Times New Roman" w:hAnsi="Times New Roman" w:cs="Times New Roman"/>
          <w:sz w:val="24"/>
          <w:szCs w:val="24"/>
        </w:rPr>
        <w:t>Unlike other nations, the United States has no “official” language. Debate with evidence whether or not this should be the case.</w:t>
      </w:r>
    </w:p>
    <w:p w14:paraId="3D820CEB" w14:textId="512E8782" w:rsidR="00175ADF" w:rsidRPr="00451DCB" w:rsidRDefault="00175ADF" w:rsidP="00451DCB">
      <w:pPr>
        <w:pStyle w:val="ListParagraph"/>
        <w:spacing w:line="240" w:lineRule="auto"/>
        <w:rPr>
          <w:rFonts w:ascii="Times New Roman" w:eastAsia="Times New Roman" w:hAnsi="Times New Roman" w:cs="Times New Roman"/>
          <w:sz w:val="24"/>
          <w:szCs w:val="24"/>
        </w:rPr>
      </w:pPr>
    </w:p>
    <w:p w14:paraId="0E459DD5" w14:textId="2BF2D965" w:rsidR="00BE23E4" w:rsidRPr="0053119A" w:rsidRDefault="00BE23E4" w:rsidP="00D64993">
      <w:pPr>
        <w:rPr>
          <w:rFonts w:ascii="Times New Roman" w:hAnsi="Times New Roman" w:cs="Times New Roman"/>
          <w:i/>
          <w:sz w:val="24"/>
          <w:szCs w:val="24"/>
        </w:rPr>
      </w:pPr>
      <w:r w:rsidRPr="0053119A">
        <w:rPr>
          <w:rFonts w:ascii="Times New Roman" w:hAnsi="Times New Roman" w:cs="Times New Roman"/>
          <w:i/>
          <w:sz w:val="24"/>
          <w:szCs w:val="24"/>
        </w:rPr>
        <w:t xml:space="preserve">Educators have the flexibility and latitude to use the content list </w:t>
      </w:r>
      <w:r w:rsidR="0053119A" w:rsidRPr="0053119A">
        <w:rPr>
          <w:rFonts w:ascii="Times New Roman" w:hAnsi="Times New Roman" w:cs="Times New Roman"/>
          <w:i/>
          <w:sz w:val="24"/>
          <w:szCs w:val="24"/>
        </w:rPr>
        <w:t xml:space="preserve">from 7.1.4.HS </w:t>
      </w:r>
      <w:r w:rsidRPr="0053119A">
        <w:rPr>
          <w:rFonts w:ascii="Times New Roman" w:hAnsi="Times New Roman" w:cs="Times New Roman"/>
          <w:i/>
          <w:sz w:val="24"/>
          <w:szCs w:val="24"/>
        </w:rPr>
        <w:t>and/or additional related content that provides students with opportunities to employ the target skills and theme.</w:t>
      </w:r>
    </w:p>
    <w:p w14:paraId="0F9A940B" w14:textId="1E8AC193" w:rsidR="00175ADF" w:rsidRPr="0053119A" w:rsidRDefault="00175ADF" w:rsidP="00D64993">
      <w:pPr>
        <w:spacing w:line="240" w:lineRule="auto"/>
        <w:rPr>
          <w:rFonts w:ascii="Times New Roman" w:eastAsia="Times New Roman" w:hAnsi="Times New Roman" w:cs="Times New Roman"/>
          <w:sz w:val="24"/>
          <w:szCs w:val="24"/>
        </w:rPr>
      </w:pPr>
    </w:p>
    <w:p w14:paraId="5A840FC5" w14:textId="77777777" w:rsidR="00175ADF" w:rsidRPr="0053119A" w:rsidRDefault="00175ADF" w:rsidP="00D64993">
      <w:pPr>
        <w:spacing w:line="240" w:lineRule="auto"/>
        <w:rPr>
          <w:rFonts w:ascii="Times New Roman" w:eastAsia="Times New Roman" w:hAnsi="Times New Roman" w:cs="Times New Roman"/>
          <w:sz w:val="24"/>
          <w:szCs w:val="24"/>
        </w:rPr>
      </w:pPr>
    </w:p>
    <w:p w14:paraId="175DCE10" w14:textId="77777777" w:rsidR="00175ADF" w:rsidRPr="0053119A" w:rsidRDefault="00D2214C" w:rsidP="00D64993">
      <w:pPr>
        <w:spacing w:line="240" w:lineRule="auto"/>
        <w:rPr>
          <w:rFonts w:ascii="Times New Roman" w:eastAsia="Times New Roman" w:hAnsi="Times New Roman" w:cs="Times New Roman"/>
          <w:b/>
          <w:sz w:val="24"/>
          <w:szCs w:val="24"/>
        </w:rPr>
      </w:pPr>
      <w:r w:rsidRPr="0053119A">
        <w:br w:type="page"/>
      </w:r>
    </w:p>
    <w:p w14:paraId="1B23E523" w14:textId="77777777" w:rsidR="0053119A" w:rsidRPr="0070541B" w:rsidRDefault="0053119A" w:rsidP="0053119A">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lastRenderedPageBreak/>
        <w:t>NORTH AMERICA</w:t>
      </w:r>
    </w:p>
    <w:p w14:paraId="372ED811" w14:textId="77777777" w:rsidR="0053119A" w:rsidRDefault="0053119A" w:rsidP="00D64993">
      <w:pPr>
        <w:spacing w:line="240" w:lineRule="auto"/>
        <w:rPr>
          <w:rFonts w:ascii="Times New Roman" w:eastAsia="Times New Roman" w:hAnsi="Times New Roman" w:cs="Times New Roman"/>
          <w:b/>
          <w:sz w:val="24"/>
          <w:szCs w:val="24"/>
        </w:rPr>
      </w:pPr>
    </w:p>
    <w:p w14:paraId="04B6F8F5" w14:textId="09665DF3"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Analyze the cultural, economic, environmental, physical, political, and population geographies of contemporary North America.</w:t>
      </w:r>
    </w:p>
    <w:p w14:paraId="7A798ADE" w14:textId="77777777" w:rsidR="00175ADF" w:rsidRDefault="00175ADF" w:rsidP="00D64993">
      <w:pPr>
        <w:spacing w:line="240" w:lineRule="auto"/>
        <w:rPr>
          <w:rFonts w:ascii="Times New Roman" w:eastAsia="Times New Roman" w:hAnsi="Times New Roman" w:cs="Times New Roman"/>
          <w:sz w:val="24"/>
          <w:szCs w:val="24"/>
        </w:rPr>
      </w:pPr>
    </w:p>
    <w:p w14:paraId="23D16BDF"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7.5.5.HS </w:t>
      </w:r>
      <w:r>
        <w:rPr>
          <w:rFonts w:ascii="Times New Roman" w:eastAsia="Times New Roman" w:hAnsi="Times New Roman" w:cs="Times New Roman"/>
          <w:sz w:val="24"/>
          <w:szCs w:val="24"/>
        </w:rPr>
        <w:t>Identify and analyze the current political borders using maps, explain the economic, political, and social inequalities present in North American societies, and explain the connections between North American places and other continents.</w:t>
      </w:r>
    </w:p>
    <w:p w14:paraId="3424225A" w14:textId="77777777" w:rsidR="00175ADF" w:rsidRDefault="00175ADF" w:rsidP="00D64993">
      <w:pPr>
        <w:spacing w:line="240" w:lineRule="auto"/>
        <w:rPr>
          <w:rFonts w:ascii="Times New Roman" w:eastAsia="Times New Roman" w:hAnsi="Times New Roman" w:cs="Times New Roman"/>
          <w:i/>
          <w:sz w:val="24"/>
          <w:szCs w:val="24"/>
        </w:rPr>
      </w:pPr>
    </w:p>
    <w:p w14:paraId="6946B674"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various ways that spaces have been divided and controlled within the North American continent by different culture groups throughout history</w:t>
      </w:r>
    </w:p>
    <w:p w14:paraId="58D25F39" w14:textId="77777777" w:rsidR="00175ADF" w:rsidRDefault="00175ADF" w:rsidP="00D64993">
      <w:pPr>
        <w:spacing w:line="240" w:lineRule="auto"/>
        <w:rPr>
          <w:rFonts w:ascii="Times New Roman" w:eastAsia="Times New Roman" w:hAnsi="Times New Roman" w:cs="Times New Roman"/>
          <w:sz w:val="24"/>
          <w:szCs w:val="24"/>
        </w:rPr>
      </w:pPr>
    </w:p>
    <w:p w14:paraId="199BFACE"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0FF1764C" w14:textId="195C691E"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w:t>
      </w:r>
      <w:r w:rsidR="0053119A">
        <w:rPr>
          <w:rFonts w:ascii="Times New Roman" w:eastAsia="Times New Roman" w:hAnsi="Times New Roman" w:cs="Times New Roman"/>
          <w:sz w:val="24"/>
          <w:szCs w:val="24"/>
        </w:rPr>
        <w:t>Complex Reasoning</w:t>
      </w:r>
    </w:p>
    <w:p w14:paraId="3D5403B2" w14:textId="77777777" w:rsidR="00175ADF" w:rsidRDefault="00175ADF" w:rsidP="00D64993">
      <w:pPr>
        <w:spacing w:line="240" w:lineRule="auto"/>
        <w:ind w:left="720"/>
        <w:rPr>
          <w:rFonts w:ascii="Times New Roman" w:eastAsia="Times New Roman" w:hAnsi="Times New Roman" w:cs="Times New Roman"/>
          <w:sz w:val="24"/>
          <w:szCs w:val="24"/>
        </w:rPr>
      </w:pPr>
    </w:p>
    <w:p w14:paraId="5B1EA572" w14:textId="093955FE"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53119A">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41BDE1D4" w14:textId="4101F816"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2C8D4C92" w14:textId="639CCD3C" w:rsidR="00175ADF" w:rsidRPr="0053119A"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w:t>
      </w:r>
      <w:r w:rsidR="00D2214C" w:rsidRPr="0053119A">
        <w:rPr>
          <w:rFonts w:ascii="Times New Roman" w:eastAsia="Times New Roman" w:hAnsi="Times New Roman" w:cs="Times New Roman"/>
          <w:sz w:val="24"/>
          <w:szCs w:val="24"/>
        </w:rPr>
        <w:t xml:space="preserve">regions from a Regional Perspective. </w:t>
      </w:r>
    </w:p>
    <w:p w14:paraId="43BF4C9D" w14:textId="2DE9BBDF" w:rsidR="00175ADF" w:rsidRPr="0053119A"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sidRPr="0053119A">
        <w:rPr>
          <w:rFonts w:ascii="Times New Roman" w:eastAsia="Times New Roman" w:hAnsi="Times New Roman" w:cs="Times New Roman"/>
          <w:b/>
          <w:sz w:val="24"/>
          <w:szCs w:val="24"/>
        </w:rPr>
        <w:t xml:space="preserve">Distribution and Patterns – </w:t>
      </w:r>
      <w:r w:rsidR="00D2214C" w:rsidRPr="0053119A">
        <w:rPr>
          <w:rFonts w:ascii="Times New Roman" w:eastAsia="Times New Roman" w:hAnsi="Times New Roman" w:cs="Times New Roman"/>
          <w:sz w:val="24"/>
          <w:szCs w:val="24"/>
        </w:rPr>
        <w:t>Identify, Analyze, and Explain spatial distributions, patterns, and associations on a Regional Level.</w:t>
      </w:r>
    </w:p>
    <w:p w14:paraId="1CEAF921" w14:textId="77777777" w:rsidR="00175ADF" w:rsidRPr="0053119A" w:rsidRDefault="00175ADF" w:rsidP="00D64993">
      <w:pPr>
        <w:spacing w:line="240" w:lineRule="auto"/>
        <w:rPr>
          <w:rFonts w:ascii="Times New Roman" w:eastAsia="Times New Roman" w:hAnsi="Times New Roman" w:cs="Times New Roman"/>
          <w:sz w:val="24"/>
          <w:szCs w:val="24"/>
        </w:rPr>
      </w:pPr>
    </w:p>
    <w:p w14:paraId="7D643582" w14:textId="77777777" w:rsidR="00175ADF" w:rsidRPr="0053119A" w:rsidRDefault="00175ADF" w:rsidP="00D64993">
      <w:pPr>
        <w:spacing w:line="240" w:lineRule="auto"/>
        <w:rPr>
          <w:rFonts w:ascii="Times New Roman" w:eastAsia="Times New Roman" w:hAnsi="Times New Roman" w:cs="Times New Roman"/>
          <w:sz w:val="24"/>
          <w:szCs w:val="24"/>
        </w:rPr>
      </w:pPr>
    </w:p>
    <w:p w14:paraId="0865CA38" w14:textId="77777777" w:rsidR="00175ADF" w:rsidRPr="0053119A" w:rsidRDefault="00D2214C" w:rsidP="00D64993">
      <w:pPr>
        <w:spacing w:after="200" w:line="240" w:lineRule="auto"/>
        <w:rPr>
          <w:rFonts w:ascii="Times New Roman" w:eastAsia="Times New Roman" w:hAnsi="Times New Roman" w:cs="Times New Roman"/>
          <w:b/>
          <w:sz w:val="24"/>
          <w:szCs w:val="24"/>
        </w:rPr>
      </w:pPr>
      <w:r w:rsidRPr="0053119A">
        <w:rPr>
          <w:rFonts w:ascii="Times New Roman" w:eastAsia="Times New Roman" w:hAnsi="Times New Roman" w:cs="Times New Roman"/>
          <w:b/>
          <w:sz w:val="24"/>
          <w:szCs w:val="24"/>
        </w:rPr>
        <w:t xml:space="preserve">Possible Content associated with the theme of Human Systems: </w:t>
      </w:r>
    </w:p>
    <w:p w14:paraId="440B81E9" w14:textId="77A4A1F0" w:rsidR="00175ADF" w:rsidRPr="0053119A" w:rsidRDefault="00D2214C" w:rsidP="00786738">
      <w:pPr>
        <w:spacing w:line="240" w:lineRule="auto"/>
        <w:jc w:val="center"/>
        <w:rPr>
          <w:rFonts w:ascii="Times New Roman" w:eastAsia="Times New Roman" w:hAnsi="Times New Roman" w:cs="Times New Roman"/>
          <w:i/>
          <w:sz w:val="24"/>
          <w:szCs w:val="24"/>
        </w:rPr>
      </w:pPr>
      <w:r w:rsidRPr="0053119A">
        <w:rPr>
          <w:rFonts w:ascii="Times New Roman" w:eastAsia="Times New Roman" w:hAnsi="Times New Roman" w:cs="Times New Roman"/>
          <w:i/>
          <w:sz w:val="24"/>
          <w:szCs w:val="24"/>
        </w:rPr>
        <w:t>This is an example of content that can be explored with this theme that speaks to the entirety of Standard 5.</w:t>
      </w:r>
    </w:p>
    <w:p w14:paraId="3F29E8F3" w14:textId="4EB4E029" w:rsidR="00175ADF" w:rsidRPr="0053119A" w:rsidRDefault="0053119A" w:rsidP="0053119A">
      <w:pPr>
        <w:pStyle w:val="ListParagraph"/>
        <w:numPr>
          <w:ilvl w:val="0"/>
          <w:numId w:val="13"/>
        </w:numPr>
        <w:spacing w:line="240" w:lineRule="auto"/>
        <w:rPr>
          <w:rFonts w:ascii="Times New Roman" w:eastAsia="Times New Roman" w:hAnsi="Times New Roman" w:cs="Times New Roman"/>
          <w:b/>
          <w:sz w:val="24"/>
          <w:szCs w:val="24"/>
        </w:rPr>
      </w:pPr>
      <w:r w:rsidRPr="0053119A">
        <w:rPr>
          <w:rFonts w:ascii="Times New Roman" w:eastAsia="Times New Roman" w:hAnsi="Times New Roman" w:cs="Times New Roman"/>
          <w:sz w:val="24"/>
          <w:szCs w:val="24"/>
        </w:rPr>
        <w:t xml:space="preserve">Compare and contrast the pros and cons of different health care systems throughout North America and devise a proposal </w:t>
      </w:r>
      <w:r w:rsidR="00DA29AD">
        <w:rPr>
          <w:rFonts w:ascii="Times New Roman" w:eastAsia="Times New Roman" w:hAnsi="Times New Roman" w:cs="Times New Roman"/>
          <w:sz w:val="24"/>
          <w:szCs w:val="24"/>
        </w:rPr>
        <w:t>to improve</w:t>
      </w:r>
      <w:r w:rsidR="00DA29AD" w:rsidRPr="0053119A">
        <w:rPr>
          <w:rFonts w:ascii="Times New Roman" w:eastAsia="Times New Roman" w:hAnsi="Times New Roman" w:cs="Times New Roman"/>
          <w:sz w:val="24"/>
          <w:szCs w:val="24"/>
        </w:rPr>
        <w:t xml:space="preserve"> </w:t>
      </w:r>
      <w:r w:rsidRPr="0053119A">
        <w:rPr>
          <w:rFonts w:ascii="Times New Roman" w:eastAsia="Times New Roman" w:hAnsi="Times New Roman" w:cs="Times New Roman"/>
          <w:sz w:val="24"/>
          <w:szCs w:val="24"/>
        </w:rPr>
        <w:t>the one in the United States.</w:t>
      </w:r>
      <w:r w:rsidRPr="0053119A">
        <w:rPr>
          <w:rFonts w:ascii="Times New Roman" w:eastAsia="Times New Roman" w:hAnsi="Times New Roman" w:cs="Times New Roman"/>
          <w:b/>
          <w:sz w:val="24"/>
          <w:szCs w:val="24"/>
        </w:rPr>
        <w:t xml:space="preserve"> </w:t>
      </w:r>
    </w:p>
    <w:p w14:paraId="45DA829A" w14:textId="77777777" w:rsidR="00175ADF" w:rsidRPr="0053119A" w:rsidRDefault="00175ADF" w:rsidP="00D64993">
      <w:pPr>
        <w:spacing w:line="240" w:lineRule="auto"/>
        <w:rPr>
          <w:rFonts w:ascii="Times New Roman" w:eastAsia="Times New Roman" w:hAnsi="Times New Roman" w:cs="Times New Roman"/>
          <w:sz w:val="24"/>
          <w:szCs w:val="24"/>
        </w:rPr>
      </w:pPr>
    </w:p>
    <w:p w14:paraId="4BE33187" w14:textId="3CABB788" w:rsidR="00175ADF" w:rsidRPr="00786738" w:rsidRDefault="00BE23E4" w:rsidP="00786738">
      <w:pPr>
        <w:jc w:val="center"/>
        <w:rPr>
          <w:rFonts w:ascii="Times New Roman" w:hAnsi="Times New Roman" w:cs="Times New Roman"/>
          <w:i/>
          <w:sz w:val="24"/>
          <w:szCs w:val="24"/>
        </w:rPr>
      </w:pPr>
      <w:r w:rsidRPr="0053119A">
        <w:rPr>
          <w:rFonts w:ascii="Times New Roman" w:hAnsi="Times New Roman" w:cs="Times New Roman"/>
          <w:i/>
          <w:sz w:val="24"/>
          <w:szCs w:val="24"/>
        </w:rPr>
        <w:t xml:space="preserve">Educators have the flexibility and latitude to use the content list </w:t>
      </w:r>
      <w:r w:rsidR="0053119A" w:rsidRPr="0053119A">
        <w:rPr>
          <w:rFonts w:ascii="Times New Roman" w:hAnsi="Times New Roman" w:cs="Times New Roman"/>
          <w:i/>
          <w:sz w:val="24"/>
          <w:szCs w:val="24"/>
        </w:rPr>
        <w:t xml:space="preserve">from 7.1.5.HS </w:t>
      </w:r>
      <w:r w:rsidRPr="0053119A">
        <w:rPr>
          <w:rFonts w:ascii="Times New Roman" w:hAnsi="Times New Roman" w:cs="Times New Roman"/>
          <w:i/>
          <w:sz w:val="24"/>
          <w:szCs w:val="24"/>
        </w:rPr>
        <w:t>and/or additional related content that provides students with opportunities to employ the target skills and theme.</w:t>
      </w:r>
    </w:p>
    <w:p w14:paraId="65EFEED8" w14:textId="77777777" w:rsidR="00175ADF" w:rsidRPr="0053119A" w:rsidRDefault="00D2214C" w:rsidP="00D64993">
      <w:pPr>
        <w:spacing w:line="240" w:lineRule="auto"/>
        <w:rPr>
          <w:rFonts w:ascii="Times New Roman" w:eastAsia="Times New Roman" w:hAnsi="Times New Roman" w:cs="Times New Roman"/>
          <w:b/>
          <w:sz w:val="24"/>
          <w:szCs w:val="24"/>
        </w:rPr>
      </w:pPr>
      <w:r w:rsidRPr="0053119A">
        <w:br w:type="page"/>
      </w:r>
    </w:p>
    <w:p w14:paraId="2E62DCE1" w14:textId="77777777" w:rsidR="00F46C2C" w:rsidRDefault="00F46C2C" w:rsidP="00D64993">
      <w:pPr>
        <w:spacing w:line="240" w:lineRule="auto"/>
        <w:rPr>
          <w:rFonts w:ascii="Times New Roman" w:eastAsia="Times New Roman" w:hAnsi="Times New Roman" w:cs="Times New Roman"/>
          <w:b/>
          <w:sz w:val="24"/>
          <w:szCs w:val="24"/>
        </w:rPr>
      </w:pPr>
    </w:p>
    <w:p w14:paraId="6560EC7F" w14:textId="77777777" w:rsidR="00F46C2C" w:rsidRPr="0070541B" w:rsidRDefault="00F46C2C" w:rsidP="00F46C2C">
      <w:pPr>
        <w:spacing w:line="240" w:lineRule="auto"/>
        <w:jc w:val="center"/>
        <w:rPr>
          <w:rFonts w:ascii="Times New Roman" w:eastAsia="Times New Roman" w:hAnsi="Times New Roman" w:cs="Times New Roman"/>
          <w:b/>
          <w:sz w:val="28"/>
          <w:szCs w:val="24"/>
        </w:rPr>
      </w:pPr>
      <w:r w:rsidRPr="0070541B">
        <w:rPr>
          <w:rFonts w:ascii="Times New Roman" w:eastAsia="Times New Roman" w:hAnsi="Times New Roman" w:cs="Times New Roman"/>
          <w:b/>
          <w:sz w:val="28"/>
          <w:szCs w:val="24"/>
        </w:rPr>
        <w:t>NORTH AMERICA</w:t>
      </w:r>
    </w:p>
    <w:p w14:paraId="6C431A9D" w14:textId="77777777" w:rsidR="00F46C2C" w:rsidRDefault="00F46C2C" w:rsidP="00D64993">
      <w:pPr>
        <w:spacing w:line="240" w:lineRule="auto"/>
        <w:rPr>
          <w:rFonts w:ascii="Times New Roman" w:eastAsia="Times New Roman" w:hAnsi="Times New Roman" w:cs="Times New Roman"/>
          <w:b/>
          <w:sz w:val="24"/>
          <w:szCs w:val="24"/>
        </w:rPr>
      </w:pPr>
    </w:p>
    <w:p w14:paraId="70245067" w14:textId="21C06082"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5: </w:t>
      </w:r>
      <w:r>
        <w:rPr>
          <w:rFonts w:ascii="Times New Roman" w:eastAsia="Times New Roman" w:hAnsi="Times New Roman" w:cs="Times New Roman"/>
          <w:sz w:val="24"/>
          <w:szCs w:val="24"/>
        </w:rPr>
        <w:t>Analyze the cultural, economic, environmental, physical, political, and population geographies of contemporary North America.</w:t>
      </w:r>
    </w:p>
    <w:p w14:paraId="0D271C37" w14:textId="77777777" w:rsidR="00F46C2C" w:rsidRDefault="00F46C2C" w:rsidP="00D64993">
      <w:pPr>
        <w:spacing w:line="240" w:lineRule="auto"/>
        <w:rPr>
          <w:rFonts w:ascii="Times New Roman" w:eastAsia="Times New Roman" w:hAnsi="Times New Roman" w:cs="Times New Roman"/>
          <w:sz w:val="24"/>
          <w:szCs w:val="24"/>
        </w:rPr>
      </w:pPr>
    </w:p>
    <w:p w14:paraId="3C2D6818" w14:textId="307212AB"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7.5.6. </w:t>
      </w:r>
      <w:r>
        <w:rPr>
          <w:rFonts w:ascii="Times New Roman" w:eastAsia="Times New Roman" w:hAnsi="Times New Roman" w:cs="Times New Roman"/>
          <w:sz w:val="24"/>
          <w:szCs w:val="24"/>
        </w:rPr>
        <w:t>Gather evidence and construct a map or model to investigate a significant contemporary cultural, economic, or political issue facing North America at the local, regional, or global scale.</w:t>
      </w:r>
    </w:p>
    <w:p w14:paraId="34FF311E" w14:textId="77777777" w:rsidR="00175ADF" w:rsidRDefault="00175ADF" w:rsidP="00D64993">
      <w:pPr>
        <w:spacing w:line="240" w:lineRule="auto"/>
        <w:rPr>
          <w:rFonts w:ascii="Times New Roman" w:eastAsia="Times New Roman" w:hAnsi="Times New Roman" w:cs="Times New Roman"/>
          <w:sz w:val="24"/>
          <w:szCs w:val="24"/>
        </w:rPr>
      </w:pPr>
    </w:p>
    <w:p w14:paraId="3D0C21EB" w14:textId="77777777" w:rsidR="00175ADF" w:rsidRDefault="00D2214C"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Depth of Knowledge:</w:t>
      </w:r>
    </w:p>
    <w:p w14:paraId="157DFBEE" w14:textId="537D8D13"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4: </w:t>
      </w:r>
      <w:r w:rsidR="00F46C2C">
        <w:rPr>
          <w:rFonts w:ascii="Times New Roman" w:eastAsia="Times New Roman" w:hAnsi="Times New Roman" w:cs="Times New Roman"/>
          <w:sz w:val="24"/>
          <w:szCs w:val="24"/>
        </w:rPr>
        <w:t>Extended Reasoning</w:t>
      </w:r>
    </w:p>
    <w:p w14:paraId="1D369ED9" w14:textId="77777777" w:rsidR="00175ADF" w:rsidRDefault="00175ADF" w:rsidP="00D64993">
      <w:pPr>
        <w:spacing w:line="240" w:lineRule="auto"/>
        <w:ind w:left="720"/>
        <w:rPr>
          <w:rFonts w:ascii="Times New Roman" w:eastAsia="Times New Roman" w:hAnsi="Times New Roman" w:cs="Times New Roman"/>
          <w:sz w:val="24"/>
          <w:szCs w:val="24"/>
        </w:rPr>
      </w:pPr>
    </w:p>
    <w:p w14:paraId="5378A5F3" w14:textId="0C0866C1"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451DCB">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5683412E" w14:textId="62337AF7"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04685CC1" w14:textId="456C1D78"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p>
    <w:p w14:paraId="32BAFFD4" w14:textId="3586B861"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w:t>
      </w:r>
      <w:r w:rsidR="00D2214C">
        <w:rPr>
          <w:rFonts w:ascii="Times New Roman" w:eastAsia="Times New Roman" w:hAnsi="Times New Roman" w:cs="Times New Roman"/>
          <w:b/>
          <w:sz w:val="24"/>
          <w:szCs w:val="24"/>
        </w:rPr>
        <w:t xml:space="preserve">Gather Evidence and Communicate Findings – </w:t>
      </w:r>
      <w:r w:rsidR="00D2214C">
        <w:rPr>
          <w:rFonts w:ascii="Times New Roman" w:eastAsia="Times New Roman" w:hAnsi="Times New Roman" w:cs="Times New Roman"/>
          <w:sz w:val="24"/>
          <w:szCs w:val="24"/>
        </w:rPr>
        <w:t>Identify, use, and interpret different forms of evidence (including primary and secondary sources) on a Regional Level.</w:t>
      </w:r>
    </w:p>
    <w:p w14:paraId="4AF525D5" w14:textId="0247F6D9"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39B93099" w14:textId="14C36724"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Pr>
          <w:rFonts w:ascii="Times New Roman" w:eastAsia="Times New Roman" w:hAnsi="Times New Roman" w:cs="Times New Roman"/>
          <w:b/>
          <w:sz w:val="24"/>
          <w:szCs w:val="24"/>
        </w:rPr>
        <w:t xml:space="preserve">Scale – </w:t>
      </w:r>
      <w:r w:rsidR="00D2214C">
        <w:rPr>
          <w:rFonts w:ascii="Times New Roman" w:eastAsia="Times New Roman" w:hAnsi="Times New Roman" w:cs="Times New Roman"/>
          <w:sz w:val="24"/>
          <w:szCs w:val="24"/>
        </w:rPr>
        <w:t xml:space="preserve">Identify and interpret spatial hierarchies on a Regional Level. </w:t>
      </w:r>
    </w:p>
    <w:p w14:paraId="108A3DB8" w14:textId="361D6370"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226E710C" w14:textId="77777777" w:rsidR="00175ADF" w:rsidRDefault="00175ADF" w:rsidP="00D64993">
      <w:pPr>
        <w:spacing w:line="240" w:lineRule="auto"/>
        <w:rPr>
          <w:rFonts w:ascii="Times New Roman" w:eastAsia="Times New Roman" w:hAnsi="Times New Roman" w:cs="Times New Roman"/>
          <w:sz w:val="24"/>
          <w:szCs w:val="24"/>
        </w:rPr>
      </w:pPr>
    </w:p>
    <w:p w14:paraId="36829B00" w14:textId="77777777" w:rsidR="00FD13BA" w:rsidRPr="00FD13BA" w:rsidRDefault="00FD13BA" w:rsidP="00FD13BA">
      <w:pPr>
        <w:spacing w:line="240" w:lineRule="auto"/>
        <w:rPr>
          <w:rFonts w:ascii="Times New Roman" w:eastAsia="Times New Roman" w:hAnsi="Times New Roman" w:cs="Times New Roman"/>
          <w:sz w:val="24"/>
          <w:szCs w:val="24"/>
        </w:rPr>
      </w:pPr>
      <w:r w:rsidRPr="00FD13BA">
        <w:rPr>
          <w:rFonts w:ascii="Times New Roman" w:eastAsia="Times New Roman" w:hAnsi="Times New Roman" w:cs="Times New Roman"/>
          <w:i/>
          <w:sz w:val="24"/>
          <w:szCs w:val="24"/>
        </w:rPr>
        <w:t>Possible</w:t>
      </w:r>
      <w:r w:rsidRPr="00FD13BA">
        <w:rPr>
          <w:rFonts w:ascii="Times New Roman" w:eastAsia="Times New Roman" w:hAnsi="Times New Roman" w:cs="Times New Roman"/>
          <w:sz w:val="24"/>
          <w:szCs w:val="24"/>
        </w:rPr>
        <w:t xml:space="preserve"> avenues of inquiry on issues may include:</w:t>
      </w:r>
    </w:p>
    <w:p w14:paraId="773B01BD" w14:textId="77777777" w:rsidR="00175ADF" w:rsidRDefault="00D2214C" w:rsidP="00D64993">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the redevelopment of older urban areas will affect property values and taxes, the types of new services offered, and the demographic makeup of the people residing there</w:t>
      </w:r>
    </w:p>
    <w:p w14:paraId="2DBEACDE" w14:textId="77777777" w:rsidR="00175ADF" w:rsidRDefault="00D2214C" w:rsidP="00D64993">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changes in immigration policies will affect the exchange of people, ideas, and capital across international borders</w:t>
      </w:r>
    </w:p>
    <w:p w14:paraId="06FA9F23" w14:textId="77777777" w:rsidR="00175ADF" w:rsidRDefault="00D2214C" w:rsidP="00D64993">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the development of renewable energy sources and growing human populations will affect the production and use of non-renewable energy and mineral resources</w:t>
      </w:r>
    </w:p>
    <w:p w14:paraId="57B7B710" w14:textId="77777777" w:rsidR="00175ADF" w:rsidRDefault="00D2214C" w:rsidP="00D64993">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Explore how changes in global trade patterns will affect various ports and the use of existing trade infrastructure such as the Panama Canal </w:t>
      </w:r>
    </w:p>
    <w:p w14:paraId="71BDD539" w14:textId="77777777" w:rsidR="00F46C2C" w:rsidRDefault="00D2214C" w:rsidP="00D64993">
      <w:pPr>
        <w:spacing w:after="200" w:line="240" w:lineRule="auto"/>
      </w:pPr>
      <w:r>
        <w:br w:type="page"/>
      </w:r>
    </w:p>
    <w:p w14:paraId="0364A00D" w14:textId="7A368F4A" w:rsidR="00F46C2C" w:rsidRPr="0070541B" w:rsidRDefault="00F46C2C" w:rsidP="00F46C2C">
      <w:pPr>
        <w:spacing w:after="200" w:line="240" w:lineRule="auto"/>
        <w:jc w:val="center"/>
        <w:rPr>
          <w:rFonts w:ascii="Times New Roman" w:hAnsi="Times New Roman" w:cs="Times New Roman"/>
          <w:b/>
          <w:sz w:val="28"/>
          <w:szCs w:val="24"/>
        </w:rPr>
      </w:pPr>
      <w:r w:rsidRPr="0070541B">
        <w:rPr>
          <w:rFonts w:ascii="Times New Roman" w:hAnsi="Times New Roman" w:cs="Times New Roman"/>
          <w:b/>
          <w:sz w:val="28"/>
          <w:szCs w:val="24"/>
        </w:rPr>
        <w:lastRenderedPageBreak/>
        <w:t>SOUTH AMERICA</w:t>
      </w:r>
    </w:p>
    <w:p w14:paraId="3DF6C73D" w14:textId="1AA9E937" w:rsidR="00175ADF" w:rsidRPr="00F46C2C" w:rsidRDefault="00D2214C" w:rsidP="00D64993">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p>
    <w:p w14:paraId="3F46549D" w14:textId="77777777"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b/>
          <w:sz w:val="24"/>
          <w:szCs w:val="24"/>
        </w:rPr>
        <w:t>Enduring Understanding:</w:t>
      </w:r>
      <w:r w:rsidRPr="00F46C2C">
        <w:rPr>
          <w:rFonts w:ascii="Times New Roman" w:eastAsia="Times New Roman" w:hAnsi="Times New Roman" w:cs="Times New Roman"/>
          <w:sz w:val="24"/>
          <w:szCs w:val="24"/>
        </w:rPr>
        <w:t xml:space="preserve"> </w:t>
      </w:r>
    </w:p>
    <w:p w14:paraId="0828E2A1" w14:textId="77777777"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South America is a geographical structure. The physical and cultural regional conditions create unique South American landscapes, an understanding of which lays the foundation for learning about the continent’s connection to the other peoples and places on Earth.</w:t>
      </w:r>
      <w:r w:rsidRPr="00F46C2C">
        <w:rPr>
          <w:rFonts w:ascii="Times New Roman" w:eastAsia="Times New Roman" w:hAnsi="Times New Roman" w:cs="Times New Roman"/>
          <w:sz w:val="24"/>
          <w:szCs w:val="24"/>
        </w:rPr>
        <w:br/>
      </w:r>
    </w:p>
    <w:p w14:paraId="238AFAEE" w14:textId="6FE7A5BE" w:rsidR="00175ADF" w:rsidRPr="00F46C2C" w:rsidRDefault="00451DCB" w:rsidP="00D64993">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Expository Narrative</w:t>
      </w:r>
      <w:r w:rsidR="00D2214C" w:rsidRPr="00F46C2C">
        <w:rPr>
          <w:rFonts w:ascii="Times New Roman" w:eastAsia="Times New Roman" w:hAnsi="Times New Roman" w:cs="Times New Roman"/>
          <w:b/>
          <w:sz w:val="24"/>
          <w:szCs w:val="24"/>
        </w:rPr>
        <w:t>:</w:t>
      </w:r>
    </w:p>
    <w:p w14:paraId="25C93808" w14:textId="633BD753"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 xml:space="preserve">This standard was developed to encourage inquiry into the variety of physical and human conditions present in South America. Educators are encouraged to consider teaching strategies that connect this content to that in other standards (i.e., how does South America’s economy relate to those in Europe?). </w:t>
      </w:r>
      <w:r w:rsidR="003411EE" w:rsidRPr="00F46C2C">
        <w:rPr>
          <w:rFonts w:ascii="Times New Roman" w:eastAsia="Times New Roman" w:hAnsi="Times New Roman" w:cs="Times New Roman"/>
          <w:sz w:val="24"/>
          <w:szCs w:val="24"/>
        </w:rPr>
        <w:t>Indicators are not to be taught in isolation, and labelling and coloring maps does not suffice for the skill of mapping.</w:t>
      </w:r>
    </w:p>
    <w:p w14:paraId="02F40C82" w14:textId="7C6464F9" w:rsidR="00175ADF" w:rsidRPr="00F46C2C" w:rsidRDefault="00175ADF" w:rsidP="00D64993">
      <w:pPr>
        <w:spacing w:line="240" w:lineRule="auto"/>
        <w:rPr>
          <w:rFonts w:ascii="Times New Roman" w:eastAsia="Times New Roman" w:hAnsi="Times New Roman" w:cs="Times New Roman"/>
          <w:sz w:val="24"/>
          <w:szCs w:val="24"/>
        </w:rPr>
      </w:pPr>
    </w:p>
    <w:p w14:paraId="6790812F" w14:textId="77777777"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Condition refers to a characteristic or feature in a given location. These conditions may be physical features like mountains or rivers, or human constructs like countries or cities. Examples of physical features include the Andes Mountains or the Orinoco River. Human features would include countries like Venezuela or cities like Buenos Aires. Places become meaningful when we understand the features of a region and the processes that create those conditions. Identifying places and their conditions is an introductory step towards making connections between those places and others as well as the conditions in other parts of the world. History shows the importance of the vegetative density of the Amazon Basin in slowing colonial development. South America’s Atacama Desert is the world’s driest due to cold ocean currents and the Andes Mountains blocking moisture. Prior to the development of the Panama Canal, Cape Horn was an important and imposing physical feature related to world trade.</w:t>
      </w:r>
    </w:p>
    <w:p w14:paraId="1E7797ED" w14:textId="77777777" w:rsidR="00CC4760"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b/>
          <w:sz w:val="24"/>
          <w:szCs w:val="24"/>
        </w:rPr>
        <w:br/>
      </w:r>
      <w:r w:rsidRPr="00F46C2C">
        <w:rPr>
          <w:rFonts w:ascii="Times New Roman" w:eastAsia="Times New Roman" w:hAnsi="Times New Roman" w:cs="Times New Roman"/>
          <w:sz w:val="24"/>
          <w:szCs w:val="24"/>
        </w:rPr>
        <w:t>There are different types of physical regions within South America; examples include climate (e.g., tropical), vegetation (e.g., desert), and resource (e.g., copper). Region refers to an area with similar conditions or internal connections that tie it together. These conditions may be physical such as the amount of precipitation, the range of temperatures, or the presence of a particular species of plant. Regions spatially simplify the complexity of Earth. Identifying regions and their specific qualities enables us to compare and contrast them with other areas across the globe. Regions can overlap, stand-alone, or nest within each other. The highly productive Pampas grassland region of Argentina supports a large ranching industry, highlighting a spatial connection between physical conditions and human outcomes.</w:t>
      </w:r>
    </w:p>
    <w:p w14:paraId="590E67EB" w14:textId="1AB4A055" w:rsidR="00DA29AD" w:rsidRDefault="00CC4760"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B4F3FA9" w14:textId="69E6DF38"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All Earth phenomena have a spread or distribution. This distribution may be concentrated, dispersed, or even form a pattern. The heavy concentration of people along Brazil’s coast is a result of proximity to the Atlantic Ocean and the limiting coastal mountains to the west. The warm and moist environs near the equator support a pattern of tropical agriculture (bananas, pineapples) production. The temperate forest region of southern Chile, much like parts of central Europe, drew German migrants to its climatically similar locale.</w:t>
      </w:r>
    </w:p>
    <w:p w14:paraId="68298AD9" w14:textId="4B29D4CA"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b/>
          <w:sz w:val="24"/>
          <w:szCs w:val="24"/>
        </w:rPr>
        <w:lastRenderedPageBreak/>
        <w:br/>
      </w:r>
      <w:r w:rsidRPr="00F46C2C">
        <w:rPr>
          <w:rFonts w:ascii="Times New Roman" w:eastAsia="Times New Roman" w:hAnsi="Times New Roman" w:cs="Times New Roman"/>
          <w:sz w:val="24"/>
          <w:szCs w:val="24"/>
        </w:rPr>
        <w:t>As noted, all Earth phenomena have a spread or distribution. This distribution may be concentrated, dispersed, or even form a pattern. This is especially true for people: they are concentrated in cities, dispersed in rural areas, and form patterns such as being located along water bodies or in low elevations. Population centers such as Caracas, Rio de Janeiro, or Santiago demonstrate the pull of natural resources, job opportunitie</w:t>
      </w:r>
      <w:r w:rsidR="00F46C2C" w:rsidRPr="00F46C2C">
        <w:rPr>
          <w:rFonts w:ascii="Times New Roman" w:eastAsia="Times New Roman" w:hAnsi="Times New Roman" w:cs="Times New Roman"/>
          <w:sz w:val="24"/>
          <w:szCs w:val="24"/>
        </w:rPr>
        <w:t xml:space="preserve">s, and the need to concentrate </w:t>
      </w:r>
      <w:r w:rsidRPr="00F46C2C">
        <w:rPr>
          <w:rFonts w:ascii="Times New Roman" w:eastAsia="Times New Roman" w:hAnsi="Times New Roman" w:cs="Times New Roman"/>
          <w:sz w:val="24"/>
          <w:szCs w:val="24"/>
        </w:rPr>
        <w:t xml:space="preserve">law-making and government functions. The level of infrastructure (transportation, communication, services) necessary will vary accordingly. </w:t>
      </w:r>
    </w:p>
    <w:p w14:paraId="022532E7" w14:textId="77777777" w:rsidR="00C63238" w:rsidRDefault="00C63238" w:rsidP="00D64993">
      <w:pPr>
        <w:spacing w:line="240" w:lineRule="auto"/>
        <w:rPr>
          <w:rFonts w:ascii="Times New Roman" w:eastAsia="Times New Roman" w:hAnsi="Times New Roman" w:cs="Times New Roman"/>
          <w:sz w:val="24"/>
          <w:szCs w:val="24"/>
        </w:rPr>
      </w:pPr>
    </w:p>
    <w:p w14:paraId="1CC0A65D" w14:textId="64A0A6A0"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Human population concentrations are more than just the number of people in a place - they have demographic characteristics that also vary spatially (i.e., change from place to place). These include gender, ethnicity, and age. Population pyramids are used to explore this population variation for specific places. Bolivia has a median age lower than Uruguay, and Peru has a higher percentage of females than Argentina. Tools like the Demographic Transition Model are used to understand the effects of birth and death rates on a population’s size.</w:t>
      </w:r>
    </w:p>
    <w:p w14:paraId="25BAF71B" w14:textId="77777777" w:rsidR="00175ADF" w:rsidRPr="00F46C2C" w:rsidRDefault="00175ADF" w:rsidP="00D64993">
      <w:pPr>
        <w:spacing w:line="240" w:lineRule="auto"/>
        <w:rPr>
          <w:rFonts w:ascii="Times New Roman" w:eastAsia="Times New Roman" w:hAnsi="Times New Roman" w:cs="Times New Roman"/>
          <w:sz w:val="24"/>
          <w:szCs w:val="24"/>
        </w:rPr>
      </w:pPr>
    </w:p>
    <w:p w14:paraId="10A69EED" w14:textId="77777777" w:rsidR="00175ADF" w:rsidRPr="00F46C2C" w:rsidRDefault="00D2214C" w:rsidP="00D64993">
      <w:pPr>
        <w:spacing w:line="240" w:lineRule="auto"/>
        <w:rPr>
          <w:rFonts w:ascii="Times New Roman" w:eastAsia="Times New Roman" w:hAnsi="Times New Roman" w:cs="Times New Roman"/>
          <w:b/>
          <w:sz w:val="24"/>
          <w:szCs w:val="24"/>
        </w:rPr>
      </w:pPr>
      <w:r w:rsidRPr="00F46C2C">
        <w:rPr>
          <w:rFonts w:ascii="Times New Roman" w:eastAsia="Times New Roman" w:hAnsi="Times New Roman" w:cs="Times New Roman"/>
          <w:sz w:val="24"/>
          <w:szCs w:val="24"/>
        </w:rPr>
        <w:t>People also move. Migration is driven by economic, social, political, and environmental factors. Some migration is voluntary (e.g., young adults going to college) while some is forced (e.g., European enslavement of Africans; human trafficking). Pull factors such as job availability in Brasilia or retirement opportunities in Ecuador can draw migrants and push factors such as political instability in Venezuela or an earthquake in Chile can force out-migration. Migration is a key part of how ideas, diseases, and culture traits spread. This process, known as relocation diffusion, explains the movement of cultural traits such as language, religion, government, and economic models as people make homes in new places.</w:t>
      </w:r>
    </w:p>
    <w:p w14:paraId="1EC9B9BA" w14:textId="03AFD416" w:rsidR="00175ADF" w:rsidRPr="00F46C2C" w:rsidRDefault="00D2214C" w:rsidP="00D64993">
      <w:pPr>
        <w:spacing w:after="200"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b/>
          <w:sz w:val="24"/>
          <w:szCs w:val="24"/>
        </w:rPr>
        <w:br/>
      </w:r>
      <w:r w:rsidRPr="00F46C2C">
        <w:rPr>
          <w:rFonts w:ascii="Times New Roman" w:eastAsia="Times New Roman" w:hAnsi="Times New Roman" w:cs="Times New Roman"/>
          <w:sz w:val="24"/>
          <w:szCs w:val="24"/>
        </w:rPr>
        <w:t>South America contains hundreds of different cultural groups, including indigenous (e.g</w:t>
      </w:r>
      <w:r w:rsidR="00451DCB">
        <w:rPr>
          <w:rFonts w:ascii="Times New Roman" w:eastAsia="Times New Roman" w:hAnsi="Times New Roman" w:cs="Times New Roman"/>
          <w:sz w:val="24"/>
          <w:szCs w:val="24"/>
        </w:rPr>
        <w:t>.</w:t>
      </w:r>
      <w:r w:rsidRPr="00F46C2C">
        <w:rPr>
          <w:rFonts w:ascii="Times New Roman" w:eastAsia="Times New Roman" w:hAnsi="Times New Roman" w:cs="Times New Roman"/>
          <w:sz w:val="24"/>
          <w:szCs w:val="24"/>
        </w:rPr>
        <w:t xml:space="preserve">, </w:t>
      </w:r>
      <w:proofErr w:type="spellStart"/>
      <w:r w:rsidRPr="00F46C2C">
        <w:rPr>
          <w:rFonts w:ascii="Times New Roman" w:eastAsia="Times New Roman" w:hAnsi="Times New Roman" w:cs="Times New Roman"/>
          <w:sz w:val="24"/>
          <w:szCs w:val="24"/>
        </w:rPr>
        <w:t>Mapuche</w:t>
      </w:r>
      <w:proofErr w:type="spellEnd"/>
      <w:r w:rsidRPr="00F46C2C">
        <w:rPr>
          <w:rFonts w:ascii="Times New Roman" w:eastAsia="Times New Roman" w:hAnsi="Times New Roman" w:cs="Times New Roman"/>
          <w:sz w:val="24"/>
          <w:szCs w:val="24"/>
        </w:rPr>
        <w:t xml:space="preserve">), descendants of various African (e.g., Yoruba), Asian (e.g., Japanese), and European (e.g., Spanish) groups. This continent consists of twelve countries and one territory (French Guiana). Each of these countries contains culture groups that have a way of life (culture) that often results in landscapes and regions with distinctive features. Culture consists of many intricate and dynamic elements that include religion, language, ethnicity, and gender roles. However, in an increasingly interconnected world, culture is constantly changing due to local and global interactions. </w:t>
      </w:r>
    </w:p>
    <w:p w14:paraId="3BE6DA2E" w14:textId="77777777"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Religion, language, and gender roles are important culture traits. Regarding religion, all of the major faiths diffused to South America from elsewhere. Christianity is the largest faith by membership largely due to European migration; Islam and Judaism have their largest presence in Argentina. A global trend, also present in South America, is growing numbers of religiously unaffiliated. South America is home to many languages, but Portuguese and Spanish speakers are the most numerous. English, Dutch, and French are spoken in The Guianas in the continent’s northeast. Language distribution is determined by original culture hearths, migration, and physical barriers such as mountains that limit language spread. Gender roles also vary among ethnic groups with women and men at times performing certain economic, political, or social tasks unique to their location and history. These traditions continue to change with greater contact with people from other world regions.</w:t>
      </w:r>
    </w:p>
    <w:p w14:paraId="224CE6BD" w14:textId="77777777" w:rsidR="00175ADF" w:rsidRPr="00F46C2C" w:rsidRDefault="00175ADF" w:rsidP="00D64993">
      <w:pPr>
        <w:spacing w:line="240" w:lineRule="auto"/>
        <w:rPr>
          <w:rFonts w:ascii="Times New Roman" w:eastAsia="Times New Roman" w:hAnsi="Times New Roman" w:cs="Times New Roman"/>
          <w:sz w:val="24"/>
          <w:szCs w:val="24"/>
          <w:highlight w:val="yellow"/>
        </w:rPr>
      </w:pPr>
    </w:p>
    <w:p w14:paraId="7B3C93D5" w14:textId="0B6811DC"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lastRenderedPageBreak/>
        <w:t>The Arts - literature, music, theater, and dance - are other important aspects of culture that express people’s relationships with place. Popular culture and folk culture reflect many of these cultural traits and demonstrate the process of diffusion - hierarchical, contagious, and relocation.</w:t>
      </w:r>
    </w:p>
    <w:p w14:paraId="5E0054E7" w14:textId="77777777" w:rsidR="00175ADF" w:rsidRPr="00F46C2C" w:rsidRDefault="00D2214C" w:rsidP="00D64993">
      <w:pPr>
        <w:spacing w:after="200"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b/>
          <w:sz w:val="24"/>
          <w:szCs w:val="24"/>
        </w:rPr>
        <w:br/>
      </w:r>
      <w:r w:rsidRPr="00F46C2C">
        <w:rPr>
          <w:rFonts w:ascii="Times New Roman" w:eastAsia="Times New Roman" w:hAnsi="Times New Roman" w:cs="Times New Roman"/>
          <w:sz w:val="24"/>
          <w:szCs w:val="24"/>
        </w:rPr>
        <w:t xml:space="preserve">South American places vary in terms of both cooperation and conflict within and among countries. Control over territory can vary by a country’s land size, population size, and even shape (compact, elongated, perforated, and fragmented). Chile’s elongated shape can make communicating with and integrating its citizenry more difficult than can a compact country like Ecuador. Current country borders in much of South America reflect the legacy of European intervention in the continent and have been stable for many years, yet maritime disputes (Chile and Peru related to fishing; Argentina and Great Britain over the Falkland/Malvinas Islands) still exist. Identifying the processes behind current political borders via maps is an introductory step towards making connections between South American places as well as other world locations. </w:t>
      </w:r>
    </w:p>
    <w:p w14:paraId="4DC60BF1" w14:textId="77777777" w:rsidR="00175ADF" w:rsidRPr="00F46C2C" w:rsidRDefault="00D2214C" w:rsidP="00D64993">
      <w:p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South America’s people are primarily a mix of European, Amerindian, and African ancestry. Argentina is more European in this regard, while Peru is more Amerindian. Some contemporary conflict is based around these ethnic differences, as well as stark income inequality (favelas in Brazil) and different political visions. Argentina, Brazil, and Chile are among the strongest militarily and economically. The continent’s fortunes have often relied on the export of valuable natural resources (Chile - copper; Venezuela - oil) to other more advanced economies. Tapping these resources while also conserving the environment remains a critical concern. Though traditionally in the United States’ “backyard”, many South American countries are seeking other global partners for internal development and trade.</w:t>
      </w:r>
    </w:p>
    <w:p w14:paraId="3C4CCA94" w14:textId="4D9CE98C" w:rsidR="00175ADF" w:rsidRPr="00F46C2C" w:rsidRDefault="00D2214C" w:rsidP="00D64993">
      <w:pPr>
        <w:spacing w:after="200"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b/>
          <w:sz w:val="24"/>
          <w:szCs w:val="24"/>
        </w:rPr>
        <w:br/>
      </w:r>
      <w:r w:rsidRPr="00F46C2C">
        <w:rPr>
          <w:rFonts w:ascii="Times New Roman" w:eastAsia="Times New Roman" w:hAnsi="Times New Roman" w:cs="Times New Roman"/>
          <w:sz w:val="24"/>
          <w:szCs w:val="24"/>
        </w:rPr>
        <w:t xml:space="preserve">As students gain more South American content knowledge and develop geographic thinking skills, they should be encouraged to explore a significant contemporary cultural, economic, or political issue facing South America at the local or global scale. Geographical inquiry includes generating a geographic question, gathering appropriate sources of information, analyzing information via maps, texts, models, and other forms of representation, forming conclusions, and communicating findings. The question may be specific to South America or may form a theme that extends the length of the course. For example, students may investigate the roots of political and economic instability in Venezuela (a very specific, place-based project) or they could explore variations in political/economic systems and their outcomes more broadly as it relates to each continent. </w:t>
      </w:r>
    </w:p>
    <w:p w14:paraId="7B82F177" w14:textId="4D28EC1E" w:rsidR="00CC4C93" w:rsidRPr="00F46C2C" w:rsidRDefault="00CC4C93" w:rsidP="00D64993">
      <w:pPr>
        <w:rPr>
          <w:rFonts w:ascii="Times New Roman" w:hAnsi="Times New Roman" w:cs="Times New Roman"/>
          <w:sz w:val="24"/>
          <w:szCs w:val="24"/>
          <w:shd w:val="clear" w:color="auto" w:fill="FCE5CD"/>
        </w:rPr>
      </w:pPr>
      <w:r w:rsidRPr="00F46C2C">
        <w:rPr>
          <w:rFonts w:ascii="Times New Roman" w:hAnsi="Times New Roman" w:cs="Times New Roman"/>
          <w:b/>
          <w:sz w:val="24"/>
          <w:szCs w:val="24"/>
        </w:rPr>
        <w:t xml:space="preserve">Possible Questions for Inquiry: </w:t>
      </w:r>
      <w:r w:rsidRPr="00F46C2C">
        <w:rPr>
          <w:rFonts w:ascii="Times New Roman" w:hAnsi="Times New Roman" w:cs="Times New Roman"/>
          <w:sz w:val="24"/>
          <w:szCs w:val="24"/>
        </w:rPr>
        <w:t>Educators have the flexibility and latitude to use these and other questions that could lead students to engage in inquiry-based learning around the content of Standard 6 and the themes of the course.</w:t>
      </w:r>
    </w:p>
    <w:p w14:paraId="68379DC8" w14:textId="77777777" w:rsidR="00175ADF" w:rsidRPr="00F46C2C" w:rsidRDefault="00D2214C" w:rsidP="00D64993">
      <w:pPr>
        <w:numPr>
          <w:ilvl w:val="0"/>
          <w:numId w:val="6"/>
        </w:num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What physical and human features define South America and where are they located?</w:t>
      </w:r>
    </w:p>
    <w:p w14:paraId="38ACF366" w14:textId="77777777" w:rsidR="00175ADF" w:rsidRPr="00F46C2C" w:rsidRDefault="00D2214C" w:rsidP="00D64993">
      <w:pPr>
        <w:numPr>
          <w:ilvl w:val="0"/>
          <w:numId w:val="6"/>
        </w:num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 xml:space="preserve">What climate, vegetation, and resource regions define South America? </w:t>
      </w:r>
    </w:p>
    <w:p w14:paraId="5E025F8D" w14:textId="77777777" w:rsidR="00175ADF" w:rsidRPr="00F46C2C" w:rsidRDefault="00D2214C" w:rsidP="00D64993">
      <w:pPr>
        <w:numPr>
          <w:ilvl w:val="0"/>
          <w:numId w:val="6"/>
        </w:num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How are human populations distributed across South America?</w:t>
      </w:r>
    </w:p>
    <w:p w14:paraId="1C1899B6" w14:textId="77777777" w:rsidR="00175ADF" w:rsidRPr="00F46C2C" w:rsidRDefault="00D2214C" w:rsidP="00D64993">
      <w:pPr>
        <w:numPr>
          <w:ilvl w:val="0"/>
          <w:numId w:val="6"/>
        </w:num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What features comprise South America’s culture regions?</w:t>
      </w:r>
    </w:p>
    <w:p w14:paraId="76CDADC3" w14:textId="77777777" w:rsidR="00175ADF" w:rsidRPr="00F46C2C" w:rsidRDefault="00D2214C" w:rsidP="00D64993">
      <w:pPr>
        <w:numPr>
          <w:ilvl w:val="0"/>
          <w:numId w:val="6"/>
        </w:num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How are South American places organized politically?</w:t>
      </w:r>
    </w:p>
    <w:p w14:paraId="3866491A" w14:textId="78447B3C" w:rsidR="00451DCB" w:rsidRPr="00786738" w:rsidRDefault="00D2214C" w:rsidP="00786738">
      <w:pPr>
        <w:numPr>
          <w:ilvl w:val="0"/>
          <w:numId w:val="6"/>
        </w:numPr>
        <w:spacing w:line="240" w:lineRule="auto"/>
        <w:rPr>
          <w:rFonts w:ascii="Times New Roman" w:eastAsia="Times New Roman" w:hAnsi="Times New Roman" w:cs="Times New Roman"/>
          <w:sz w:val="24"/>
          <w:szCs w:val="24"/>
        </w:rPr>
      </w:pPr>
      <w:r w:rsidRPr="00F46C2C">
        <w:rPr>
          <w:rFonts w:ascii="Times New Roman" w:eastAsia="Times New Roman" w:hAnsi="Times New Roman" w:cs="Times New Roman"/>
          <w:sz w:val="24"/>
          <w:szCs w:val="24"/>
        </w:rPr>
        <w:t xml:space="preserve">How can geographic thinking lead to deeper knowledge about South American opportunities and challenges? </w:t>
      </w:r>
    </w:p>
    <w:p w14:paraId="5517F451" w14:textId="3281CB70" w:rsidR="00F46C2C" w:rsidRPr="0070541B" w:rsidRDefault="00F46C2C" w:rsidP="00F46C2C">
      <w:pPr>
        <w:spacing w:after="200" w:line="240" w:lineRule="auto"/>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7E7BB0F2" w14:textId="76CA9736" w:rsidR="00175ADF" w:rsidRPr="00F46C2C"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r>
        <w:rPr>
          <w:rFonts w:ascii="Times New Roman" w:eastAsia="Times New Roman" w:hAnsi="Times New Roman" w:cs="Times New Roman"/>
          <w:sz w:val="24"/>
          <w:szCs w:val="24"/>
        </w:rPr>
        <w:br/>
      </w:r>
    </w:p>
    <w:p w14:paraId="6A4037DC" w14:textId="290D4940"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7.6.1</w:t>
      </w:r>
      <w:proofErr w:type="gramStart"/>
      <w:r>
        <w:rPr>
          <w:rFonts w:ascii="Times New Roman" w:eastAsia="Times New Roman" w:hAnsi="Times New Roman" w:cs="Times New Roman"/>
          <w:b/>
          <w:sz w:val="24"/>
          <w:szCs w:val="24"/>
        </w:rPr>
        <w:t>.PR</w:t>
      </w:r>
      <w:proofErr w:type="gramEnd"/>
      <w:r>
        <w:rPr>
          <w:rFonts w:ascii="Times New Roman" w:eastAsia="Times New Roman" w:hAnsi="Times New Roman" w:cs="Times New Roman"/>
          <w:sz w:val="24"/>
          <w:szCs w:val="24"/>
        </w:rPr>
        <w:t xml:space="preserve"> Identify select South American physical systems (e.g., landforms and bodies of water), and human characteristics of places (e.g., countries and cities).</w:t>
      </w:r>
    </w:p>
    <w:p w14:paraId="7DBFF5C9" w14:textId="4845228B" w:rsidR="007C44C7" w:rsidRDefault="007C44C7" w:rsidP="00D64993">
      <w:pPr>
        <w:spacing w:line="240" w:lineRule="auto"/>
        <w:rPr>
          <w:rFonts w:ascii="Times New Roman" w:eastAsia="Times New Roman" w:hAnsi="Times New Roman" w:cs="Times New Roman"/>
          <w:sz w:val="24"/>
          <w:szCs w:val="24"/>
        </w:rPr>
      </w:pPr>
    </w:p>
    <w:p w14:paraId="1EF880FB" w14:textId="3A666E9D" w:rsidR="007C44C7" w:rsidRPr="009F0DE7" w:rsidRDefault="007C44C7" w:rsidP="007C44C7">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**Indicator 7.6.1.PR should not be taught in isolation. If teaching this course regionally, the physical systems and human characteristics of places in Africa should be taught alongside the content, concepts, and themes in indicators 2, 3, 4, and 5 for this standard.</w:t>
      </w:r>
    </w:p>
    <w:p w14:paraId="1F4B1886" w14:textId="77777777" w:rsidR="007C44C7" w:rsidRDefault="007C44C7" w:rsidP="00D64993">
      <w:pPr>
        <w:spacing w:line="240" w:lineRule="auto"/>
        <w:rPr>
          <w:rFonts w:ascii="Times New Roman" w:eastAsia="Times New Roman" w:hAnsi="Times New Roman" w:cs="Times New Roman"/>
          <w:sz w:val="24"/>
          <w:szCs w:val="24"/>
        </w:rPr>
      </w:pPr>
    </w:p>
    <w:p w14:paraId="3CABEE2E" w14:textId="77777777" w:rsidR="00175ADF" w:rsidRDefault="00175ADF" w:rsidP="00D64993">
      <w:pPr>
        <w:spacing w:line="240" w:lineRule="auto"/>
        <w:rPr>
          <w:rFonts w:ascii="Times New Roman" w:eastAsia="Times New Roman" w:hAnsi="Times New Roman" w:cs="Times New Roman"/>
          <w:i/>
          <w:sz w:val="24"/>
          <w:szCs w:val="24"/>
        </w:rPr>
      </w:pPr>
    </w:p>
    <w:p w14:paraId="2ADD2CD5"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primary physical and human characteristics of places within the South American continent, such as landforms, water bodies, countries, and cities.</w:t>
      </w:r>
    </w:p>
    <w:p w14:paraId="020DC438" w14:textId="77777777" w:rsidR="00175ADF" w:rsidRDefault="00175ADF" w:rsidP="00D64993">
      <w:pPr>
        <w:spacing w:line="240" w:lineRule="auto"/>
        <w:rPr>
          <w:rFonts w:ascii="Times New Roman" w:eastAsia="Times New Roman" w:hAnsi="Times New Roman" w:cs="Times New Roman"/>
          <w:sz w:val="24"/>
          <w:szCs w:val="24"/>
        </w:rPr>
      </w:pPr>
    </w:p>
    <w:p w14:paraId="652D4DD7"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16102579" w14:textId="23AC996B"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F46C2C">
        <w:rPr>
          <w:rFonts w:ascii="Times New Roman" w:eastAsia="Times New Roman" w:hAnsi="Times New Roman" w:cs="Times New Roman"/>
          <w:sz w:val="24"/>
          <w:szCs w:val="24"/>
        </w:rPr>
        <w:t>Basic reasoning</w:t>
      </w:r>
    </w:p>
    <w:p w14:paraId="047A60D0" w14:textId="77777777" w:rsidR="00175ADF" w:rsidRDefault="00175ADF" w:rsidP="00D64993">
      <w:pPr>
        <w:spacing w:line="240" w:lineRule="auto"/>
        <w:ind w:left="720"/>
        <w:rPr>
          <w:rFonts w:ascii="Times New Roman" w:eastAsia="Times New Roman" w:hAnsi="Times New Roman" w:cs="Times New Roman"/>
          <w:sz w:val="24"/>
          <w:szCs w:val="24"/>
        </w:rPr>
      </w:pPr>
    </w:p>
    <w:p w14:paraId="65E0B479" w14:textId="2F8657A4"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F46C2C">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78786689" w14:textId="6F757922"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3E029B24" w14:textId="4D3F0B70"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05069A36" w14:textId="2C373397"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and analyze spatial distributions, patterns, and associations.</w:t>
      </w:r>
    </w:p>
    <w:p w14:paraId="6956ACD5" w14:textId="77777777" w:rsidR="00175ADF" w:rsidRDefault="00175ADF" w:rsidP="00D64993">
      <w:pPr>
        <w:spacing w:line="240" w:lineRule="auto"/>
        <w:rPr>
          <w:rFonts w:ascii="Times New Roman" w:eastAsia="Times New Roman" w:hAnsi="Times New Roman" w:cs="Times New Roman"/>
          <w:b/>
          <w:sz w:val="24"/>
          <w:szCs w:val="24"/>
        </w:rPr>
      </w:pPr>
    </w:p>
    <w:p w14:paraId="3D314F74" w14:textId="77777777" w:rsidR="00175ADF" w:rsidRPr="00F67E45" w:rsidRDefault="00175ADF" w:rsidP="00D64993">
      <w:pPr>
        <w:spacing w:line="240" w:lineRule="auto"/>
        <w:rPr>
          <w:rFonts w:ascii="Times New Roman" w:eastAsia="Times New Roman" w:hAnsi="Times New Roman" w:cs="Times New Roman"/>
          <w:sz w:val="24"/>
          <w:szCs w:val="24"/>
        </w:rPr>
      </w:pPr>
    </w:p>
    <w:p w14:paraId="27C1FA72" w14:textId="77777777" w:rsidR="00175ADF" w:rsidRPr="00F67E45" w:rsidRDefault="00D2214C" w:rsidP="00D64993">
      <w:pPr>
        <w:spacing w:after="200" w:line="240" w:lineRule="auto"/>
        <w:rPr>
          <w:rFonts w:ascii="Times New Roman" w:eastAsia="Times New Roman" w:hAnsi="Times New Roman" w:cs="Times New Roman"/>
          <w:b/>
          <w:sz w:val="24"/>
          <w:szCs w:val="24"/>
        </w:rPr>
      </w:pPr>
      <w:r w:rsidRPr="00F67E45">
        <w:rPr>
          <w:rFonts w:ascii="Times New Roman" w:eastAsia="Times New Roman" w:hAnsi="Times New Roman" w:cs="Times New Roman"/>
          <w:b/>
          <w:sz w:val="24"/>
          <w:szCs w:val="24"/>
        </w:rPr>
        <w:t xml:space="preserve">Possible Content associated with the theme of Places and Regions: </w:t>
      </w:r>
    </w:p>
    <w:p w14:paraId="57B1B111" w14:textId="4FDD0A24" w:rsidR="00175ADF" w:rsidRPr="00F67E45" w:rsidRDefault="00D2214C" w:rsidP="00D64993">
      <w:pPr>
        <w:spacing w:line="240" w:lineRule="auto"/>
        <w:rPr>
          <w:rFonts w:ascii="Times New Roman" w:eastAsia="Times New Roman" w:hAnsi="Times New Roman" w:cs="Times New Roman"/>
          <w:i/>
          <w:sz w:val="24"/>
          <w:szCs w:val="24"/>
        </w:rPr>
      </w:pPr>
      <w:r w:rsidRPr="00F67E45">
        <w:rPr>
          <w:rFonts w:ascii="Times New Roman" w:eastAsia="Times New Roman" w:hAnsi="Times New Roman" w:cs="Times New Roman"/>
          <w:i/>
          <w:sz w:val="24"/>
          <w:szCs w:val="24"/>
        </w:rPr>
        <w:t>This is an example of content that can be explored with this theme that speaks to the entirety of Standard 6.</w:t>
      </w:r>
    </w:p>
    <w:p w14:paraId="6DDADF91" w14:textId="3C81853D" w:rsidR="00F46C2C" w:rsidRPr="00F67E45" w:rsidRDefault="00F46C2C" w:rsidP="00F46C2C">
      <w:pPr>
        <w:pStyle w:val="ListParagraph"/>
        <w:numPr>
          <w:ilvl w:val="0"/>
          <w:numId w:val="13"/>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 xml:space="preserve">Illustrate the major physical features of South America on a map and explain the impact those features have </w:t>
      </w:r>
      <w:r w:rsidR="00DA29AD">
        <w:rPr>
          <w:rFonts w:ascii="Times New Roman" w:eastAsia="Times New Roman" w:hAnsi="Times New Roman" w:cs="Times New Roman"/>
          <w:sz w:val="24"/>
          <w:szCs w:val="24"/>
        </w:rPr>
        <w:t xml:space="preserve">had </w:t>
      </w:r>
      <w:r w:rsidRPr="00F67E45">
        <w:rPr>
          <w:rFonts w:ascii="Times New Roman" w:eastAsia="Times New Roman" w:hAnsi="Times New Roman" w:cs="Times New Roman"/>
          <w:sz w:val="24"/>
          <w:szCs w:val="24"/>
        </w:rPr>
        <w:t xml:space="preserve">on </w:t>
      </w:r>
      <w:r w:rsidR="00DA29AD">
        <w:rPr>
          <w:rFonts w:ascii="Times New Roman" w:eastAsia="Times New Roman" w:hAnsi="Times New Roman" w:cs="Times New Roman"/>
          <w:sz w:val="24"/>
          <w:szCs w:val="24"/>
        </w:rPr>
        <w:t xml:space="preserve">the development of </w:t>
      </w:r>
      <w:r w:rsidRPr="00F67E45">
        <w:rPr>
          <w:rFonts w:ascii="Times New Roman" w:eastAsia="Times New Roman" w:hAnsi="Times New Roman" w:cs="Times New Roman"/>
          <w:sz w:val="24"/>
          <w:szCs w:val="24"/>
        </w:rPr>
        <w:t>major cities.</w:t>
      </w:r>
    </w:p>
    <w:p w14:paraId="77D01E12" w14:textId="77777777" w:rsidR="00175ADF" w:rsidRPr="00F67E45" w:rsidRDefault="00175ADF" w:rsidP="00D64993">
      <w:pPr>
        <w:spacing w:line="240" w:lineRule="auto"/>
        <w:rPr>
          <w:rFonts w:ascii="Times New Roman" w:eastAsia="Times New Roman" w:hAnsi="Times New Roman" w:cs="Times New Roman"/>
          <w:sz w:val="24"/>
          <w:szCs w:val="24"/>
        </w:rPr>
      </w:pPr>
    </w:p>
    <w:p w14:paraId="6B089DF6" w14:textId="77777777" w:rsidR="001C21C7" w:rsidRDefault="001C21C7">
      <w:pPr>
        <w:rPr>
          <w:rFonts w:ascii="Times New Roman" w:hAnsi="Times New Roman" w:cs="Times New Roman"/>
          <w:i/>
          <w:sz w:val="24"/>
          <w:szCs w:val="24"/>
        </w:rPr>
      </w:pPr>
      <w:r>
        <w:rPr>
          <w:rFonts w:ascii="Times New Roman" w:hAnsi="Times New Roman" w:cs="Times New Roman"/>
          <w:i/>
          <w:sz w:val="24"/>
          <w:szCs w:val="24"/>
        </w:rPr>
        <w:br w:type="page"/>
      </w:r>
    </w:p>
    <w:p w14:paraId="68112AF2" w14:textId="5347C433" w:rsidR="001C21C7" w:rsidRPr="0070541B" w:rsidRDefault="001C21C7" w:rsidP="00F67E45">
      <w:pPr>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033ECBEC" w14:textId="77777777" w:rsidR="001C21C7" w:rsidRPr="001C21C7" w:rsidRDefault="001C21C7" w:rsidP="00F67E45">
      <w:pPr>
        <w:jc w:val="center"/>
        <w:rPr>
          <w:rFonts w:ascii="Times New Roman" w:hAnsi="Times New Roman" w:cs="Times New Roman"/>
          <w:b/>
          <w:sz w:val="24"/>
          <w:szCs w:val="24"/>
        </w:rPr>
      </w:pPr>
    </w:p>
    <w:p w14:paraId="7CB32519" w14:textId="44A0CE25" w:rsidR="00BE23E4" w:rsidRPr="00F67E45" w:rsidRDefault="00BE23E4" w:rsidP="00F67E45">
      <w:pPr>
        <w:jc w:val="center"/>
        <w:rPr>
          <w:rFonts w:ascii="Times New Roman" w:hAnsi="Times New Roman" w:cs="Times New Roman"/>
          <w:i/>
          <w:sz w:val="24"/>
          <w:szCs w:val="24"/>
        </w:rPr>
      </w:pPr>
      <w:r w:rsidRPr="00F67E45">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p w14:paraId="5BBD2676" w14:textId="77777777" w:rsidR="00175ADF" w:rsidRPr="00F67E45" w:rsidRDefault="00175ADF" w:rsidP="00D64993">
      <w:pPr>
        <w:spacing w:line="240" w:lineRule="auto"/>
        <w:rPr>
          <w:rFonts w:ascii="Times New Roman" w:eastAsia="Times New Roman" w:hAnsi="Times New Roman" w:cs="Times New Roman"/>
          <w:sz w:val="24"/>
          <w:szCs w:val="24"/>
        </w:rPr>
      </w:pPr>
    </w:p>
    <w:p w14:paraId="36674C81" w14:textId="77777777" w:rsidR="00F67E45" w:rsidRPr="00F67E45" w:rsidRDefault="00F67E45" w:rsidP="00F67E45">
      <w:pPr>
        <w:pStyle w:val="ListParagraph"/>
        <w:numPr>
          <w:ilvl w:val="0"/>
          <w:numId w:val="29"/>
        </w:numPr>
        <w:spacing w:line="240" w:lineRule="auto"/>
        <w:rPr>
          <w:rFonts w:ascii="Times New Roman" w:eastAsia="Times New Roman" w:hAnsi="Times New Roman" w:cs="Times New Roman"/>
          <w:sz w:val="24"/>
          <w:szCs w:val="24"/>
        </w:rPr>
        <w:sectPr w:rsidR="00F67E45" w:rsidRPr="00F67E45" w:rsidSect="00373070">
          <w:type w:val="continuous"/>
          <w:pgSz w:w="12240" w:h="15840"/>
          <w:pgMar w:top="1440" w:right="1440" w:bottom="1440" w:left="1440" w:header="720" w:footer="720" w:gutter="0"/>
          <w:pgNumType w:start="1"/>
          <w:cols w:space="720"/>
        </w:sectPr>
      </w:pPr>
    </w:p>
    <w:p w14:paraId="0279761B" w14:textId="79C5DAC9"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Amazon Basin</w:t>
      </w:r>
    </w:p>
    <w:p w14:paraId="08B4993E"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Amazon River</w:t>
      </w:r>
    </w:p>
    <w:p w14:paraId="1367922E"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Andes Mountains</w:t>
      </w:r>
    </w:p>
    <w:p w14:paraId="075FB118"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Argentina</w:t>
      </w:r>
    </w:p>
    <w:p w14:paraId="7D198765"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Atacama Desert</w:t>
      </w:r>
    </w:p>
    <w:p w14:paraId="576C338D"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Atlantic Ocean</w:t>
      </w:r>
    </w:p>
    <w:p w14:paraId="6D028236"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Bogotá</w:t>
      </w:r>
    </w:p>
    <w:p w14:paraId="144A313B"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Bolivia</w:t>
      </w:r>
    </w:p>
    <w:p w14:paraId="7D4F4F37"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Brasilia</w:t>
      </w:r>
    </w:p>
    <w:p w14:paraId="669EE651"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Brazil</w:t>
      </w:r>
    </w:p>
    <w:p w14:paraId="78F69CA5"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Brazilian Highlands</w:t>
      </w:r>
    </w:p>
    <w:p w14:paraId="27E46360"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Buenos Aires</w:t>
      </w:r>
    </w:p>
    <w:p w14:paraId="7FC5100B"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Cape Horn</w:t>
      </w:r>
    </w:p>
    <w:p w14:paraId="460582B6"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Caracas</w:t>
      </w:r>
    </w:p>
    <w:p w14:paraId="5C745EC0"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Caribbean Sea</w:t>
      </w:r>
    </w:p>
    <w:p w14:paraId="7763D565"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Colombia</w:t>
      </w:r>
    </w:p>
    <w:p w14:paraId="4BFE883D"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Ecuador</w:t>
      </w:r>
    </w:p>
    <w:p w14:paraId="7EBD726F"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Lake Titicaca</w:t>
      </w:r>
    </w:p>
    <w:p w14:paraId="44DC0A34"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Lima</w:t>
      </w:r>
    </w:p>
    <w:p w14:paraId="48804CB9"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Orinoco River</w:t>
      </w:r>
    </w:p>
    <w:p w14:paraId="7D0C3B42"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b/>
          <w:sz w:val="24"/>
          <w:szCs w:val="24"/>
        </w:rPr>
      </w:pPr>
      <w:r w:rsidRPr="00F67E45">
        <w:rPr>
          <w:rFonts w:ascii="Times New Roman" w:eastAsia="Times New Roman" w:hAnsi="Times New Roman" w:cs="Times New Roman"/>
          <w:sz w:val="24"/>
          <w:szCs w:val="24"/>
        </w:rPr>
        <w:t>Pacific Ocean</w:t>
      </w:r>
    </w:p>
    <w:p w14:paraId="594A3BF3"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Pampas</w:t>
      </w:r>
    </w:p>
    <w:p w14:paraId="0FEAC58D"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Paraguay</w:t>
      </w:r>
    </w:p>
    <w:p w14:paraId="3CA977C2"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Peru</w:t>
      </w:r>
    </w:p>
    <w:p w14:paraId="4C641688"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Rio de Janeiro</w:t>
      </w:r>
    </w:p>
    <w:p w14:paraId="36C13D11"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Río de la Plata</w:t>
      </w:r>
    </w:p>
    <w:p w14:paraId="2E5090F7"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Santiago</w:t>
      </w:r>
    </w:p>
    <w:p w14:paraId="63D61AC3"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São Paulo</w:t>
      </w:r>
    </w:p>
    <w:p w14:paraId="27CD8C2C" w14:textId="77777777" w:rsidR="00175ADF"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pPr>
      <w:r w:rsidRPr="00F67E45">
        <w:rPr>
          <w:rFonts w:ascii="Times New Roman" w:eastAsia="Times New Roman" w:hAnsi="Times New Roman" w:cs="Times New Roman"/>
          <w:sz w:val="24"/>
          <w:szCs w:val="24"/>
        </w:rPr>
        <w:t>Uruguay</w:t>
      </w:r>
    </w:p>
    <w:p w14:paraId="671D5884" w14:textId="77777777" w:rsidR="00F67E45" w:rsidRPr="00F67E45" w:rsidRDefault="00D2214C" w:rsidP="00F67E45">
      <w:pPr>
        <w:pStyle w:val="ListParagraph"/>
        <w:numPr>
          <w:ilvl w:val="0"/>
          <w:numId w:val="29"/>
        </w:numPr>
        <w:spacing w:line="240" w:lineRule="auto"/>
        <w:rPr>
          <w:rFonts w:ascii="Times New Roman" w:eastAsia="Times New Roman" w:hAnsi="Times New Roman" w:cs="Times New Roman"/>
          <w:sz w:val="24"/>
          <w:szCs w:val="24"/>
        </w:rPr>
        <w:sectPr w:rsidR="00F67E45" w:rsidRPr="00F67E45" w:rsidSect="00F67E45">
          <w:type w:val="continuous"/>
          <w:pgSz w:w="12240" w:h="15840"/>
          <w:pgMar w:top="1440" w:right="1440" w:bottom="1440" w:left="1440" w:header="720" w:footer="720" w:gutter="0"/>
          <w:pgNumType w:start="1"/>
          <w:cols w:num="3" w:space="720"/>
        </w:sectPr>
      </w:pPr>
      <w:r w:rsidRPr="00F67E45">
        <w:rPr>
          <w:rFonts w:ascii="Times New Roman" w:eastAsia="Times New Roman" w:hAnsi="Times New Roman" w:cs="Times New Roman"/>
          <w:sz w:val="24"/>
          <w:szCs w:val="24"/>
        </w:rPr>
        <w:t>Venezuela</w:t>
      </w:r>
    </w:p>
    <w:p w14:paraId="13874BF4" w14:textId="33EEB187" w:rsidR="00175ADF" w:rsidRPr="00F67E45" w:rsidRDefault="00175ADF" w:rsidP="00F67E45">
      <w:pPr>
        <w:pStyle w:val="ListParagraph"/>
        <w:spacing w:line="240" w:lineRule="auto"/>
        <w:rPr>
          <w:rFonts w:ascii="Times New Roman" w:eastAsia="Times New Roman" w:hAnsi="Times New Roman" w:cs="Times New Roman"/>
          <w:sz w:val="24"/>
          <w:szCs w:val="24"/>
        </w:rPr>
      </w:pPr>
    </w:p>
    <w:p w14:paraId="106FD262" w14:textId="77777777" w:rsidR="00451DCB" w:rsidRDefault="00451DCB">
      <w:pPr>
        <w:rPr>
          <w:rFonts w:ascii="Times New Roman" w:hAnsi="Times New Roman" w:cs="Times New Roman"/>
          <w:b/>
          <w:sz w:val="24"/>
          <w:szCs w:val="24"/>
        </w:rPr>
      </w:pPr>
      <w:r>
        <w:rPr>
          <w:rFonts w:ascii="Times New Roman" w:hAnsi="Times New Roman" w:cs="Times New Roman"/>
          <w:b/>
          <w:sz w:val="24"/>
          <w:szCs w:val="24"/>
        </w:rPr>
        <w:br w:type="page"/>
      </w:r>
    </w:p>
    <w:p w14:paraId="771EE013" w14:textId="4FE1470E" w:rsidR="00F67E45" w:rsidRPr="0070541B" w:rsidRDefault="00F67E45" w:rsidP="00F67E45">
      <w:pPr>
        <w:spacing w:after="200" w:line="240" w:lineRule="auto"/>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2313C3A7" w14:textId="4269FD15"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p>
    <w:p w14:paraId="4845B4CF" w14:textId="77777777" w:rsidR="00175ADF" w:rsidRDefault="00175ADF" w:rsidP="00D64993">
      <w:pPr>
        <w:spacing w:line="240" w:lineRule="auto"/>
        <w:rPr>
          <w:rFonts w:ascii="Times New Roman" w:eastAsia="Times New Roman" w:hAnsi="Times New Roman" w:cs="Times New Roman"/>
          <w:sz w:val="24"/>
          <w:szCs w:val="24"/>
        </w:rPr>
      </w:pPr>
    </w:p>
    <w:p w14:paraId="35364C8E"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7.6.2</w:t>
      </w:r>
      <w:proofErr w:type="gramStart"/>
      <w:r>
        <w:rPr>
          <w:rFonts w:ascii="Times New Roman" w:eastAsia="Times New Roman" w:hAnsi="Times New Roman" w:cs="Times New Roman"/>
          <w:b/>
          <w:sz w:val="24"/>
          <w:szCs w:val="24"/>
        </w:rPr>
        <w:t>.ER</w:t>
      </w:r>
      <w:proofErr w:type="gramEnd"/>
      <w:r>
        <w:rPr>
          <w:rFonts w:ascii="Times New Roman" w:eastAsia="Times New Roman" w:hAnsi="Times New Roman" w:cs="Times New Roman"/>
          <w:sz w:val="24"/>
          <w:szCs w:val="24"/>
        </w:rPr>
        <w:t xml:space="preserve"> Identify climate and vegetation regions and the spatial distributions and patterns of natural resources, including the impact of their location on human activities.</w:t>
      </w:r>
    </w:p>
    <w:p w14:paraId="7F23B7E0" w14:textId="77777777" w:rsidR="00175ADF" w:rsidRDefault="00175ADF" w:rsidP="00D64993">
      <w:pPr>
        <w:spacing w:line="240" w:lineRule="auto"/>
        <w:rPr>
          <w:rFonts w:ascii="Times New Roman" w:eastAsia="Times New Roman" w:hAnsi="Times New Roman" w:cs="Times New Roman"/>
          <w:i/>
          <w:sz w:val="24"/>
          <w:szCs w:val="24"/>
        </w:rPr>
      </w:pPr>
    </w:p>
    <w:p w14:paraId="185219D8"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physical systems within the South American continent and how the locations and characteristics of these systems influence livelihood choices available to people.</w:t>
      </w:r>
    </w:p>
    <w:p w14:paraId="20B6248D" w14:textId="77777777" w:rsidR="00175ADF" w:rsidRDefault="00175ADF" w:rsidP="00D64993">
      <w:pPr>
        <w:spacing w:line="240" w:lineRule="auto"/>
        <w:rPr>
          <w:rFonts w:ascii="Times New Roman" w:eastAsia="Times New Roman" w:hAnsi="Times New Roman" w:cs="Times New Roman"/>
          <w:sz w:val="24"/>
          <w:szCs w:val="24"/>
        </w:rPr>
      </w:pPr>
    </w:p>
    <w:p w14:paraId="06A4E7BA"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r>
        <w:rPr>
          <w:rFonts w:ascii="Times New Roman" w:eastAsia="Times New Roman" w:hAnsi="Times New Roman" w:cs="Times New Roman"/>
          <w:sz w:val="24"/>
          <w:szCs w:val="24"/>
        </w:rPr>
        <w:t xml:space="preserve"> </w:t>
      </w:r>
    </w:p>
    <w:p w14:paraId="7F5A8E60" w14:textId="72495CE2"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F67E45">
        <w:rPr>
          <w:rFonts w:ascii="Times New Roman" w:eastAsia="Times New Roman" w:hAnsi="Times New Roman" w:cs="Times New Roman"/>
          <w:sz w:val="24"/>
          <w:szCs w:val="24"/>
        </w:rPr>
        <w:t>Basic Reasoning</w:t>
      </w:r>
    </w:p>
    <w:p w14:paraId="501507D6" w14:textId="77777777" w:rsidR="00175ADF" w:rsidRDefault="00175ADF" w:rsidP="00D64993">
      <w:pPr>
        <w:spacing w:line="240" w:lineRule="auto"/>
        <w:ind w:left="720"/>
        <w:rPr>
          <w:rFonts w:ascii="Times New Roman" w:eastAsia="Times New Roman" w:hAnsi="Times New Roman" w:cs="Times New Roman"/>
          <w:sz w:val="24"/>
          <w:szCs w:val="24"/>
        </w:rPr>
      </w:pPr>
    </w:p>
    <w:p w14:paraId="51DA8C76" w14:textId="037D4BBB" w:rsidR="00175ADF" w:rsidRDefault="00D2214C" w:rsidP="00D64993">
      <w:pPr>
        <w:widowControl w:val="0"/>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Target Skill</w:t>
      </w:r>
      <w:r w:rsidR="00F67E45">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w:t>
      </w:r>
    </w:p>
    <w:p w14:paraId="484B5E0A" w14:textId="1F75A096"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0E6370F0" w14:textId="25F12CBA"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17F06FB9" w14:textId="2FDAEA17"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Pr>
          <w:rFonts w:ascii="Times New Roman" w:eastAsia="Times New Roman" w:hAnsi="Times New Roman" w:cs="Times New Roman"/>
          <w:b/>
          <w:sz w:val="24"/>
          <w:szCs w:val="24"/>
        </w:rPr>
        <w:t xml:space="preserve">Scale – </w:t>
      </w:r>
      <w:r w:rsidR="00D2214C">
        <w:rPr>
          <w:rFonts w:ascii="Times New Roman" w:eastAsia="Times New Roman" w:hAnsi="Times New Roman" w:cs="Times New Roman"/>
          <w:sz w:val="24"/>
          <w:szCs w:val="24"/>
        </w:rPr>
        <w:t>Identify and interpret spatial hierarchies on a Regional Level.</w:t>
      </w:r>
    </w:p>
    <w:p w14:paraId="7DFAB916" w14:textId="18F85207"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169B79A1" w14:textId="77777777" w:rsidR="00175ADF" w:rsidRDefault="00175ADF" w:rsidP="00D64993">
      <w:pPr>
        <w:spacing w:line="240" w:lineRule="auto"/>
        <w:rPr>
          <w:rFonts w:ascii="Times New Roman" w:eastAsia="Times New Roman" w:hAnsi="Times New Roman" w:cs="Times New Roman"/>
          <w:sz w:val="24"/>
          <w:szCs w:val="24"/>
        </w:rPr>
      </w:pPr>
    </w:p>
    <w:p w14:paraId="6595DA0C" w14:textId="77777777" w:rsidR="00175ADF" w:rsidRDefault="00175ADF" w:rsidP="00D64993">
      <w:pPr>
        <w:spacing w:line="240" w:lineRule="auto"/>
        <w:rPr>
          <w:rFonts w:ascii="Times New Roman" w:eastAsia="Times New Roman" w:hAnsi="Times New Roman" w:cs="Times New Roman"/>
          <w:sz w:val="24"/>
          <w:szCs w:val="24"/>
        </w:rPr>
      </w:pPr>
    </w:p>
    <w:p w14:paraId="40DADFEB" w14:textId="77777777" w:rsidR="00175ADF" w:rsidRPr="00451DCB"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theme of </w:t>
      </w:r>
      <w:r w:rsidRPr="00451DCB">
        <w:rPr>
          <w:rFonts w:ascii="Times New Roman" w:eastAsia="Times New Roman" w:hAnsi="Times New Roman" w:cs="Times New Roman"/>
          <w:b/>
          <w:sz w:val="24"/>
          <w:szCs w:val="24"/>
        </w:rPr>
        <w:t xml:space="preserve">Environment and Resources: </w:t>
      </w:r>
    </w:p>
    <w:p w14:paraId="27CD00E1" w14:textId="77777777" w:rsidR="00175ADF" w:rsidRPr="00451DCB" w:rsidRDefault="00D2214C" w:rsidP="00D64993">
      <w:pPr>
        <w:spacing w:line="240" w:lineRule="auto"/>
        <w:rPr>
          <w:rFonts w:ascii="Times New Roman" w:eastAsia="Times New Roman" w:hAnsi="Times New Roman" w:cs="Times New Roman"/>
          <w:i/>
          <w:sz w:val="24"/>
          <w:szCs w:val="24"/>
        </w:rPr>
      </w:pPr>
      <w:r w:rsidRPr="00451DCB">
        <w:rPr>
          <w:rFonts w:ascii="Times New Roman" w:eastAsia="Times New Roman" w:hAnsi="Times New Roman" w:cs="Times New Roman"/>
          <w:i/>
          <w:sz w:val="24"/>
          <w:szCs w:val="24"/>
        </w:rPr>
        <w:t>This is an example of content that can be explored with this theme that speaks to the entirety of Standard 6.</w:t>
      </w:r>
    </w:p>
    <w:p w14:paraId="7EA78EA7" w14:textId="77777777" w:rsidR="00175ADF" w:rsidRDefault="00175ADF" w:rsidP="00D64993">
      <w:pPr>
        <w:spacing w:line="240" w:lineRule="auto"/>
        <w:rPr>
          <w:rFonts w:ascii="Times New Roman" w:eastAsia="Times New Roman" w:hAnsi="Times New Roman" w:cs="Times New Roman"/>
          <w:i/>
          <w:sz w:val="24"/>
          <w:szCs w:val="24"/>
        </w:rPr>
      </w:pPr>
    </w:p>
    <w:p w14:paraId="7D18917A" w14:textId="117B446B" w:rsidR="00175ADF" w:rsidRPr="00451DCB" w:rsidRDefault="00D2214C" w:rsidP="00D64993">
      <w:pPr>
        <w:numPr>
          <w:ilvl w:val="0"/>
          <w:numId w:val="13"/>
        </w:numPr>
        <w:spacing w:line="240" w:lineRule="auto"/>
        <w:rPr>
          <w:rFonts w:ascii="Times New Roman" w:eastAsia="Times New Roman" w:hAnsi="Times New Roman" w:cs="Times New Roman"/>
          <w:sz w:val="24"/>
          <w:szCs w:val="24"/>
        </w:rPr>
      </w:pPr>
      <w:r w:rsidRPr="00451DCB">
        <w:rPr>
          <w:rFonts w:ascii="Times New Roman" w:eastAsia="Times New Roman" w:hAnsi="Times New Roman" w:cs="Times New Roman"/>
          <w:sz w:val="24"/>
          <w:szCs w:val="24"/>
        </w:rPr>
        <w:t xml:space="preserve">Identify and distinguish the major sides and arguments in debates about deforestation in </w:t>
      </w:r>
      <w:r w:rsidR="00C63238" w:rsidRPr="00451DCB">
        <w:rPr>
          <w:rFonts w:ascii="Times New Roman" w:eastAsia="Times New Roman" w:hAnsi="Times New Roman" w:cs="Times New Roman"/>
          <w:sz w:val="24"/>
          <w:szCs w:val="24"/>
        </w:rPr>
        <w:t xml:space="preserve">the </w:t>
      </w:r>
      <w:r w:rsidRPr="00451DCB">
        <w:rPr>
          <w:rFonts w:ascii="Times New Roman" w:eastAsia="Times New Roman" w:hAnsi="Times New Roman" w:cs="Times New Roman"/>
          <w:sz w:val="24"/>
          <w:szCs w:val="24"/>
        </w:rPr>
        <w:t>Amazon rainforest.</w:t>
      </w:r>
    </w:p>
    <w:p w14:paraId="3291FC6B" w14:textId="77777777" w:rsidR="00175ADF" w:rsidRDefault="00175ADF" w:rsidP="00D64993">
      <w:pPr>
        <w:spacing w:line="240" w:lineRule="auto"/>
        <w:rPr>
          <w:rFonts w:ascii="Times New Roman" w:eastAsia="Times New Roman" w:hAnsi="Times New Roman" w:cs="Times New Roman"/>
          <w:sz w:val="24"/>
          <w:szCs w:val="24"/>
        </w:rPr>
      </w:pPr>
    </w:p>
    <w:p w14:paraId="79AB0B65" w14:textId="77777777" w:rsidR="001C21C7" w:rsidRDefault="001C21C7">
      <w:pPr>
        <w:rPr>
          <w:rFonts w:ascii="Times New Roman" w:hAnsi="Times New Roman" w:cs="Times New Roman"/>
          <w:i/>
          <w:sz w:val="24"/>
          <w:szCs w:val="24"/>
        </w:rPr>
      </w:pPr>
      <w:r>
        <w:rPr>
          <w:rFonts w:ascii="Times New Roman" w:hAnsi="Times New Roman" w:cs="Times New Roman"/>
          <w:i/>
          <w:sz w:val="24"/>
          <w:szCs w:val="24"/>
        </w:rPr>
        <w:br w:type="page"/>
      </w:r>
    </w:p>
    <w:p w14:paraId="22B91891" w14:textId="35C4AFC9" w:rsidR="001C21C7" w:rsidRPr="0070541B" w:rsidRDefault="001C21C7" w:rsidP="001C21C7">
      <w:pPr>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55987B60" w14:textId="77777777" w:rsidR="001C21C7" w:rsidRPr="001C21C7" w:rsidRDefault="001C21C7" w:rsidP="001C21C7">
      <w:pPr>
        <w:jc w:val="center"/>
        <w:rPr>
          <w:rFonts w:ascii="Times New Roman" w:hAnsi="Times New Roman" w:cs="Times New Roman"/>
          <w:b/>
          <w:sz w:val="24"/>
          <w:szCs w:val="24"/>
        </w:rPr>
      </w:pPr>
    </w:p>
    <w:p w14:paraId="7FA327D0" w14:textId="31E11395" w:rsidR="00BE23E4" w:rsidRPr="00CC4C93" w:rsidRDefault="00BE23E4" w:rsidP="00D64993">
      <w:pPr>
        <w:rPr>
          <w:rFonts w:ascii="Times New Roman" w:hAnsi="Times New Roman" w:cs="Times New Roman"/>
          <w:i/>
          <w:sz w:val="24"/>
          <w:szCs w:val="24"/>
        </w:rPr>
      </w:pPr>
      <w:r w:rsidRPr="00CC4C93">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skills and theme.</w:t>
      </w:r>
    </w:p>
    <w:tbl>
      <w:tblPr>
        <w:tblStyle w:val="TableGrid"/>
        <w:tblW w:w="0" w:type="auto"/>
        <w:tblLook w:val="04A0" w:firstRow="1" w:lastRow="0" w:firstColumn="1" w:lastColumn="0" w:noHBand="0" w:noVBand="1"/>
        <w:tblCaption w:val="Suggested Content"/>
        <w:tblDescription w:val="This chart lists suggested climates, resources, and biomes for students to investigate."/>
      </w:tblPr>
      <w:tblGrid>
        <w:gridCol w:w="3116"/>
        <w:gridCol w:w="3117"/>
        <w:gridCol w:w="3117"/>
      </w:tblGrid>
      <w:tr w:rsidR="00F67E45" w14:paraId="75DE2A71" w14:textId="77777777" w:rsidTr="005D463C">
        <w:trPr>
          <w:tblHeader/>
        </w:trPr>
        <w:tc>
          <w:tcPr>
            <w:tcW w:w="3116" w:type="dxa"/>
          </w:tcPr>
          <w:p w14:paraId="4521FEF1" w14:textId="17638A04"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CLIMATE</w:t>
            </w:r>
          </w:p>
        </w:tc>
        <w:tc>
          <w:tcPr>
            <w:tcW w:w="3117" w:type="dxa"/>
          </w:tcPr>
          <w:p w14:paraId="443E4DCD" w14:textId="33DDBBAC"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RESOURCES</w:t>
            </w:r>
          </w:p>
        </w:tc>
        <w:tc>
          <w:tcPr>
            <w:tcW w:w="3117" w:type="dxa"/>
          </w:tcPr>
          <w:p w14:paraId="253B7AAE" w14:textId="57D9A5C3"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BIOME</w:t>
            </w:r>
          </w:p>
        </w:tc>
      </w:tr>
      <w:tr w:rsidR="00F67E45" w14:paraId="35C312BB" w14:textId="77777777" w:rsidTr="00F67E45">
        <w:tc>
          <w:tcPr>
            <w:tcW w:w="3116" w:type="dxa"/>
          </w:tcPr>
          <w:p w14:paraId="7A4DBF1F"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Arid</w:t>
            </w:r>
          </w:p>
          <w:p w14:paraId="1C6FAD55"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Humid Subtropical</w:t>
            </w:r>
          </w:p>
          <w:p w14:paraId="174C7B7C"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Mediterranean</w:t>
            </w:r>
          </w:p>
          <w:p w14:paraId="5950918D" w14:textId="4FA9F4EF"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Polar</w:t>
            </w:r>
          </w:p>
          <w:p w14:paraId="00C2D485" w14:textId="6B79169F" w:rsidR="00F67E45" w:rsidRDefault="007F18AE"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F67E45">
              <w:rPr>
                <w:rFonts w:ascii="Times New Roman" w:eastAsia="Times New Roman" w:hAnsi="Times New Roman" w:cs="Times New Roman"/>
                <w:sz w:val="24"/>
                <w:szCs w:val="24"/>
              </w:rPr>
              <w:t>emiarid</w:t>
            </w:r>
          </w:p>
          <w:p w14:paraId="670F2AF5" w14:textId="671CDA01" w:rsidR="007F18AE" w:rsidRDefault="007C44C7"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7F18AE">
              <w:rPr>
                <w:rFonts w:ascii="Times New Roman" w:eastAsia="Times New Roman" w:hAnsi="Times New Roman" w:cs="Times New Roman"/>
                <w:sz w:val="24"/>
                <w:szCs w:val="24"/>
              </w:rPr>
              <w:t>ropical</w:t>
            </w:r>
          </w:p>
        </w:tc>
        <w:tc>
          <w:tcPr>
            <w:tcW w:w="3117" w:type="dxa"/>
          </w:tcPr>
          <w:p w14:paraId="27B7E3EF"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bananas</w:t>
            </w:r>
          </w:p>
          <w:p w14:paraId="6FF5FF80"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coffee</w:t>
            </w:r>
          </w:p>
          <w:p w14:paraId="18B151A5"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copper</w:t>
            </w:r>
          </w:p>
          <w:p w14:paraId="65011739"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corn</w:t>
            </w:r>
          </w:p>
          <w:p w14:paraId="2FBB4142"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lead</w:t>
            </w:r>
          </w:p>
          <w:p w14:paraId="6B55426A"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livestock</w:t>
            </w:r>
          </w:p>
          <w:p w14:paraId="06DBCA8E"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petroleum</w:t>
            </w:r>
          </w:p>
          <w:p w14:paraId="26EE7604"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sheep</w:t>
            </w:r>
          </w:p>
          <w:p w14:paraId="258DB6D7"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sugar cane</w:t>
            </w:r>
          </w:p>
          <w:p w14:paraId="43369D02" w14:textId="77777777" w:rsidR="007F18AE" w:rsidRDefault="007F18AE"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tin</w:t>
            </w:r>
          </w:p>
          <w:p w14:paraId="4BEFE739" w14:textId="100DDED6" w:rsidR="007F18AE" w:rsidRDefault="007F18AE"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zinc</w:t>
            </w:r>
          </w:p>
        </w:tc>
        <w:tc>
          <w:tcPr>
            <w:tcW w:w="3117" w:type="dxa"/>
          </w:tcPr>
          <w:p w14:paraId="55EBCB5C"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desert</w:t>
            </w:r>
          </w:p>
          <w:p w14:paraId="417942FB"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grasslands</w:t>
            </w:r>
          </w:p>
          <w:p w14:paraId="29DA7C38"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Mediterranean</w:t>
            </w:r>
          </w:p>
          <w:p w14:paraId="54BC9D67" w14:textId="77777777" w:rsidR="00F67E45" w:rsidRDefault="00F67E45"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Temperate forest</w:t>
            </w:r>
          </w:p>
          <w:p w14:paraId="4D8656F7" w14:textId="4056BEA1" w:rsidR="007F18AE" w:rsidRDefault="007F18AE" w:rsidP="00D64993">
            <w:pPr>
              <w:rPr>
                <w:rFonts w:ascii="Times New Roman" w:eastAsia="Times New Roman" w:hAnsi="Times New Roman" w:cs="Times New Roman"/>
                <w:sz w:val="24"/>
                <w:szCs w:val="24"/>
              </w:rPr>
            </w:pPr>
            <w:r>
              <w:rPr>
                <w:rFonts w:ascii="Times New Roman" w:eastAsia="Times New Roman" w:hAnsi="Times New Roman" w:cs="Times New Roman"/>
                <w:sz w:val="24"/>
                <w:szCs w:val="24"/>
              </w:rPr>
              <w:t>Tropical forest</w:t>
            </w:r>
          </w:p>
        </w:tc>
      </w:tr>
    </w:tbl>
    <w:p w14:paraId="03A3C79E" w14:textId="3B787045" w:rsidR="007F18AE" w:rsidRDefault="007F18AE" w:rsidP="00D64993">
      <w:pPr>
        <w:spacing w:line="240" w:lineRule="auto"/>
      </w:pPr>
    </w:p>
    <w:p w14:paraId="396AEC21" w14:textId="77777777" w:rsidR="00C10A7C" w:rsidRDefault="00C10A7C">
      <w:pPr>
        <w:rPr>
          <w:rFonts w:ascii="Times New Roman" w:hAnsi="Times New Roman" w:cs="Times New Roman"/>
          <w:b/>
          <w:sz w:val="24"/>
          <w:szCs w:val="24"/>
        </w:rPr>
      </w:pPr>
      <w:r>
        <w:rPr>
          <w:rFonts w:ascii="Times New Roman" w:hAnsi="Times New Roman" w:cs="Times New Roman"/>
          <w:b/>
          <w:sz w:val="24"/>
          <w:szCs w:val="24"/>
        </w:rPr>
        <w:br w:type="page"/>
      </w:r>
    </w:p>
    <w:p w14:paraId="3D2DB192" w14:textId="702AEA49" w:rsidR="007F18AE" w:rsidRPr="0070541B" w:rsidRDefault="007F18AE" w:rsidP="007F18AE">
      <w:pPr>
        <w:spacing w:after="200" w:line="240" w:lineRule="auto"/>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3323C85D" w14:textId="7A0A9930"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p>
    <w:p w14:paraId="7ECA6ABA" w14:textId="77777777" w:rsidR="00175ADF" w:rsidRDefault="00175ADF" w:rsidP="00D64993">
      <w:pPr>
        <w:spacing w:line="240" w:lineRule="auto"/>
        <w:rPr>
          <w:rFonts w:ascii="Times New Roman" w:eastAsia="Times New Roman" w:hAnsi="Times New Roman" w:cs="Times New Roman"/>
          <w:b/>
          <w:sz w:val="24"/>
          <w:szCs w:val="24"/>
        </w:rPr>
      </w:pPr>
    </w:p>
    <w:p w14:paraId="366D64B2"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7.6.3</w:t>
      </w:r>
      <w:proofErr w:type="gramStart"/>
      <w:r>
        <w:rPr>
          <w:rFonts w:ascii="Times New Roman" w:eastAsia="Times New Roman" w:hAnsi="Times New Roman" w:cs="Times New Roman"/>
          <w:b/>
          <w:sz w:val="24"/>
          <w:szCs w:val="24"/>
        </w:rPr>
        <w:t>.HS</w:t>
      </w:r>
      <w:proofErr w:type="gramEnd"/>
      <w:r>
        <w:rPr>
          <w:rFonts w:ascii="Times New Roman" w:eastAsia="Times New Roman" w:hAnsi="Times New Roman" w:cs="Times New Roman"/>
          <w:sz w:val="24"/>
          <w:szCs w:val="24"/>
        </w:rPr>
        <w:t xml:space="preserve"> Explain South America’s current human population distributions and patterns, and use geographic models to compare the conditions driving migration and demographic change.</w:t>
      </w:r>
    </w:p>
    <w:p w14:paraId="1DBCD5B6" w14:textId="77777777" w:rsidR="00175ADF" w:rsidRDefault="00175ADF" w:rsidP="00D64993">
      <w:pPr>
        <w:spacing w:line="240" w:lineRule="auto"/>
        <w:rPr>
          <w:rFonts w:ascii="Times New Roman" w:eastAsia="Times New Roman" w:hAnsi="Times New Roman" w:cs="Times New Roman"/>
          <w:sz w:val="24"/>
          <w:szCs w:val="24"/>
        </w:rPr>
      </w:pPr>
    </w:p>
    <w:p w14:paraId="705F60CF"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human populations within the South American continent, why they are located where they are, and how those patterns change over time through economic, environmental, and politically driven migration.</w:t>
      </w:r>
    </w:p>
    <w:p w14:paraId="1611E029" w14:textId="77777777" w:rsidR="00175ADF" w:rsidRDefault="00175ADF" w:rsidP="00D64993">
      <w:pPr>
        <w:spacing w:line="240" w:lineRule="auto"/>
        <w:rPr>
          <w:rFonts w:ascii="Times New Roman" w:eastAsia="Times New Roman" w:hAnsi="Times New Roman" w:cs="Times New Roman"/>
          <w:sz w:val="24"/>
          <w:szCs w:val="24"/>
        </w:rPr>
      </w:pPr>
    </w:p>
    <w:p w14:paraId="46D13B38" w14:textId="77777777" w:rsidR="00175ADF" w:rsidRDefault="00D2214C" w:rsidP="00D64993">
      <w:pP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Depth of Knowledge: </w:t>
      </w:r>
    </w:p>
    <w:p w14:paraId="63D9A144" w14:textId="334042B6"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7F18AE">
        <w:rPr>
          <w:rFonts w:ascii="Times New Roman" w:eastAsia="Times New Roman" w:hAnsi="Times New Roman" w:cs="Times New Roman"/>
          <w:sz w:val="24"/>
          <w:szCs w:val="24"/>
        </w:rPr>
        <w:t>Basic Reasoning</w:t>
      </w:r>
    </w:p>
    <w:p w14:paraId="2F0CAA4F" w14:textId="77777777" w:rsidR="00175ADF" w:rsidRDefault="00175ADF" w:rsidP="00D64993">
      <w:pPr>
        <w:spacing w:line="240" w:lineRule="auto"/>
        <w:ind w:left="720"/>
        <w:rPr>
          <w:rFonts w:ascii="Times New Roman" w:eastAsia="Times New Roman" w:hAnsi="Times New Roman" w:cs="Times New Roman"/>
          <w:sz w:val="24"/>
          <w:szCs w:val="24"/>
        </w:rPr>
      </w:pPr>
    </w:p>
    <w:p w14:paraId="13EE752A" w14:textId="434C0F64"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7F18AE">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3E118547" w14:textId="6B7B2C66"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4132D766" w14:textId="05AF8945"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p>
    <w:p w14:paraId="567E3F64" w14:textId="25337CD2"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79607DFF" w14:textId="77777777" w:rsidR="00CC4760" w:rsidRDefault="00451DCB"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33FCCD09" w14:textId="6366CA01" w:rsidR="00175ADF" w:rsidRPr="00451DCB" w:rsidRDefault="00CC4760" w:rsidP="00CC4760">
      <w:pPr>
        <w:spacing w:line="240" w:lineRule="auto"/>
        <w:ind w:left="720"/>
        <w:rPr>
          <w:rFonts w:ascii="Times New Roman" w:eastAsia="Times New Roman" w:hAnsi="Times New Roman" w:cs="Times New Roman"/>
          <w:sz w:val="24"/>
          <w:szCs w:val="24"/>
        </w:rPr>
      </w:pPr>
      <w:r w:rsidRPr="00451DCB">
        <w:rPr>
          <w:rFonts w:ascii="Times New Roman" w:eastAsia="Times New Roman" w:hAnsi="Times New Roman" w:cs="Times New Roman"/>
          <w:sz w:val="24"/>
          <w:szCs w:val="24"/>
        </w:rPr>
        <w:t xml:space="preserve"> </w:t>
      </w:r>
    </w:p>
    <w:p w14:paraId="0452A824" w14:textId="77777777" w:rsidR="00175ADF" w:rsidRPr="00451DCB" w:rsidRDefault="00D2214C" w:rsidP="00D64993">
      <w:pPr>
        <w:spacing w:after="200" w:line="240" w:lineRule="auto"/>
        <w:rPr>
          <w:rFonts w:ascii="Times New Roman" w:eastAsia="Times New Roman" w:hAnsi="Times New Roman" w:cs="Times New Roman"/>
          <w:b/>
          <w:sz w:val="24"/>
          <w:szCs w:val="24"/>
        </w:rPr>
      </w:pPr>
      <w:r w:rsidRPr="00451DCB">
        <w:rPr>
          <w:rFonts w:ascii="Times New Roman" w:eastAsia="Times New Roman" w:hAnsi="Times New Roman" w:cs="Times New Roman"/>
          <w:b/>
          <w:sz w:val="24"/>
          <w:szCs w:val="24"/>
        </w:rPr>
        <w:t xml:space="preserve">Possible Content associated with the theme of Human Systems: </w:t>
      </w:r>
    </w:p>
    <w:p w14:paraId="720926B2" w14:textId="57F74FE9" w:rsidR="00175ADF" w:rsidRPr="00451DCB" w:rsidRDefault="00D2214C" w:rsidP="00D64993">
      <w:pPr>
        <w:spacing w:line="240" w:lineRule="auto"/>
        <w:rPr>
          <w:rFonts w:ascii="Times New Roman" w:eastAsia="Times New Roman" w:hAnsi="Times New Roman" w:cs="Times New Roman"/>
          <w:i/>
          <w:sz w:val="24"/>
          <w:szCs w:val="24"/>
        </w:rPr>
      </w:pPr>
      <w:r w:rsidRPr="00451DCB">
        <w:rPr>
          <w:rFonts w:ascii="Times New Roman" w:eastAsia="Times New Roman" w:hAnsi="Times New Roman" w:cs="Times New Roman"/>
          <w:i/>
          <w:sz w:val="24"/>
          <w:szCs w:val="24"/>
        </w:rPr>
        <w:t>This is an example of content that can be explored with this theme that speaks to the entirety of Standard 6.</w:t>
      </w:r>
    </w:p>
    <w:p w14:paraId="5CAA12AE" w14:textId="62F84668" w:rsidR="007F18AE" w:rsidRPr="007F18AE" w:rsidRDefault="007F18AE" w:rsidP="007F18AE">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w:t>
      </w:r>
      <w:r w:rsidR="00451DCB">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Demographic Transition Model to compare the effects of birth and death rates </w:t>
      </w:r>
      <w:r w:rsidR="00DA29AD">
        <w:rPr>
          <w:rFonts w:ascii="Times New Roman" w:eastAsia="Times New Roman" w:hAnsi="Times New Roman" w:cs="Times New Roman"/>
          <w:sz w:val="24"/>
          <w:szCs w:val="24"/>
        </w:rPr>
        <w:t xml:space="preserve">on population growth or decline </w:t>
      </w:r>
      <w:r>
        <w:rPr>
          <w:rFonts w:ascii="Times New Roman" w:eastAsia="Times New Roman" w:hAnsi="Times New Roman" w:cs="Times New Roman"/>
          <w:sz w:val="24"/>
          <w:szCs w:val="24"/>
        </w:rPr>
        <w:t>in a major city in South America.</w:t>
      </w:r>
    </w:p>
    <w:p w14:paraId="3D457F00" w14:textId="6E80C247" w:rsidR="00175ADF" w:rsidRDefault="007F18AE" w:rsidP="007F18AE">
      <w:pPr>
        <w:pStyle w:val="ListParagraph"/>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9706E20" w14:textId="63D98136" w:rsidR="00175ADF" w:rsidRDefault="00BE23E4" w:rsidP="00CC4760">
      <w:pPr>
        <w:jc w:val="center"/>
        <w:rPr>
          <w:rFonts w:ascii="Times New Roman" w:eastAsia="Times New Roman" w:hAnsi="Times New Roman" w:cs="Times New Roman"/>
          <w:sz w:val="24"/>
          <w:szCs w:val="24"/>
        </w:rPr>
      </w:pPr>
      <w:r w:rsidRPr="00CC4C93">
        <w:rPr>
          <w:rFonts w:ascii="Times New Roman" w:hAnsi="Times New Roman" w:cs="Times New Roman"/>
          <w:i/>
          <w:sz w:val="24"/>
          <w:szCs w:val="24"/>
        </w:rPr>
        <w:t xml:space="preserve">Educators have the flexibility and latitude to use the content list </w:t>
      </w:r>
      <w:r w:rsidR="007F18AE">
        <w:rPr>
          <w:rFonts w:ascii="Times New Roman" w:hAnsi="Times New Roman" w:cs="Times New Roman"/>
          <w:i/>
          <w:sz w:val="24"/>
          <w:szCs w:val="24"/>
        </w:rPr>
        <w:t xml:space="preserve">from 7.1.3.HS </w:t>
      </w:r>
      <w:r w:rsidRPr="00CC4C93">
        <w:rPr>
          <w:rFonts w:ascii="Times New Roman" w:hAnsi="Times New Roman" w:cs="Times New Roman"/>
          <w:i/>
          <w:sz w:val="24"/>
          <w:szCs w:val="24"/>
        </w:rPr>
        <w:t>and/or additional related content that provides students with opportunities to employ the target skills and theme.</w:t>
      </w:r>
      <w:r w:rsidR="00CC4760">
        <w:rPr>
          <w:rFonts w:ascii="Times New Roman" w:eastAsia="Times New Roman" w:hAnsi="Times New Roman" w:cs="Times New Roman"/>
          <w:sz w:val="24"/>
          <w:szCs w:val="24"/>
        </w:rPr>
        <w:t xml:space="preserve"> </w:t>
      </w:r>
    </w:p>
    <w:p w14:paraId="262D5A32" w14:textId="77777777" w:rsidR="007F18AE" w:rsidRDefault="00D2214C" w:rsidP="00D64993">
      <w:pPr>
        <w:spacing w:line="240" w:lineRule="auto"/>
      </w:pPr>
      <w:r>
        <w:br w:type="page"/>
      </w:r>
    </w:p>
    <w:p w14:paraId="2F2D80AA" w14:textId="77777777" w:rsidR="007F18AE" w:rsidRPr="0070541B" w:rsidRDefault="007F18AE" w:rsidP="007F18AE">
      <w:pPr>
        <w:spacing w:after="200" w:line="240" w:lineRule="auto"/>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0E10A242" w14:textId="77777777" w:rsidR="007F18AE" w:rsidRDefault="007F18AE" w:rsidP="00D64993">
      <w:pPr>
        <w:spacing w:line="240" w:lineRule="auto"/>
      </w:pPr>
    </w:p>
    <w:p w14:paraId="693DB35D" w14:textId="34E9F2B4"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p>
    <w:p w14:paraId="7F16ECCB" w14:textId="77777777" w:rsidR="00175ADF" w:rsidRDefault="00175ADF" w:rsidP="00D64993">
      <w:pPr>
        <w:spacing w:line="240" w:lineRule="auto"/>
        <w:rPr>
          <w:rFonts w:ascii="Times New Roman" w:eastAsia="Times New Roman" w:hAnsi="Times New Roman" w:cs="Times New Roman"/>
          <w:b/>
          <w:sz w:val="24"/>
          <w:szCs w:val="24"/>
        </w:rPr>
      </w:pPr>
    </w:p>
    <w:p w14:paraId="2D872B2C" w14:textId="7DE956EB"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7.6.4.HS </w:t>
      </w:r>
      <w:r>
        <w:rPr>
          <w:rFonts w:ascii="Times New Roman" w:eastAsia="Times New Roman" w:hAnsi="Times New Roman" w:cs="Times New Roman"/>
          <w:sz w:val="24"/>
          <w:szCs w:val="24"/>
        </w:rPr>
        <w:t>Compare and contrast the dynamic physical and human conditions that le</w:t>
      </w:r>
      <w:r w:rsidR="00451DCB">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d to the creation of ethnic, gender, language, and religious landscapes of South American societies. </w:t>
      </w:r>
    </w:p>
    <w:p w14:paraId="3590018A" w14:textId="77777777" w:rsidR="00175ADF" w:rsidRDefault="00175ADF" w:rsidP="00D64993">
      <w:pPr>
        <w:spacing w:line="240" w:lineRule="auto"/>
        <w:rPr>
          <w:rFonts w:ascii="Times New Roman" w:eastAsia="Times New Roman" w:hAnsi="Times New Roman" w:cs="Times New Roman"/>
          <w:i/>
          <w:sz w:val="24"/>
          <w:szCs w:val="24"/>
        </w:rPr>
      </w:pPr>
    </w:p>
    <w:p w14:paraId="7097DAB4"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distribution and pattern of culture traits within the South American continent, how they emerge, and how those patterns can change over time as they diffuse to other locations or contract and even disappear when confronted by other culture traits.</w:t>
      </w:r>
    </w:p>
    <w:p w14:paraId="0CAE27DA" w14:textId="77777777" w:rsidR="00175ADF" w:rsidRDefault="00175ADF" w:rsidP="00D64993">
      <w:pPr>
        <w:spacing w:line="240" w:lineRule="auto"/>
        <w:rPr>
          <w:rFonts w:ascii="Times New Roman" w:eastAsia="Times New Roman" w:hAnsi="Times New Roman" w:cs="Times New Roman"/>
          <w:sz w:val="24"/>
          <w:szCs w:val="24"/>
        </w:rPr>
      </w:pPr>
    </w:p>
    <w:p w14:paraId="103B7E6F"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556E308E" w14:textId="598A9329"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2: </w:t>
      </w:r>
      <w:r w:rsidR="007F18AE">
        <w:rPr>
          <w:rFonts w:ascii="Times New Roman" w:eastAsia="Times New Roman" w:hAnsi="Times New Roman" w:cs="Times New Roman"/>
          <w:sz w:val="24"/>
          <w:szCs w:val="24"/>
        </w:rPr>
        <w:t>Basic Reasoning</w:t>
      </w:r>
    </w:p>
    <w:p w14:paraId="7F499551" w14:textId="227EF59D"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w:t>
      </w:r>
      <w:r w:rsidR="007F18AE">
        <w:rPr>
          <w:rFonts w:ascii="Times New Roman" w:eastAsia="Times New Roman" w:hAnsi="Times New Roman" w:cs="Times New Roman"/>
          <w:sz w:val="24"/>
          <w:szCs w:val="24"/>
        </w:rPr>
        <w:t xml:space="preserve">Complex </w:t>
      </w:r>
      <w:r>
        <w:rPr>
          <w:rFonts w:ascii="Times New Roman" w:eastAsia="Times New Roman" w:hAnsi="Times New Roman" w:cs="Times New Roman"/>
          <w:sz w:val="24"/>
          <w:szCs w:val="24"/>
        </w:rPr>
        <w:t>Reasoning</w:t>
      </w:r>
    </w:p>
    <w:p w14:paraId="44F24D8B" w14:textId="77777777" w:rsidR="00175ADF" w:rsidRDefault="00175ADF" w:rsidP="00D64993">
      <w:pPr>
        <w:spacing w:line="240" w:lineRule="auto"/>
        <w:ind w:left="720"/>
        <w:rPr>
          <w:rFonts w:ascii="Times New Roman" w:eastAsia="Times New Roman" w:hAnsi="Times New Roman" w:cs="Times New Roman"/>
          <w:sz w:val="24"/>
          <w:szCs w:val="24"/>
        </w:rPr>
      </w:pPr>
    </w:p>
    <w:p w14:paraId="1E95B6EC" w14:textId="7BA14E3D"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7F18AE">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70974503" w14:textId="6D985933"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763F76A7" w14:textId="2DB13B4E"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30BE2FFF" w14:textId="77777777" w:rsidR="00CC4760" w:rsidRDefault="00451DCB"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2A85F9BD" w14:textId="668C55A3" w:rsidR="00175ADF" w:rsidRDefault="00CC4760" w:rsidP="00CC476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0CA82ED" w14:textId="77777777" w:rsidR="00175ADF" w:rsidRDefault="00D2214C" w:rsidP="00D64993">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Content associated with the theme of Human Systems: </w:t>
      </w:r>
    </w:p>
    <w:p w14:paraId="240DB1F0" w14:textId="6F9FF2FB"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theme that speaks to the entirety of Standard 6.</w:t>
      </w:r>
    </w:p>
    <w:p w14:paraId="66396B70" w14:textId="77777777" w:rsidR="00451DCB" w:rsidRDefault="00451DCB" w:rsidP="00D64993">
      <w:pPr>
        <w:spacing w:line="240" w:lineRule="auto"/>
        <w:rPr>
          <w:rFonts w:ascii="Times New Roman" w:eastAsia="Times New Roman" w:hAnsi="Times New Roman" w:cs="Times New Roman"/>
          <w:i/>
          <w:sz w:val="24"/>
          <w:szCs w:val="24"/>
        </w:rPr>
      </w:pPr>
    </w:p>
    <w:p w14:paraId="1E05A756" w14:textId="350B0090" w:rsidR="007F18AE" w:rsidRPr="007F18AE" w:rsidRDefault="007F18AE" w:rsidP="007F18AE">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Brazil is largely a mix of indigenous people, African groups, and Portuguese people. Compare and contrast how these groups arrived to the continent and the ways the</w:t>
      </w:r>
      <w:r w:rsidR="00DA29AD">
        <w:rPr>
          <w:rFonts w:ascii="Times New Roman" w:eastAsia="Times New Roman" w:hAnsi="Times New Roman" w:cs="Times New Roman"/>
          <w:sz w:val="24"/>
          <w:szCs w:val="24"/>
        </w:rPr>
        <w:t>ir cultures</w:t>
      </w:r>
      <w:r>
        <w:rPr>
          <w:rFonts w:ascii="Times New Roman" w:eastAsia="Times New Roman" w:hAnsi="Times New Roman" w:cs="Times New Roman"/>
          <w:sz w:val="24"/>
          <w:szCs w:val="24"/>
        </w:rPr>
        <w:t xml:space="preserve"> have impacted each other.</w:t>
      </w:r>
    </w:p>
    <w:p w14:paraId="78F23D6D" w14:textId="5A984115" w:rsidR="00175ADF" w:rsidRDefault="007F18AE" w:rsidP="007F18AE">
      <w:pPr>
        <w:pStyle w:val="ListParagraph"/>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45F20C5" w14:textId="504E2E47" w:rsidR="00175ADF" w:rsidRDefault="00BE23E4" w:rsidP="00CC4760">
      <w:pPr>
        <w:jc w:val="center"/>
        <w:rPr>
          <w:rFonts w:ascii="Times New Roman" w:eastAsia="Times New Roman" w:hAnsi="Times New Roman" w:cs="Times New Roman"/>
          <w:sz w:val="24"/>
          <w:szCs w:val="24"/>
        </w:rPr>
      </w:pPr>
      <w:r w:rsidRPr="00CC4C93">
        <w:rPr>
          <w:rFonts w:ascii="Times New Roman" w:hAnsi="Times New Roman" w:cs="Times New Roman"/>
          <w:i/>
          <w:sz w:val="24"/>
          <w:szCs w:val="24"/>
        </w:rPr>
        <w:t>Educators have the flexibility and latitude to use the content list</w:t>
      </w:r>
      <w:r w:rsidR="007F18AE">
        <w:rPr>
          <w:rFonts w:ascii="Times New Roman" w:hAnsi="Times New Roman" w:cs="Times New Roman"/>
          <w:i/>
          <w:sz w:val="24"/>
          <w:szCs w:val="24"/>
        </w:rPr>
        <w:t xml:space="preserve"> from 7.1.4.HS</w:t>
      </w:r>
      <w:r w:rsidRPr="00CC4C93">
        <w:rPr>
          <w:rFonts w:ascii="Times New Roman" w:hAnsi="Times New Roman" w:cs="Times New Roman"/>
          <w:i/>
          <w:sz w:val="24"/>
          <w:szCs w:val="24"/>
        </w:rPr>
        <w:t xml:space="preserve"> and/or additional related content that provides students with opportunities to employ the target skills and theme.</w:t>
      </w:r>
      <w:r w:rsidR="00CC4760">
        <w:rPr>
          <w:rFonts w:ascii="Times New Roman" w:eastAsia="Times New Roman" w:hAnsi="Times New Roman" w:cs="Times New Roman"/>
          <w:sz w:val="24"/>
          <w:szCs w:val="24"/>
        </w:rPr>
        <w:t xml:space="preserve"> </w:t>
      </w:r>
    </w:p>
    <w:p w14:paraId="60791655" w14:textId="77777777" w:rsidR="00175ADF" w:rsidRDefault="00D2214C" w:rsidP="00D64993">
      <w:pPr>
        <w:spacing w:line="240" w:lineRule="auto"/>
        <w:rPr>
          <w:rFonts w:ascii="Times New Roman" w:eastAsia="Times New Roman" w:hAnsi="Times New Roman" w:cs="Times New Roman"/>
          <w:b/>
          <w:sz w:val="24"/>
          <w:szCs w:val="24"/>
        </w:rPr>
      </w:pPr>
      <w:r>
        <w:br w:type="page"/>
      </w:r>
    </w:p>
    <w:p w14:paraId="71AD9145" w14:textId="4658026B" w:rsidR="007F18AE" w:rsidRPr="0070541B" w:rsidRDefault="007F18AE" w:rsidP="007F18AE">
      <w:pPr>
        <w:spacing w:after="200" w:line="240" w:lineRule="auto"/>
        <w:jc w:val="center"/>
        <w:rPr>
          <w:rFonts w:ascii="Times New Roman" w:hAnsi="Times New Roman" w:cs="Times New Roman"/>
          <w:b/>
          <w:sz w:val="28"/>
          <w:szCs w:val="24"/>
        </w:rPr>
      </w:pPr>
      <w:r w:rsidRPr="0070541B">
        <w:rPr>
          <w:rFonts w:ascii="Times New Roman" w:hAnsi="Times New Roman" w:cs="Times New Roman"/>
          <w:b/>
          <w:sz w:val="28"/>
          <w:szCs w:val="24"/>
        </w:rPr>
        <w:lastRenderedPageBreak/>
        <w:t>SOUTH AMERICA</w:t>
      </w:r>
    </w:p>
    <w:p w14:paraId="205AA2E2" w14:textId="24DA9C5E"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p>
    <w:p w14:paraId="50277013" w14:textId="77777777" w:rsidR="00175ADF" w:rsidRDefault="00175ADF" w:rsidP="00D64993">
      <w:pPr>
        <w:spacing w:line="240" w:lineRule="auto"/>
        <w:rPr>
          <w:rFonts w:ascii="Times New Roman" w:eastAsia="Times New Roman" w:hAnsi="Times New Roman" w:cs="Times New Roman"/>
          <w:b/>
          <w:sz w:val="24"/>
          <w:szCs w:val="24"/>
        </w:rPr>
      </w:pPr>
    </w:p>
    <w:p w14:paraId="140356AE"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7.6.5.HS </w:t>
      </w:r>
      <w:r>
        <w:rPr>
          <w:rFonts w:ascii="Times New Roman" w:eastAsia="Times New Roman" w:hAnsi="Times New Roman" w:cs="Times New Roman"/>
          <w:sz w:val="24"/>
          <w:szCs w:val="24"/>
        </w:rPr>
        <w:t>Identify and analyze the current political borders using maps, explain the economic, political, and social inequalities present in South American societies, and explain the connections between South American places and other continents</w:t>
      </w:r>
    </w:p>
    <w:p w14:paraId="5F211984" w14:textId="77777777" w:rsidR="00175ADF" w:rsidRDefault="00175ADF" w:rsidP="00D64993">
      <w:pPr>
        <w:spacing w:line="240" w:lineRule="auto"/>
        <w:rPr>
          <w:rFonts w:ascii="Times New Roman" w:eastAsia="Times New Roman" w:hAnsi="Times New Roman" w:cs="Times New Roman"/>
          <w:i/>
          <w:sz w:val="24"/>
          <w:szCs w:val="24"/>
        </w:rPr>
      </w:pPr>
    </w:p>
    <w:p w14:paraId="13DCC1A9"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indicator was designed to encourage inquiry into the various ways that spaces have been divided and controlled within the South American continent by different culture groups throughout history.</w:t>
      </w:r>
    </w:p>
    <w:p w14:paraId="16FE28AB" w14:textId="77777777" w:rsidR="00175ADF" w:rsidRDefault="00175ADF" w:rsidP="00D64993">
      <w:pPr>
        <w:spacing w:line="240" w:lineRule="auto"/>
        <w:rPr>
          <w:rFonts w:ascii="Times New Roman" w:eastAsia="Times New Roman" w:hAnsi="Times New Roman" w:cs="Times New Roman"/>
          <w:sz w:val="24"/>
          <w:szCs w:val="24"/>
        </w:rPr>
      </w:pPr>
    </w:p>
    <w:p w14:paraId="2F6AEB68"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33D5D2F8" w14:textId="2D4DE9D1"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Level 3: </w:t>
      </w:r>
      <w:r w:rsidR="007F18AE">
        <w:rPr>
          <w:rFonts w:ascii="Times New Roman" w:eastAsia="Times New Roman" w:hAnsi="Times New Roman" w:cs="Times New Roman"/>
          <w:sz w:val="24"/>
          <w:szCs w:val="24"/>
        </w:rPr>
        <w:t xml:space="preserve">Complex </w:t>
      </w:r>
      <w:r>
        <w:rPr>
          <w:rFonts w:ascii="Times New Roman" w:eastAsia="Times New Roman" w:hAnsi="Times New Roman" w:cs="Times New Roman"/>
          <w:sz w:val="24"/>
          <w:szCs w:val="24"/>
        </w:rPr>
        <w:t>Reasoning</w:t>
      </w:r>
    </w:p>
    <w:p w14:paraId="2D0B33EF" w14:textId="77777777" w:rsidR="00175ADF" w:rsidRDefault="00175ADF" w:rsidP="00D64993">
      <w:pPr>
        <w:spacing w:line="240" w:lineRule="auto"/>
        <w:ind w:left="720"/>
        <w:rPr>
          <w:rFonts w:ascii="Times New Roman" w:eastAsia="Times New Roman" w:hAnsi="Times New Roman" w:cs="Times New Roman"/>
          <w:sz w:val="24"/>
          <w:szCs w:val="24"/>
        </w:rPr>
      </w:pPr>
    </w:p>
    <w:p w14:paraId="21D42860" w14:textId="210FD410"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7F18AE">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631DA877" w14:textId="100730B0"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03D4C2EA" w14:textId="22454177"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 xml:space="preserve">Identify, compare, and evaluate the development of conditions, connections, and regions from a Regional Perspective. </w:t>
      </w:r>
    </w:p>
    <w:p w14:paraId="14462AC8" w14:textId="55D09E9B"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62E3EEBB" w14:textId="77777777" w:rsidR="00175ADF" w:rsidRPr="00451DCB" w:rsidRDefault="00175ADF" w:rsidP="00D64993">
      <w:pPr>
        <w:spacing w:line="240" w:lineRule="auto"/>
        <w:rPr>
          <w:rFonts w:ascii="Times New Roman" w:eastAsia="Times New Roman" w:hAnsi="Times New Roman" w:cs="Times New Roman"/>
          <w:sz w:val="24"/>
          <w:szCs w:val="24"/>
        </w:rPr>
      </w:pPr>
    </w:p>
    <w:p w14:paraId="5D4A5EFD" w14:textId="77777777" w:rsidR="00175ADF" w:rsidRPr="00451DCB" w:rsidRDefault="00175ADF" w:rsidP="00D64993">
      <w:pPr>
        <w:spacing w:line="240" w:lineRule="auto"/>
        <w:rPr>
          <w:rFonts w:ascii="Times New Roman" w:eastAsia="Times New Roman" w:hAnsi="Times New Roman" w:cs="Times New Roman"/>
          <w:sz w:val="24"/>
          <w:szCs w:val="24"/>
        </w:rPr>
      </w:pPr>
    </w:p>
    <w:p w14:paraId="092AEEB3" w14:textId="77777777" w:rsidR="00175ADF" w:rsidRPr="00451DCB" w:rsidRDefault="00D2214C" w:rsidP="00D64993">
      <w:pPr>
        <w:spacing w:after="200" w:line="240" w:lineRule="auto"/>
        <w:rPr>
          <w:rFonts w:ascii="Times New Roman" w:eastAsia="Times New Roman" w:hAnsi="Times New Roman" w:cs="Times New Roman"/>
          <w:b/>
          <w:sz w:val="24"/>
          <w:szCs w:val="24"/>
        </w:rPr>
      </w:pPr>
      <w:r w:rsidRPr="00451DCB">
        <w:rPr>
          <w:rFonts w:ascii="Times New Roman" w:eastAsia="Times New Roman" w:hAnsi="Times New Roman" w:cs="Times New Roman"/>
          <w:b/>
          <w:sz w:val="24"/>
          <w:szCs w:val="24"/>
        </w:rPr>
        <w:t xml:space="preserve">Possible Content associated with the theme of Human Systems: </w:t>
      </w:r>
    </w:p>
    <w:p w14:paraId="4F13F3E3" w14:textId="4729AA24" w:rsidR="00175ADF" w:rsidRDefault="00D2214C" w:rsidP="00D64993">
      <w:pPr>
        <w:spacing w:line="240" w:lineRule="auto"/>
        <w:rPr>
          <w:rFonts w:ascii="Times New Roman" w:eastAsia="Times New Roman" w:hAnsi="Times New Roman" w:cs="Times New Roman"/>
          <w:i/>
          <w:sz w:val="24"/>
          <w:szCs w:val="24"/>
        </w:rPr>
      </w:pPr>
      <w:r w:rsidRPr="00451DCB">
        <w:rPr>
          <w:rFonts w:ascii="Times New Roman" w:eastAsia="Times New Roman" w:hAnsi="Times New Roman" w:cs="Times New Roman"/>
          <w:i/>
          <w:sz w:val="24"/>
          <w:szCs w:val="24"/>
        </w:rPr>
        <w:t>This is an example of content that can be explored with this theme that speaks to the entirety of Standard 6.</w:t>
      </w:r>
    </w:p>
    <w:p w14:paraId="24710CC2" w14:textId="77777777" w:rsidR="00451DCB" w:rsidRPr="00451DCB" w:rsidRDefault="00451DCB" w:rsidP="00D64993">
      <w:pPr>
        <w:spacing w:line="240" w:lineRule="auto"/>
        <w:rPr>
          <w:rFonts w:ascii="Times New Roman" w:eastAsia="Times New Roman" w:hAnsi="Times New Roman" w:cs="Times New Roman"/>
          <w:i/>
          <w:sz w:val="24"/>
          <w:szCs w:val="24"/>
        </w:rPr>
      </w:pPr>
    </w:p>
    <w:p w14:paraId="02B65DF5" w14:textId="4ED11BF0" w:rsidR="007F18AE" w:rsidRPr="007F18AE" w:rsidRDefault="007F18AE" w:rsidP="007F18AE">
      <w:pPr>
        <w:pStyle w:val="ListParagraph"/>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and explain the political, economic, and </w:t>
      </w:r>
      <w:r w:rsidR="00703A41">
        <w:rPr>
          <w:rFonts w:ascii="Times New Roman" w:eastAsia="Times New Roman" w:hAnsi="Times New Roman" w:cs="Times New Roman"/>
          <w:sz w:val="24"/>
          <w:szCs w:val="24"/>
        </w:rPr>
        <w:t xml:space="preserve">social </w:t>
      </w:r>
      <w:r>
        <w:rPr>
          <w:rFonts w:ascii="Times New Roman" w:eastAsia="Times New Roman" w:hAnsi="Times New Roman" w:cs="Times New Roman"/>
          <w:sz w:val="24"/>
          <w:szCs w:val="24"/>
        </w:rPr>
        <w:t xml:space="preserve">factors </w:t>
      </w:r>
      <w:r w:rsidR="00703A41">
        <w:rPr>
          <w:rFonts w:ascii="Times New Roman" w:eastAsia="Times New Roman" w:hAnsi="Times New Roman" w:cs="Times New Roman"/>
          <w:sz w:val="24"/>
          <w:szCs w:val="24"/>
        </w:rPr>
        <w:t>interacting to create instability</w:t>
      </w:r>
      <w:r>
        <w:rPr>
          <w:rFonts w:ascii="Times New Roman" w:eastAsia="Times New Roman" w:hAnsi="Times New Roman" w:cs="Times New Roman"/>
          <w:sz w:val="24"/>
          <w:szCs w:val="24"/>
        </w:rPr>
        <w:t xml:space="preserve"> in Venezuela and </w:t>
      </w:r>
      <w:r w:rsidR="00703A41">
        <w:rPr>
          <w:rFonts w:ascii="Times New Roman" w:eastAsia="Times New Roman" w:hAnsi="Times New Roman" w:cs="Times New Roman"/>
          <w:sz w:val="24"/>
          <w:szCs w:val="24"/>
        </w:rPr>
        <w:t>how other countries are impacted</w:t>
      </w:r>
      <w:r>
        <w:rPr>
          <w:rFonts w:ascii="Times New Roman" w:eastAsia="Times New Roman" w:hAnsi="Times New Roman" w:cs="Times New Roman"/>
          <w:sz w:val="24"/>
          <w:szCs w:val="24"/>
        </w:rPr>
        <w:t>.</w:t>
      </w:r>
    </w:p>
    <w:p w14:paraId="2DE0EACE" w14:textId="77777777" w:rsidR="00175ADF" w:rsidRDefault="00175ADF" w:rsidP="00D64993">
      <w:pPr>
        <w:spacing w:line="240" w:lineRule="auto"/>
        <w:rPr>
          <w:rFonts w:ascii="Times New Roman" w:eastAsia="Times New Roman" w:hAnsi="Times New Roman" w:cs="Times New Roman"/>
          <w:sz w:val="24"/>
          <w:szCs w:val="24"/>
        </w:rPr>
      </w:pPr>
    </w:p>
    <w:p w14:paraId="722181C3" w14:textId="41923D6A" w:rsidR="00BE23E4" w:rsidRPr="00CC4C93" w:rsidRDefault="00BE23E4" w:rsidP="00D64993">
      <w:pPr>
        <w:rPr>
          <w:rFonts w:ascii="Times New Roman" w:hAnsi="Times New Roman" w:cs="Times New Roman"/>
          <w:i/>
          <w:sz w:val="24"/>
          <w:szCs w:val="24"/>
        </w:rPr>
      </w:pPr>
      <w:r w:rsidRPr="00CC4C93">
        <w:rPr>
          <w:rFonts w:ascii="Times New Roman" w:hAnsi="Times New Roman" w:cs="Times New Roman"/>
          <w:i/>
          <w:sz w:val="24"/>
          <w:szCs w:val="24"/>
        </w:rPr>
        <w:t xml:space="preserve">Educators have the flexibility and latitude to use the content list </w:t>
      </w:r>
      <w:r w:rsidR="007F18AE">
        <w:rPr>
          <w:rFonts w:ascii="Times New Roman" w:hAnsi="Times New Roman" w:cs="Times New Roman"/>
          <w:i/>
          <w:sz w:val="24"/>
          <w:szCs w:val="24"/>
        </w:rPr>
        <w:t xml:space="preserve">from 7.1.5.HS </w:t>
      </w:r>
      <w:r w:rsidRPr="00CC4C93">
        <w:rPr>
          <w:rFonts w:ascii="Times New Roman" w:hAnsi="Times New Roman" w:cs="Times New Roman"/>
          <w:i/>
          <w:sz w:val="24"/>
          <w:szCs w:val="24"/>
        </w:rPr>
        <w:t>and/or additional related content that provides students with opportunities to employ the target skills and theme.</w:t>
      </w:r>
    </w:p>
    <w:p w14:paraId="72AD00BA" w14:textId="224AF040" w:rsidR="007F18AE" w:rsidRDefault="007F18AE">
      <w:pP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br w:type="page"/>
      </w:r>
    </w:p>
    <w:p w14:paraId="102F08CA" w14:textId="77777777" w:rsidR="007F18AE" w:rsidRPr="0070541B" w:rsidRDefault="007F18AE" w:rsidP="007F18AE">
      <w:pPr>
        <w:spacing w:after="200" w:line="240" w:lineRule="auto"/>
        <w:jc w:val="center"/>
        <w:rPr>
          <w:rFonts w:ascii="Times New Roman" w:hAnsi="Times New Roman" w:cs="Times New Roman"/>
          <w:b/>
          <w:sz w:val="28"/>
          <w:szCs w:val="28"/>
        </w:rPr>
      </w:pPr>
      <w:r w:rsidRPr="0070541B">
        <w:rPr>
          <w:rFonts w:ascii="Times New Roman" w:hAnsi="Times New Roman" w:cs="Times New Roman"/>
          <w:b/>
          <w:sz w:val="28"/>
          <w:szCs w:val="28"/>
        </w:rPr>
        <w:lastRenderedPageBreak/>
        <w:t>SOUTH AMERICA</w:t>
      </w:r>
    </w:p>
    <w:p w14:paraId="2FEF963A" w14:textId="77777777" w:rsidR="00175ADF" w:rsidRDefault="00175ADF" w:rsidP="00D64993">
      <w:pPr>
        <w:spacing w:after="200" w:line="240" w:lineRule="auto"/>
        <w:rPr>
          <w:rFonts w:ascii="Times New Roman" w:eastAsia="Times New Roman" w:hAnsi="Times New Roman" w:cs="Times New Roman"/>
          <w:b/>
          <w:sz w:val="24"/>
          <w:szCs w:val="24"/>
        </w:rPr>
      </w:pPr>
    </w:p>
    <w:p w14:paraId="7201D581" w14:textId="77777777" w:rsidR="00175ADF" w:rsidRDefault="00D2214C" w:rsidP="00D64993">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6: </w:t>
      </w:r>
      <w:r>
        <w:rPr>
          <w:rFonts w:ascii="Times New Roman" w:eastAsia="Times New Roman" w:hAnsi="Times New Roman" w:cs="Times New Roman"/>
          <w:sz w:val="24"/>
          <w:szCs w:val="24"/>
        </w:rPr>
        <w:t>Analyze the cultural, economic, environmental, physical, political, and population geographies of contemporary South America.</w:t>
      </w:r>
    </w:p>
    <w:p w14:paraId="4B68B278" w14:textId="77777777" w:rsidR="00175ADF" w:rsidRDefault="00175ADF" w:rsidP="00D64993">
      <w:pPr>
        <w:spacing w:line="240" w:lineRule="auto"/>
        <w:rPr>
          <w:rFonts w:ascii="Times New Roman" w:eastAsia="Times New Roman" w:hAnsi="Times New Roman" w:cs="Times New Roman"/>
          <w:b/>
          <w:sz w:val="24"/>
          <w:szCs w:val="24"/>
        </w:rPr>
      </w:pPr>
    </w:p>
    <w:p w14:paraId="0A938222" w14:textId="77777777" w:rsidR="00175ADF" w:rsidRDefault="00D2214C" w:rsidP="00D64993">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sz w:val="24"/>
          <w:szCs w:val="24"/>
        </w:rPr>
        <w:t>7.6.6</w:t>
      </w:r>
      <w:proofErr w:type="gramStart"/>
      <w:r>
        <w:rPr>
          <w:rFonts w:ascii="Times New Roman" w:eastAsia="Times New Roman" w:hAnsi="Times New Roman" w:cs="Times New Roman"/>
          <w:b/>
          <w:sz w:val="24"/>
          <w:szCs w:val="24"/>
        </w:rPr>
        <w:t>.AG</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Gather evidence and construct a map or model to investigate a significant contemporary cultural, economic, or political issue facing South America at the local, regional, or global scale.</w:t>
      </w:r>
    </w:p>
    <w:p w14:paraId="57F41257" w14:textId="77777777" w:rsidR="00175ADF" w:rsidRDefault="00175ADF" w:rsidP="00D64993">
      <w:pPr>
        <w:spacing w:line="240" w:lineRule="auto"/>
        <w:rPr>
          <w:rFonts w:ascii="Times New Roman" w:eastAsia="Times New Roman" w:hAnsi="Times New Roman" w:cs="Times New Roman"/>
          <w:sz w:val="24"/>
          <w:szCs w:val="24"/>
        </w:rPr>
      </w:pPr>
    </w:p>
    <w:p w14:paraId="49707217" w14:textId="77777777"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Depth of Knowledge:</w:t>
      </w:r>
    </w:p>
    <w:p w14:paraId="79D5B811" w14:textId="3723F8FE" w:rsidR="00175ADF" w:rsidRDefault="00701B46"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Level 4: Extended Reasoning</w:t>
      </w:r>
    </w:p>
    <w:p w14:paraId="17034A9B" w14:textId="77777777" w:rsidR="00175ADF" w:rsidRDefault="00175ADF" w:rsidP="00D64993">
      <w:pPr>
        <w:spacing w:line="240" w:lineRule="auto"/>
        <w:ind w:left="720"/>
        <w:rPr>
          <w:rFonts w:ascii="Times New Roman" w:eastAsia="Times New Roman" w:hAnsi="Times New Roman" w:cs="Times New Roman"/>
          <w:sz w:val="24"/>
          <w:szCs w:val="24"/>
        </w:rPr>
      </w:pPr>
    </w:p>
    <w:p w14:paraId="7451DB78" w14:textId="7A13E93C" w:rsidR="00175ADF" w:rsidRDefault="00D2214C"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Target Skill</w:t>
      </w:r>
      <w:r w:rsidR="00701B46">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w:t>
      </w:r>
    </w:p>
    <w:p w14:paraId="035D8F85" w14:textId="23E4583B"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w:t>
      </w:r>
      <w:r w:rsidR="00D2214C">
        <w:rPr>
          <w:rFonts w:ascii="Times New Roman" w:eastAsia="Times New Roman" w:hAnsi="Times New Roman" w:cs="Times New Roman"/>
          <w:b/>
          <w:sz w:val="24"/>
          <w:szCs w:val="24"/>
        </w:rPr>
        <w:t xml:space="preserve">Mapping – </w:t>
      </w:r>
      <w:r w:rsidR="00D2214C">
        <w:rPr>
          <w:rFonts w:ascii="Times New Roman" w:eastAsia="Times New Roman" w:hAnsi="Times New Roman" w:cs="Times New Roman"/>
          <w:sz w:val="24"/>
          <w:szCs w:val="24"/>
        </w:rPr>
        <w:t xml:space="preserve">Identify, Use, Interpret, and Construct Maps on a Regional Level.  </w:t>
      </w:r>
    </w:p>
    <w:p w14:paraId="37579DC9" w14:textId="22AA7F89"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MR: </w:t>
      </w:r>
      <w:r w:rsidR="00D2214C">
        <w:rPr>
          <w:rFonts w:ascii="Times New Roman" w:eastAsia="Times New Roman" w:hAnsi="Times New Roman" w:cs="Times New Roman"/>
          <w:b/>
          <w:sz w:val="24"/>
          <w:szCs w:val="24"/>
        </w:rPr>
        <w:t xml:space="preserve">Models and Representation – </w:t>
      </w:r>
      <w:r w:rsidR="00D2214C">
        <w:rPr>
          <w:rFonts w:ascii="Times New Roman" w:eastAsia="Times New Roman" w:hAnsi="Times New Roman" w:cs="Times New Roman"/>
          <w:sz w:val="24"/>
          <w:szCs w:val="24"/>
        </w:rPr>
        <w:t xml:space="preserve">Identify, Use, Interpret, and Construct Geographic Models and Other Visual Representations on a Regional Level. </w:t>
      </w:r>
    </w:p>
    <w:p w14:paraId="374CF1E6" w14:textId="2CF87D73"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w:t>
      </w:r>
      <w:r w:rsidR="00D2214C">
        <w:rPr>
          <w:rFonts w:ascii="Times New Roman" w:eastAsia="Times New Roman" w:hAnsi="Times New Roman" w:cs="Times New Roman"/>
          <w:b/>
          <w:sz w:val="24"/>
          <w:szCs w:val="24"/>
        </w:rPr>
        <w:t xml:space="preserve">Gather Evidence and Communicate Findings – </w:t>
      </w:r>
      <w:r w:rsidR="00D2214C">
        <w:rPr>
          <w:rFonts w:ascii="Times New Roman" w:eastAsia="Times New Roman" w:hAnsi="Times New Roman" w:cs="Times New Roman"/>
          <w:sz w:val="24"/>
          <w:szCs w:val="24"/>
        </w:rPr>
        <w:t>Identify, use, and interpret different forms of evidence (including primary and secondary sources) on a Regional Level.</w:t>
      </w:r>
    </w:p>
    <w:p w14:paraId="1DE8E224" w14:textId="01B73767"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w:t>
      </w:r>
      <w:r w:rsidR="00D2214C">
        <w:rPr>
          <w:rFonts w:ascii="Times New Roman" w:eastAsia="Times New Roman" w:hAnsi="Times New Roman" w:cs="Times New Roman"/>
          <w:b/>
          <w:sz w:val="24"/>
          <w:szCs w:val="24"/>
        </w:rPr>
        <w:t xml:space="preserve">Conditions, Connections, and Regions – </w:t>
      </w:r>
      <w:r w:rsidR="00D2214C">
        <w:rPr>
          <w:rFonts w:ascii="Times New Roman" w:eastAsia="Times New Roman" w:hAnsi="Times New Roman" w:cs="Times New Roman"/>
          <w:sz w:val="24"/>
          <w:szCs w:val="24"/>
        </w:rPr>
        <w:t>Identify, compare, and evaluate the development of conditions, connections, and regions from a Regional Perspective.</w:t>
      </w:r>
    </w:p>
    <w:p w14:paraId="0A3853E7" w14:textId="1E680E49" w:rsidR="00175ADF" w:rsidRDefault="00451DCB" w:rsidP="00D64993">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 </w:t>
      </w:r>
      <w:r w:rsidR="00D2214C">
        <w:rPr>
          <w:rFonts w:ascii="Times New Roman" w:eastAsia="Times New Roman" w:hAnsi="Times New Roman" w:cs="Times New Roman"/>
          <w:b/>
          <w:sz w:val="24"/>
          <w:szCs w:val="24"/>
        </w:rPr>
        <w:t xml:space="preserve">Scale – </w:t>
      </w:r>
      <w:r w:rsidR="00D2214C">
        <w:rPr>
          <w:rFonts w:ascii="Times New Roman" w:eastAsia="Times New Roman" w:hAnsi="Times New Roman" w:cs="Times New Roman"/>
          <w:sz w:val="24"/>
          <w:szCs w:val="24"/>
        </w:rPr>
        <w:t xml:space="preserve">Identify and interpret spatial hierarchies on a Regional Level. </w:t>
      </w:r>
    </w:p>
    <w:p w14:paraId="2DF769B6" w14:textId="48EB7AE8" w:rsidR="00175ADF" w:rsidRDefault="00451DCB" w:rsidP="00D64993">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DP: </w:t>
      </w:r>
      <w:r w:rsidR="00D2214C">
        <w:rPr>
          <w:rFonts w:ascii="Times New Roman" w:eastAsia="Times New Roman" w:hAnsi="Times New Roman" w:cs="Times New Roman"/>
          <w:b/>
          <w:sz w:val="24"/>
          <w:szCs w:val="24"/>
        </w:rPr>
        <w:t xml:space="preserve">Distribution and Patterns – </w:t>
      </w:r>
      <w:r w:rsidR="00D2214C">
        <w:rPr>
          <w:rFonts w:ascii="Times New Roman" w:eastAsia="Times New Roman" w:hAnsi="Times New Roman" w:cs="Times New Roman"/>
          <w:sz w:val="24"/>
          <w:szCs w:val="24"/>
        </w:rPr>
        <w:t>Identify, Analyze, and Explain spatial distributions, patterns, and associations on a Regional Level.</w:t>
      </w:r>
    </w:p>
    <w:p w14:paraId="079F25B7" w14:textId="77777777" w:rsidR="00175ADF" w:rsidRDefault="00175ADF" w:rsidP="00D64993">
      <w:pPr>
        <w:spacing w:line="240" w:lineRule="auto"/>
        <w:rPr>
          <w:rFonts w:ascii="Times New Roman" w:eastAsia="Times New Roman" w:hAnsi="Times New Roman" w:cs="Times New Roman"/>
          <w:sz w:val="24"/>
          <w:szCs w:val="24"/>
        </w:rPr>
      </w:pPr>
    </w:p>
    <w:p w14:paraId="27B3D3A9" w14:textId="77777777" w:rsidR="00FD13BA" w:rsidRPr="00FD13BA" w:rsidRDefault="00FD13BA" w:rsidP="00FD13BA">
      <w:pPr>
        <w:spacing w:line="240" w:lineRule="auto"/>
        <w:rPr>
          <w:rFonts w:ascii="Times New Roman" w:eastAsia="Times New Roman" w:hAnsi="Times New Roman" w:cs="Times New Roman"/>
          <w:sz w:val="24"/>
          <w:szCs w:val="24"/>
        </w:rPr>
      </w:pPr>
      <w:r w:rsidRPr="00FD13BA">
        <w:rPr>
          <w:rFonts w:ascii="Times New Roman" w:eastAsia="Times New Roman" w:hAnsi="Times New Roman" w:cs="Times New Roman"/>
          <w:i/>
          <w:sz w:val="24"/>
          <w:szCs w:val="24"/>
        </w:rPr>
        <w:t>Possible</w:t>
      </w:r>
      <w:r w:rsidRPr="00FD13BA">
        <w:rPr>
          <w:rFonts w:ascii="Times New Roman" w:eastAsia="Times New Roman" w:hAnsi="Times New Roman" w:cs="Times New Roman"/>
          <w:sz w:val="24"/>
          <w:szCs w:val="24"/>
        </w:rPr>
        <w:t xml:space="preserve"> avenues of inquiry on issues may include:</w:t>
      </w:r>
    </w:p>
    <w:p w14:paraId="02E315D6" w14:textId="77777777" w:rsidR="00175ADF" w:rsidRDefault="00D2214C" w:rsidP="00D64993">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foreign retirement to cities such as Cuenca in Ecuador will affect the local culture, economy, and political system</w:t>
      </w:r>
    </w:p>
    <w:p w14:paraId="5CC957D5" w14:textId="77777777" w:rsidR="00175ADF" w:rsidRDefault="00D2214C" w:rsidP="00D64993">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immigration modifies the largely Christian religious cultural landscape (Baha'i temple in Chile; King Fahd Islamic Cultural Center in Argentina)</w:t>
      </w:r>
    </w:p>
    <w:p w14:paraId="333B5CD9" w14:textId="77777777" w:rsidR="00175ADF" w:rsidRDefault="00D2214C" w:rsidP="00D64993">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past antagonisms such as the War of the Pacific (Chile vs. Peru and Bolivia) impact resource development, trade, and borders in the present</w:t>
      </w:r>
    </w:p>
    <w:p w14:paraId="0765D2D8" w14:textId="77777777" w:rsidR="00175ADF" w:rsidRDefault="00D2214C" w:rsidP="00D64993">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new trade agreements with Asian countries will affect how South American countries import/export goods with North American and European countries</w:t>
      </w:r>
    </w:p>
    <w:sectPr w:rsidR="00175ADF" w:rsidSect="00373070">
      <w:type w:val="continuous"/>
      <w:pgSz w:w="12240" w:h="15840"/>
      <w:pgMar w:top="1440" w:right="1440" w:bottom="1440" w:left="1440"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7165DF" w16cid:durableId="20FBC74A"/>
  <w16cid:commentId w16cid:paraId="2749E5C0" w16cid:durableId="20FBC779"/>
  <w16cid:commentId w16cid:paraId="061D0A82" w16cid:durableId="20FBC8B7"/>
  <w16cid:commentId w16cid:paraId="702B0475" w16cid:durableId="20FBCA3F"/>
  <w16cid:commentId w16cid:paraId="37F17FD0" w16cid:durableId="20FBCA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F418C" w14:textId="77777777" w:rsidR="009A1609" w:rsidRDefault="009A1609">
      <w:pPr>
        <w:spacing w:line="240" w:lineRule="auto"/>
      </w:pPr>
      <w:r>
        <w:separator/>
      </w:r>
    </w:p>
  </w:endnote>
  <w:endnote w:type="continuationSeparator" w:id="0">
    <w:p w14:paraId="6DF8DB15" w14:textId="77777777" w:rsidR="009A1609" w:rsidRDefault="009A16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5C4A1" w14:textId="77777777" w:rsidR="009A1609" w:rsidRDefault="009A1609">
      <w:pPr>
        <w:spacing w:line="240" w:lineRule="auto"/>
      </w:pPr>
      <w:r>
        <w:separator/>
      </w:r>
    </w:p>
  </w:footnote>
  <w:footnote w:type="continuationSeparator" w:id="0">
    <w:p w14:paraId="324BC817" w14:textId="77777777" w:rsidR="009A1609" w:rsidRDefault="009A16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47198" w14:textId="29575DDB" w:rsidR="001C21C7" w:rsidRPr="001C21C7" w:rsidRDefault="001C21C7" w:rsidP="001C21C7">
    <w:pPr>
      <w:pStyle w:val="Header"/>
      <w:jc w:val="center"/>
      <w:rPr>
        <w:rFonts w:ascii="Times New Roman" w:hAnsi="Times New Roman" w:cs="Times New Roman"/>
        <w:b/>
        <w:sz w:val="32"/>
        <w:szCs w:val="32"/>
      </w:rPr>
    </w:pPr>
    <w:r w:rsidRPr="001C21C7">
      <w:rPr>
        <w:rFonts w:ascii="Times New Roman" w:hAnsi="Times New Roman" w:cs="Times New Roman"/>
        <w:b/>
        <w:sz w:val="32"/>
        <w:szCs w:val="32"/>
      </w:rPr>
      <w:t>Grade 7: GEOGRAPHY OF WORLD REGIONS</w:t>
    </w:r>
  </w:p>
  <w:p w14:paraId="17B8700E" w14:textId="6B021CF7" w:rsidR="001C21C7" w:rsidRPr="001C21C7" w:rsidRDefault="001C21C7" w:rsidP="001C21C7">
    <w:pPr>
      <w:pStyle w:val="Header"/>
      <w:jc w:val="center"/>
      <w:rPr>
        <w:rFonts w:ascii="Times New Roman" w:hAnsi="Times New Roman" w:cs="Times New Roman"/>
        <w:b/>
        <w:sz w:val="32"/>
        <w:szCs w:val="32"/>
      </w:rPr>
    </w:pPr>
    <w:r w:rsidRPr="001C21C7">
      <w:rPr>
        <w:rFonts w:ascii="Times New Roman" w:hAnsi="Times New Roman" w:cs="Times New Roman"/>
        <w:b/>
        <w:sz w:val="32"/>
        <w:szCs w:val="32"/>
      </w:rPr>
      <w:t>Alignment Guide August 2019</w:t>
    </w:r>
  </w:p>
  <w:p w14:paraId="15FFE947" w14:textId="77777777" w:rsidR="001C21C7" w:rsidRDefault="001C21C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C2BBA"/>
    <w:multiLevelType w:val="multilevel"/>
    <w:tmpl w:val="9A04F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5BA22EC"/>
    <w:multiLevelType w:val="hybridMultilevel"/>
    <w:tmpl w:val="0318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66DAF"/>
    <w:multiLevelType w:val="hybridMultilevel"/>
    <w:tmpl w:val="390E4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1A25CE"/>
    <w:multiLevelType w:val="hybridMultilevel"/>
    <w:tmpl w:val="2FF2A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F7C52"/>
    <w:multiLevelType w:val="multilevel"/>
    <w:tmpl w:val="3DC63E6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1DED432A"/>
    <w:multiLevelType w:val="multilevel"/>
    <w:tmpl w:val="E722A7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3790697"/>
    <w:multiLevelType w:val="multilevel"/>
    <w:tmpl w:val="D9868D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24534A11"/>
    <w:multiLevelType w:val="hybridMultilevel"/>
    <w:tmpl w:val="7206D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E64102"/>
    <w:multiLevelType w:val="multilevel"/>
    <w:tmpl w:val="4FC4AA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69D1CE3"/>
    <w:multiLevelType w:val="hybridMultilevel"/>
    <w:tmpl w:val="E8C6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129DE"/>
    <w:multiLevelType w:val="multilevel"/>
    <w:tmpl w:val="AD0C2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7C57A09"/>
    <w:multiLevelType w:val="hybridMultilevel"/>
    <w:tmpl w:val="02886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41535"/>
    <w:multiLevelType w:val="hybridMultilevel"/>
    <w:tmpl w:val="94A85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D80ED9"/>
    <w:multiLevelType w:val="hybridMultilevel"/>
    <w:tmpl w:val="C7CA0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FA4BA7"/>
    <w:multiLevelType w:val="multilevel"/>
    <w:tmpl w:val="F880EB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32174E86"/>
    <w:multiLevelType w:val="hybridMultilevel"/>
    <w:tmpl w:val="533E0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250FBF"/>
    <w:multiLevelType w:val="hybridMultilevel"/>
    <w:tmpl w:val="7CAAF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F51648"/>
    <w:multiLevelType w:val="hybridMultilevel"/>
    <w:tmpl w:val="F6442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9D4C38"/>
    <w:multiLevelType w:val="hybridMultilevel"/>
    <w:tmpl w:val="B6B6F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813A08"/>
    <w:multiLevelType w:val="multilevel"/>
    <w:tmpl w:val="1616C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F9C4E9D"/>
    <w:multiLevelType w:val="multilevel"/>
    <w:tmpl w:val="4CB8B20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59F5488F"/>
    <w:multiLevelType w:val="multilevel"/>
    <w:tmpl w:val="D7CAEA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FD5301E"/>
    <w:multiLevelType w:val="hybridMultilevel"/>
    <w:tmpl w:val="7018D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9868E5"/>
    <w:multiLevelType w:val="multilevel"/>
    <w:tmpl w:val="B4B89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55C563F"/>
    <w:multiLevelType w:val="multilevel"/>
    <w:tmpl w:val="06C27C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69C505B9"/>
    <w:multiLevelType w:val="hybridMultilevel"/>
    <w:tmpl w:val="7F6C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3B2386"/>
    <w:multiLevelType w:val="multilevel"/>
    <w:tmpl w:val="2B28E2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F5A1931"/>
    <w:multiLevelType w:val="multilevel"/>
    <w:tmpl w:val="68D67B1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8" w15:restartNumberingAfterBreak="0">
    <w:nsid w:val="772109AA"/>
    <w:multiLevelType w:val="hybridMultilevel"/>
    <w:tmpl w:val="035A0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A3554"/>
    <w:multiLevelType w:val="hybridMultilevel"/>
    <w:tmpl w:val="499C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5"/>
  </w:num>
  <w:num w:numId="4">
    <w:abstractNumId w:val="26"/>
  </w:num>
  <w:num w:numId="5">
    <w:abstractNumId w:val="24"/>
  </w:num>
  <w:num w:numId="6">
    <w:abstractNumId w:val="21"/>
  </w:num>
  <w:num w:numId="7">
    <w:abstractNumId w:val="19"/>
  </w:num>
  <w:num w:numId="8">
    <w:abstractNumId w:val="8"/>
  </w:num>
  <w:num w:numId="9">
    <w:abstractNumId w:val="14"/>
  </w:num>
  <w:num w:numId="10">
    <w:abstractNumId w:val="6"/>
  </w:num>
  <w:num w:numId="11">
    <w:abstractNumId w:val="10"/>
  </w:num>
  <w:num w:numId="12">
    <w:abstractNumId w:val="27"/>
  </w:num>
  <w:num w:numId="13">
    <w:abstractNumId w:val="23"/>
  </w:num>
  <w:num w:numId="14">
    <w:abstractNumId w:val="0"/>
  </w:num>
  <w:num w:numId="15">
    <w:abstractNumId w:val="2"/>
  </w:num>
  <w:num w:numId="16">
    <w:abstractNumId w:val="18"/>
  </w:num>
  <w:num w:numId="17">
    <w:abstractNumId w:val="17"/>
  </w:num>
  <w:num w:numId="18">
    <w:abstractNumId w:val="1"/>
  </w:num>
  <w:num w:numId="19">
    <w:abstractNumId w:val="11"/>
  </w:num>
  <w:num w:numId="20">
    <w:abstractNumId w:val="9"/>
  </w:num>
  <w:num w:numId="21">
    <w:abstractNumId w:val="28"/>
  </w:num>
  <w:num w:numId="22">
    <w:abstractNumId w:val="22"/>
  </w:num>
  <w:num w:numId="23">
    <w:abstractNumId w:val="13"/>
  </w:num>
  <w:num w:numId="24">
    <w:abstractNumId w:val="16"/>
  </w:num>
  <w:num w:numId="25">
    <w:abstractNumId w:val="7"/>
  </w:num>
  <w:num w:numId="26">
    <w:abstractNumId w:val="12"/>
  </w:num>
  <w:num w:numId="27">
    <w:abstractNumId w:val="25"/>
  </w:num>
  <w:num w:numId="28">
    <w:abstractNumId w:val="3"/>
  </w:num>
  <w:num w:numId="29">
    <w:abstractNumId w:val="29"/>
  </w:num>
  <w:num w:numId="3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ADF"/>
    <w:rsid w:val="000423A9"/>
    <w:rsid w:val="00097BA6"/>
    <w:rsid w:val="000D6F48"/>
    <w:rsid w:val="00132F69"/>
    <w:rsid w:val="00175ADF"/>
    <w:rsid w:val="001813F1"/>
    <w:rsid w:val="001972F9"/>
    <w:rsid w:val="001B2533"/>
    <w:rsid w:val="001B3341"/>
    <w:rsid w:val="001B65C4"/>
    <w:rsid w:val="001C21C7"/>
    <w:rsid w:val="001F7CE7"/>
    <w:rsid w:val="002009C7"/>
    <w:rsid w:val="00232CB8"/>
    <w:rsid w:val="00261654"/>
    <w:rsid w:val="002E4CAF"/>
    <w:rsid w:val="0031568A"/>
    <w:rsid w:val="00315EF0"/>
    <w:rsid w:val="00320325"/>
    <w:rsid w:val="003411EE"/>
    <w:rsid w:val="00354CEF"/>
    <w:rsid w:val="003720D8"/>
    <w:rsid w:val="00373070"/>
    <w:rsid w:val="00384139"/>
    <w:rsid w:val="003A3C4B"/>
    <w:rsid w:val="003B63CE"/>
    <w:rsid w:val="003C0C83"/>
    <w:rsid w:val="00416CD1"/>
    <w:rsid w:val="00441578"/>
    <w:rsid w:val="00451DCB"/>
    <w:rsid w:val="0045202D"/>
    <w:rsid w:val="004C0445"/>
    <w:rsid w:val="0050002D"/>
    <w:rsid w:val="0053119A"/>
    <w:rsid w:val="00566980"/>
    <w:rsid w:val="005958B6"/>
    <w:rsid w:val="005977E8"/>
    <w:rsid w:val="005D463C"/>
    <w:rsid w:val="00623CC2"/>
    <w:rsid w:val="00661E56"/>
    <w:rsid w:val="0066357B"/>
    <w:rsid w:val="00701B46"/>
    <w:rsid w:val="00703A41"/>
    <w:rsid w:val="0070541B"/>
    <w:rsid w:val="00786738"/>
    <w:rsid w:val="007A65E2"/>
    <w:rsid w:val="007C44C7"/>
    <w:rsid w:val="007D0334"/>
    <w:rsid w:val="007F18AE"/>
    <w:rsid w:val="008056F3"/>
    <w:rsid w:val="008168C5"/>
    <w:rsid w:val="00912200"/>
    <w:rsid w:val="009A1609"/>
    <w:rsid w:val="009A7202"/>
    <w:rsid w:val="009D147E"/>
    <w:rsid w:val="009F0DE7"/>
    <w:rsid w:val="00A5369A"/>
    <w:rsid w:val="00AC58B7"/>
    <w:rsid w:val="00B951D7"/>
    <w:rsid w:val="00BC48AD"/>
    <w:rsid w:val="00BE23E4"/>
    <w:rsid w:val="00C10A7C"/>
    <w:rsid w:val="00C5615D"/>
    <w:rsid w:val="00C63238"/>
    <w:rsid w:val="00CC2AC9"/>
    <w:rsid w:val="00CC4760"/>
    <w:rsid w:val="00CC4C93"/>
    <w:rsid w:val="00D2214C"/>
    <w:rsid w:val="00D62BDB"/>
    <w:rsid w:val="00D64993"/>
    <w:rsid w:val="00D83744"/>
    <w:rsid w:val="00D96D7D"/>
    <w:rsid w:val="00DA29AD"/>
    <w:rsid w:val="00DF5E80"/>
    <w:rsid w:val="00E37854"/>
    <w:rsid w:val="00E61254"/>
    <w:rsid w:val="00E61A00"/>
    <w:rsid w:val="00E828CA"/>
    <w:rsid w:val="00EE4BDC"/>
    <w:rsid w:val="00F46C2C"/>
    <w:rsid w:val="00F67E45"/>
    <w:rsid w:val="00FD13BA"/>
    <w:rsid w:val="00FE3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A0073"/>
  <w15:docId w15:val="{2A7E54F1-6168-4B3C-8E3B-545D3E05E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widowControl w:val="0"/>
      <w:pBdr>
        <w:top w:val="none" w:sz="0" w:space="0" w:color="000000"/>
        <w:left w:val="none" w:sz="0" w:space="0" w:color="000000"/>
        <w:bottom w:val="none" w:sz="0" w:space="0" w:color="000000"/>
        <w:right w:val="none" w:sz="0" w:space="0" w:color="000000"/>
        <w:between w:val="none" w:sz="0" w:space="0" w:color="000000"/>
      </w:pBdr>
    </w:pPr>
    <w:rPr>
      <w:color w:val="674EA7"/>
    </w:rPr>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2214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14C"/>
    <w:rPr>
      <w:rFonts w:ascii="Segoe UI" w:hAnsi="Segoe UI" w:cs="Segoe UI"/>
      <w:sz w:val="18"/>
      <w:szCs w:val="18"/>
    </w:rPr>
  </w:style>
  <w:style w:type="paragraph" w:styleId="ListParagraph">
    <w:name w:val="List Paragraph"/>
    <w:basedOn w:val="Normal"/>
    <w:uiPriority w:val="34"/>
    <w:qFormat/>
    <w:rsid w:val="00D2214C"/>
    <w:pPr>
      <w:ind w:left="720"/>
      <w:contextualSpacing/>
    </w:pPr>
  </w:style>
  <w:style w:type="table" w:styleId="TableGrid">
    <w:name w:val="Table Grid"/>
    <w:basedOn w:val="TableNormal"/>
    <w:uiPriority w:val="39"/>
    <w:rsid w:val="00315EF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46C2C"/>
    <w:rPr>
      <w:b/>
      <w:bCs/>
    </w:rPr>
  </w:style>
  <w:style w:type="character" w:customStyle="1" w:styleId="CommentSubjectChar">
    <w:name w:val="Comment Subject Char"/>
    <w:basedOn w:val="CommentTextChar"/>
    <w:link w:val="CommentSubject"/>
    <w:uiPriority w:val="99"/>
    <w:semiHidden/>
    <w:rsid w:val="00F46C2C"/>
    <w:rPr>
      <w:b/>
      <w:bCs/>
      <w:sz w:val="20"/>
      <w:szCs w:val="20"/>
    </w:rPr>
  </w:style>
  <w:style w:type="paragraph" w:styleId="Header">
    <w:name w:val="header"/>
    <w:basedOn w:val="Normal"/>
    <w:link w:val="HeaderChar"/>
    <w:uiPriority w:val="99"/>
    <w:unhideWhenUsed/>
    <w:rsid w:val="001C21C7"/>
    <w:pPr>
      <w:tabs>
        <w:tab w:val="center" w:pos="4680"/>
        <w:tab w:val="right" w:pos="9360"/>
      </w:tabs>
      <w:spacing w:line="240" w:lineRule="auto"/>
    </w:pPr>
  </w:style>
  <w:style w:type="character" w:customStyle="1" w:styleId="HeaderChar">
    <w:name w:val="Header Char"/>
    <w:basedOn w:val="DefaultParagraphFont"/>
    <w:link w:val="Header"/>
    <w:uiPriority w:val="99"/>
    <w:rsid w:val="001C21C7"/>
  </w:style>
  <w:style w:type="paragraph" w:styleId="Footer">
    <w:name w:val="footer"/>
    <w:basedOn w:val="Normal"/>
    <w:link w:val="FooterChar"/>
    <w:uiPriority w:val="99"/>
    <w:unhideWhenUsed/>
    <w:rsid w:val="001C21C7"/>
    <w:pPr>
      <w:tabs>
        <w:tab w:val="center" w:pos="4680"/>
        <w:tab w:val="right" w:pos="9360"/>
      </w:tabs>
      <w:spacing w:line="240" w:lineRule="auto"/>
    </w:pPr>
  </w:style>
  <w:style w:type="character" w:customStyle="1" w:styleId="FooterChar">
    <w:name w:val="Footer Char"/>
    <w:basedOn w:val="DefaultParagraphFont"/>
    <w:link w:val="Footer"/>
    <w:uiPriority w:val="99"/>
    <w:rsid w:val="001C2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53EE7-004F-449E-8735-BC7B1F0D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19744</Words>
  <Characters>112544</Characters>
  <Application>Microsoft Office Word</Application>
  <DocSecurity>0</DocSecurity>
  <Lines>937</Lines>
  <Paragraphs>264</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132024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2019-09-03T12:24:00Z</dcterms:created>
  <dcterms:modified xsi:type="dcterms:W3CDTF">2019-09-03T12:24:00Z</dcterms:modified>
</cp:coreProperties>
</file>