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397D0" w14:textId="77777777" w:rsidR="00054F71" w:rsidRDefault="00054F71" w:rsidP="000F53C7">
      <w:pPr>
        <w:jc w:val="center"/>
        <w:sectPr w:rsidR="00054F71" w:rsidSect="00B150A7">
          <w:headerReference w:type="first" r:id="rId11"/>
          <w:footerReference w:type="first" r:id="rId12"/>
          <w:pgSz w:w="12240" w:h="15840" w:code="1"/>
          <w:pgMar w:top="1440" w:right="1440" w:bottom="1440" w:left="1440" w:header="720" w:footer="432" w:gutter="0"/>
          <w:cols w:space="720"/>
          <w:titlePg/>
          <w:docGrid w:linePitch="360"/>
        </w:sectPr>
      </w:pPr>
      <w:bookmarkStart w:id="0" w:name="_GoBack"/>
      <w:bookmarkEnd w:id="0"/>
    </w:p>
    <w:p w14:paraId="2393CB50" w14:textId="77777777" w:rsidR="00195DB5" w:rsidRPr="00E82ED8" w:rsidRDefault="000F53C7" w:rsidP="000F53C7">
      <w:pPr>
        <w:jc w:val="center"/>
        <w:rPr>
          <w:b/>
          <w:szCs w:val="24"/>
        </w:rPr>
      </w:pPr>
      <w:r w:rsidRPr="00E82ED8">
        <w:rPr>
          <w:b/>
          <w:szCs w:val="24"/>
        </w:rPr>
        <w:t xml:space="preserve">South Carolina Child </w:t>
      </w:r>
      <w:r w:rsidR="002238AB">
        <w:rPr>
          <w:b/>
          <w:szCs w:val="24"/>
        </w:rPr>
        <w:t xml:space="preserve">Early Reading </w:t>
      </w:r>
      <w:r w:rsidRPr="00E82ED8">
        <w:rPr>
          <w:b/>
          <w:szCs w:val="24"/>
        </w:rPr>
        <w:t xml:space="preserve">Development </w:t>
      </w:r>
      <w:r w:rsidR="002238AB">
        <w:rPr>
          <w:b/>
          <w:szCs w:val="24"/>
        </w:rPr>
        <w:t xml:space="preserve">and </w:t>
      </w:r>
      <w:r w:rsidRPr="00E82ED8">
        <w:rPr>
          <w:b/>
          <w:szCs w:val="24"/>
        </w:rPr>
        <w:t xml:space="preserve">Education Program </w:t>
      </w:r>
      <w:r w:rsidR="00195DB5" w:rsidRPr="00E82ED8">
        <w:rPr>
          <w:b/>
          <w:szCs w:val="24"/>
        </w:rPr>
        <w:t>(C</w:t>
      </w:r>
      <w:r w:rsidR="002238AB">
        <w:rPr>
          <w:b/>
          <w:szCs w:val="24"/>
        </w:rPr>
        <w:t>ER</w:t>
      </w:r>
      <w:r w:rsidR="00195DB5" w:rsidRPr="00E82ED8">
        <w:rPr>
          <w:b/>
          <w:szCs w:val="24"/>
        </w:rPr>
        <w:t xml:space="preserve">DEP) </w:t>
      </w:r>
    </w:p>
    <w:p w14:paraId="77EB757E" w14:textId="77777777" w:rsidR="000F53C7" w:rsidRPr="00E82ED8" w:rsidRDefault="000F53C7" w:rsidP="000F53C7">
      <w:pPr>
        <w:jc w:val="center"/>
        <w:rPr>
          <w:b/>
          <w:szCs w:val="24"/>
        </w:rPr>
      </w:pPr>
      <w:r w:rsidRPr="00E82ED8">
        <w:rPr>
          <w:b/>
          <w:szCs w:val="24"/>
        </w:rPr>
        <w:t>Student Retention Waiver Request</w:t>
      </w:r>
    </w:p>
    <w:p w14:paraId="1F075887" w14:textId="77777777" w:rsidR="000F53C7" w:rsidRDefault="000F53C7" w:rsidP="000F53C7">
      <w:pPr>
        <w:jc w:val="center"/>
        <w:rPr>
          <w:szCs w:val="24"/>
        </w:rPr>
      </w:pPr>
    </w:p>
    <w:tbl>
      <w:tblPr>
        <w:tblStyle w:val="TableGrid"/>
        <w:tblW w:w="0" w:type="auto"/>
        <w:tblLook w:val="04A0" w:firstRow="1" w:lastRow="0" w:firstColumn="1" w:lastColumn="0" w:noHBand="0" w:noVBand="1"/>
      </w:tblPr>
      <w:tblGrid>
        <w:gridCol w:w="3825"/>
        <w:gridCol w:w="5525"/>
      </w:tblGrid>
      <w:tr w:rsidR="00195DB5" w14:paraId="2DC0FB25" w14:textId="77777777" w:rsidTr="00195DB5">
        <w:tc>
          <w:tcPr>
            <w:tcW w:w="3888" w:type="dxa"/>
          </w:tcPr>
          <w:p w14:paraId="77DBE491" w14:textId="77777777" w:rsidR="00195DB5" w:rsidRDefault="00195DB5" w:rsidP="00195DB5">
            <w:pPr>
              <w:rPr>
                <w:szCs w:val="24"/>
              </w:rPr>
            </w:pPr>
            <w:r>
              <w:rPr>
                <w:szCs w:val="24"/>
              </w:rPr>
              <w:t xml:space="preserve">Child’s Legal Name:  </w:t>
            </w:r>
          </w:p>
        </w:tc>
        <w:tc>
          <w:tcPr>
            <w:tcW w:w="5688" w:type="dxa"/>
          </w:tcPr>
          <w:p w14:paraId="49DC915A" w14:textId="77777777" w:rsidR="00195DB5" w:rsidRDefault="00195DB5" w:rsidP="000F53C7">
            <w:pPr>
              <w:rPr>
                <w:szCs w:val="24"/>
              </w:rPr>
            </w:pPr>
          </w:p>
        </w:tc>
      </w:tr>
      <w:tr w:rsidR="00195DB5" w14:paraId="6A3D3E90" w14:textId="77777777" w:rsidTr="00195DB5">
        <w:tc>
          <w:tcPr>
            <w:tcW w:w="3888" w:type="dxa"/>
          </w:tcPr>
          <w:p w14:paraId="5F6F7EED" w14:textId="77777777" w:rsidR="00195DB5" w:rsidRDefault="00195DB5" w:rsidP="00195DB5">
            <w:pPr>
              <w:rPr>
                <w:szCs w:val="24"/>
              </w:rPr>
            </w:pPr>
            <w:r>
              <w:rPr>
                <w:szCs w:val="24"/>
              </w:rPr>
              <w:t>Date of Birth:</w:t>
            </w:r>
          </w:p>
        </w:tc>
        <w:tc>
          <w:tcPr>
            <w:tcW w:w="5688" w:type="dxa"/>
          </w:tcPr>
          <w:p w14:paraId="536524AF" w14:textId="77777777" w:rsidR="00195DB5" w:rsidRDefault="00195DB5" w:rsidP="000F53C7">
            <w:pPr>
              <w:rPr>
                <w:szCs w:val="24"/>
              </w:rPr>
            </w:pPr>
          </w:p>
        </w:tc>
      </w:tr>
      <w:tr w:rsidR="00195DB5" w14:paraId="1FA49F54" w14:textId="77777777" w:rsidTr="00195DB5">
        <w:tc>
          <w:tcPr>
            <w:tcW w:w="3888" w:type="dxa"/>
          </w:tcPr>
          <w:p w14:paraId="4A961738" w14:textId="77777777" w:rsidR="00195DB5" w:rsidRDefault="00195DB5" w:rsidP="00195DB5">
            <w:pPr>
              <w:rPr>
                <w:szCs w:val="24"/>
              </w:rPr>
            </w:pPr>
            <w:r>
              <w:rPr>
                <w:szCs w:val="24"/>
              </w:rPr>
              <w:t>Parent or Legal Guardian:</w:t>
            </w:r>
          </w:p>
        </w:tc>
        <w:tc>
          <w:tcPr>
            <w:tcW w:w="5688" w:type="dxa"/>
          </w:tcPr>
          <w:p w14:paraId="7B059150" w14:textId="77777777" w:rsidR="00195DB5" w:rsidRDefault="00195DB5" w:rsidP="000F53C7">
            <w:pPr>
              <w:rPr>
                <w:szCs w:val="24"/>
              </w:rPr>
            </w:pPr>
          </w:p>
        </w:tc>
      </w:tr>
      <w:tr w:rsidR="00195DB5" w14:paraId="2C365B37" w14:textId="77777777" w:rsidTr="00195DB5">
        <w:tc>
          <w:tcPr>
            <w:tcW w:w="3888" w:type="dxa"/>
          </w:tcPr>
          <w:p w14:paraId="09811756" w14:textId="77777777" w:rsidR="00195DB5" w:rsidRDefault="00195DB5" w:rsidP="00195DB5">
            <w:pPr>
              <w:rPr>
                <w:szCs w:val="24"/>
              </w:rPr>
            </w:pPr>
            <w:r>
              <w:rPr>
                <w:szCs w:val="24"/>
              </w:rPr>
              <w:t>Parent/Guardian Phone Number:</w:t>
            </w:r>
          </w:p>
        </w:tc>
        <w:tc>
          <w:tcPr>
            <w:tcW w:w="5688" w:type="dxa"/>
          </w:tcPr>
          <w:p w14:paraId="3868EC19" w14:textId="77777777" w:rsidR="00195DB5" w:rsidRDefault="00195DB5" w:rsidP="000F53C7">
            <w:pPr>
              <w:rPr>
                <w:szCs w:val="24"/>
              </w:rPr>
            </w:pPr>
          </w:p>
        </w:tc>
      </w:tr>
      <w:tr w:rsidR="00195DB5" w14:paraId="4923953E" w14:textId="77777777" w:rsidTr="00195DB5">
        <w:tc>
          <w:tcPr>
            <w:tcW w:w="3888" w:type="dxa"/>
          </w:tcPr>
          <w:p w14:paraId="3C56288B" w14:textId="77777777" w:rsidR="00195DB5" w:rsidRDefault="00195DB5" w:rsidP="00195DB5">
            <w:pPr>
              <w:rPr>
                <w:szCs w:val="24"/>
              </w:rPr>
            </w:pPr>
            <w:r>
              <w:rPr>
                <w:szCs w:val="24"/>
              </w:rPr>
              <w:t>District Name:</w:t>
            </w:r>
          </w:p>
        </w:tc>
        <w:tc>
          <w:tcPr>
            <w:tcW w:w="5688" w:type="dxa"/>
          </w:tcPr>
          <w:p w14:paraId="505E34FC" w14:textId="77777777" w:rsidR="00195DB5" w:rsidRDefault="00195DB5" w:rsidP="000F53C7">
            <w:pPr>
              <w:rPr>
                <w:szCs w:val="24"/>
              </w:rPr>
            </w:pPr>
          </w:p>
        </w:tc>
      </w:tr>
      <w:tr w:rsidR="00195DB5" w14:paraId="338C206B" w14:textId="77777777" w:rsidTr="00195DB5">
        <w:tc>
          <w:tcPr>
            <w:tcW w:w="3888" w:type="dxa"/>
          </w:tcPr>
          <w:p w14:paraId="7521425D" w14:textId="77777777" w:rsidR="00195DB5" w:rsidRDefault="00195DB5" w:rsidP="00195DB5">
            <w:pPr>
              <w:rPr>
                <w:szCs w:val="24"/>
              </w:rPr>
            </w:pPr>
            <w:r>
              <w:rPr>
                <w:szCs w:val="24"/>
              </w:rPr>
              <w:t>District Address:</w:t>
            </w:r>
          </w:p>
        </w:tc>
        <w:tc>
          <w:tcPr>
            <w:tcW w:w="5688" w:type="dxa"/>
          </w:tcPr>
          <w:p w14:paraId="17FBD7A2" w14:textId="77777777" w:rsidR="00195DB5" w:rsidRDefault="00195DB5" w:rsidP="000F53C7">
            <w:pPr>
              <w:rPr>
                <w:szCs w:val="24"/>
              </w:rPr>
            </w:pPr>
          </w:p>
        </w:tc>
      </w:tr>
      <w:tr w:rsidR="00195DB5" w14:paraId="34EDA440" w14:textId="77777777" w:rsidTr="00195DB5">
        <w:tc>
          <w:tcPr>
            <w:tcW w:w="3888" w:type="dxa"/>
          </w:tcPr>
          <w:p w14:paraId="21C4760D" w14:textId="77777777" w:rsidR="00195DB5" w:rsidRDefault="00195DB5" w:rsidP="00195DB5">
            <w:pPr>
              <w:rPr>
                <w:szCs w:val="24"/>
              </w:rPr>
            </w:pPr>
            <w:r>
              <w:rPr>
                <w:szCs w:val="24"/>
              </w:rPr>
              <w:t>District Phone Number:</w:t>
            </w:r>
          </w:p>
        </w:tc>
        <w:tc>
          <w:tcPr>
            <w:tcW w:w="5688" w:type="dxa"/>
          </w:tcPr>
          <w:p w14:paraId="08F187A6" w14:textId="77777777" w:rsidR="00195DB5" w:rsidRDefault="00195DB5" w:rsidP="000F53C7">
            <w:pPr>
              <w:rPr>
                <w:szCs w:val="24"/>
              </w:rPr>
            </w:pPr>
          </w:p>
        </w:tc>
      </w:tr>
      <w:tr w:rsidR="00195DB5" w14:paraId="3278744F" w14:textId="77777777" w:rsidTr="00195DB5">
        <w:tc>
          <w:tcPr>
            <w:tcW w:w="3888" w:type="dxa"/>
          </w:tcPr>
          <w:p w14:paraId="1BC306E4" w14:textId="77777777" w:rsidR="00195DB5" w:rsidRDefault="00195DB5" w:rsidP="00195DB5">
            <w:pPr>
              <w:rPr>
                <w:szCs w:val="24"/>
              </w:rPr>
            </w:pPr>
            <w:r>
              <w:rPr>
                <w:szCs w:val="24"/>
              </w:rPr>
              <w:t>District Early Childhood Coordinator:</w:t>
            </w:r>
          </w:p>
        </w:tc>
        <w:tc>
          <w:tcPr>
            <w:tcW w:w="5688" w:type="dxa"/>
          </w:tcPr>
          <w:p w14:paraId="23EC11ED" w14:textId="77777777" w:rsidR="00195DB5" w:rsidRDefault="00195DB5" w:rsidP="000F53C7">
            <w:pPr>
              <w:rPr>
                <w:szCs w:val="24"/>
              </w:rPr>
            </w:pPr>
          </w:p>
        </w:tc>
      </w:tr>
      <w:tr w:rsidR="00195DB5" w14:paraId="5EDCD50D" w14:textId="77777777" w:rsidTr="00195DB5">
        <w:tc>
          <w:tcPr>
            <w:tcW w:w="3888" w:type="dxa"/>
          </w:tcPr>
          <w:p w14:paraId="5212D1EA" w14:textId="77777777" w:rsidR="00195DB5" w:rsidRDefault="00195DB5" w:rsidP="00195DB5">
            <w:pPr>
              <w:rPr>
                <w:szCs w:val="24"/>
              </w:rPr>
            </w:pPr>
            <w:r>
              <w:rPr>
                <w:szCs w:val="24"/>
              </w:rPr>
              <w:t xml:space="preserve">School Name: </w:t>
            </w:r>
          </w:p>
        </w:tc>
        <w:tc>
          <w:tcPr>
            <w:tcW w:w="5688" w:type="dxa"/>
          </w:tcPr>
          <w:p w14:paraId="370BE855" w14:textId="77777777" w:rsidR="00195DB5" w:rsidRDefault="00195DB5" w:rsidP="000F53C7">
            <w:pPr>
              <w:rPr>
                <w:szCs w:val="24"/>
              </w:rPr>
            </w:pPr>
          </w:p>
        </w:tc>
      </w:tr>
      <w:tr w:rsidR="00195DB5" w14:paraId="46B0EB09" w14:textId="77777777" w:rsidTr="00195DB5">
        <w:tc>
          <w:tcPr>
            <w:tcW w:w="3888" w:type="dxa"/>
          </w:tcPr>
          <w:p w14:paraId="58E63B33" w14:textId="77777777" w:rsidR="00195DB5" w:rsidRDefault="00195DB5" w:rsidP="00195DB5">
            <w:pPr>
              <w:rPr>
                <w:szCs w:val="24"/>
              </w:rPr>
            </w:pPr>
            <w:r>
              <w:rPr>
                <w:szCs w:val="24"/>
              </w:rPr>
              <w:t xml:space="preserve">Principal’s Name:  </w:t>
            </w:r>
          </w:p>
        </w:tc>
        <w:tc>
          <w:tcPr>
            <w:tcW w:w="5688" w:type="dxa"/>
          </w:tcPr>
          <w:p w14:paraId="1379E773" w14:textId="77777777" w:rsidR="00195DB5" w:rsidRDefault="00195DB5" w:rsidP="000F53C7">
            <w:pPr>
              <w:rPr>
                <w:szCs w:val="24"/>
              </w:rPr>
            </w:pPr>
          </w:p>
        </w:tc>
      </w:tr>
    </w:tbl>
    <w:p w14:paraId="0C35A452" w14:textId="77777777" w:rsidR="00360DD4" w:rsidRDefault="00360DD4" w:rsidP="002238AB">
      <w:pPr>
        <w:spacing w:line="240" w:lineRule="auto"/>
        <w:rPr>
          <w:szCs w:val="24"/>
        </w:rPr>
      </w:pPr>
    </w:p>
    <w:p w14:paraId="00ED8E6C" w14:textId="77777777" w:rsidR="002238AB" w:rsidRDefault="00A261D8" w:rsidP="002238AB">
      <w:pPr>
        <w:spacing w:line="240" w:lineRule="auto"/>
        <w:rPr>
          <w:szCs w:val="24"/>
        </w:rPr>
      </w:pPr>
      <w:r>
        <w:rPr>
          <w:szCs w:val="24"/>
        </w:rPr>
        <w:t xml:space="preserve">The signatures below indicate a </w:t>
      </w:r>
      <w:r w:rsidR="00195DB5">
        <w:rPr>
          <w:szCs w:val="24"/>
        </w:rPr>
        <w:t xml:space="preserve">team decision </w:t>
      </w:r>
      <w:proofErr w:type="gramStart"/>
      <w:r w:rsidR="00195DB5">
        <w:rPr>
          <w:szCs w:val="24"/>
        </w:rPr>
        <w:t xml:space="preserve">to </w:t>
      </w:r>
      <w:r>
        <w:rPr>
          <w:szCs w:val="24"/>
        </w:rPr>
        <w:t>formal</w:t>
      </w:r>
      <w:r w:rsidR="00195DB5">
        <w:rPr>
          <w:szCs w:val="24"/>
        </w:rPr>
        <w:t>ly request</w:t>
      </w:r>
      <w:proofErr w:type="gramEnd"/>
      <w:r w:rsidR="00195DB5">
        <w:rPr>
          <w:szCs w:val="24"/>
        </w:rPr>
        <w:t xml:space="preserve"> a </w:t>
      </w:r>
      <w:r>
        <w:rPr>
          <w:szCs w:val="24"/>
        </w:rPr>
        <w:t>waive</w:t>
      </w:r>
      <w:r w:rsidR="00195DB5">
        <w:rPr>
          <w:szCs w:val="24"/>
        </w:rPr>
        <w:t>r for</w:t>
      </w:r>
      <w:r>
        <w:rPr>
          <w:szCs w:val="24"/>
        </w:rPr>
        <w:t xml:space="preserve"> the student retention policy set </w:t>
      </w:r>
      <w:r w:rsidR="00195DB5">
        <w:rPr>
          <w:szCs w:val="24"/>
        </w:rPr>
        <w:t xml:space="preserve">forth </w:t>
      </w:r>
      <w:r>
        <w:rPr>
          <w:szCs w:val="24"/>
        </w:rPr>
        <w:t xml:space="preserve">by the </w:t>
      </w:r>
      <w:r w:rsidR="00195DB5">
        <w:rPr>
          <w:szCs w:val="24"/>
        </w:rPr>
        <w:t xml:space="preserve">Read to Succeed Act and </w:t>
      </w:r>
      <w:r>
        <w:rPr>
          <w:szCs w:val="24"/>
        </w:rPr>
        <w:t>C</w:t>
      </w:r>
      <w:r w:rsidR="002238AB">
        <w:rPr>
          <w:szCs w:val="24"/>
        </w:rPr>
        <w:t>ER</w:t>
      </w:r>
      <w:r>
        <w:rPr>
          <w:szCs w:val="24"/>
        </w:rPr>
        <w:t xml:space="preserve">DEP guidelines.  </w:t>
      </w:r>
      <w:r w:rsidR="00195DB5">
        <w:rPr>
          <w:szCs w:val="24"/>
        </w:rPr>
        <w:t>The team decision should include the student’s family, school administration, current teacher, early childhood coordinator, and medical provider.</w:t>
      </w:r>
      <w:r w:rsidR="00E82ED8">
        <w:rPr>
          <w:szCs w:val="24"/>
        </w:rPr>
        <w:t xml:space="preserve"> </w:t>
      </w:r>
      <w:proofErr w:type="gramStart"/>
      <w:r w:rsidR="00E82ED8">
        <w:rPr>
          <w:szCs w:val="24"/>
        </w:rPr>
        <w:t>This waiver request must be accompanied by multiple forms of detailed documentation</w:t>
      </w:r>
      <w:proofErr w:type="gramEnd"/>
      <w:r w:rsidR="00E82ED8">
        <w:rPr>
          <w:szCs w:val="24"/>
        </w:rPr>
        <w:t xml:space="preserve"> from the current teacher, parents(s)/guardian(s), and/or medical provider documenting the </w:t>
      </w:r>
      <w:r w:rsidR="00E82ED8" w:rsidRPr="00DA2104">
        <w:rPr>
          <w:szCs w:val="24"/>
        </w:rPr>
        <w:t>child</w:t>
      </w:r>
      <w:r w:rsidR="00E82ED8" w:rsidRPr="00E615F4">
        <w:rPr>
          <w:szCs w:val="24"/>
        </w:rPr>
        <w:t xml:space="preserve"> is </w:t>
      </w:r>
      <w:r w:rsidR="00E82ED8" w:rsidRPr="00DA2104">
        <w:rPr>
          <w:szCs w:val="24"/>
        </w:rPr>
        <w:t>deemed</w:t>
      </w:r>
      <w:r w:rsidR="00E82ED8" w:rsidRPr="00E615F4">
        <w:rPr>
          <w:szCs w:val="24"/>
        </w:rPr>
        <w:t xml:space="preserve"> </w:t>
      </w:r>
      <w:r w:rsidR="00E82ED8" w:rsidRPr="00DA2104">
        <w:rPr>
          <w:szCs w:val="24"/>
        </w:rPr>
        <w:t xml:space="preserve">unable </w:t>
      </w:r>
      <w:r w:rsidR="00E82ED8" w:rsidRPr="00E615F4">
        <w:rPr>
          <w:szCs w:val="24"/>
        </w:rPr>
        <w:t xml:space="preserve">to </w:t>
      </w:r>
      <w:r w:rsidR="00E82ED8" w:rsidRPr="00DA2104">
        <w:rPr>
          <w:szCs w:val="24"/>
        </w:rPr>
        <w:t xml:space="preserve">advance </w:t>
      </w:r>
      <w:r w:rsidR="00E82ED8" w:rsidRPr="00E615F4">
        <w:rPr>
          <w:szCs w:val="24"/>
        </w:rPr>
        <w:t xml:space="preserve">to </w:t>
      </w:r>
      <w:r w:rsidR="00E82ED8" w:rsidRPr="00DA2104">
        <w:rPr>
          <w:szCs w:val="24"/>
        </w:rPr>
        <w:t>kindergarten for developmental</w:t>
      </w:r>
      <w:r w:rsidR="00E82ED8" w:rsidRPr="00E615F4">
        <w:rPr>
          <w:szCs w:val="24"/>
        </w:rPr>
        <w:t xml:space="preserve"> or</w:t>
      </w:r>
      <w:r w:rsidR="00E82ED8" w:rsidRPr="00DA2104">
        <w:rPr>
          <w:szCs w:val="24"/>
        </w:rPr>
        <w:t xml:space="preserve"> other reasons</w:t>
      </w:r>
      <w:r w:rsidR="00E82ED8">
        <w:rPr>
          <w:szCs w:val="24"/>
        </w:rPr>
        <w:t xml:space="preserve">.  Please submit the request to Wendy Burgess at </w:t>
      </w:r>
      <w:hyperlink r:id="rId13" w:history="1">
        <w:r w:rsidR="00E82ED8" w:rsidRPr="006239DA">
          <w:rPr>
            <w:rStyle w:val="Hyperlink"/>
            <w:szCs w:val="24"/>
          </w:rPr>
          <w:t>wburgess@ed.sc.gov</w:t>
        </w:r>
      </w:hyperlink>
      <w:r w:rsidR="00E82ED8">
        <w:rPr>
          <w:szCs w:val="24"/>
        </w:rPr>
        <w:t>.</w:t>
      </w:r>
    </w:p>
    <w:p w14:paraId="4BE3176C" w14:textId="77777777" w:rsidR="00A261D8" w:rsidRDefault="00A261D8" w:rsidP="00A261D8">
      <w:r>
        <w:rPr>
          <w:szCs w:val="24"/>
        </w:rPr>
        <w:t>____________________________</w:t>
      </w:r>
      <w:r>
        <w:rPr>
          <w:szCs w:val="24"/>
        </w:rPr>
        <w:tab/>
      </w:r>
      <w:r>
        <w:rPr>
          <w:szCs w:val="24"/>
        </w:rPr>
        <w:tab/>
        <w:t>____________________________</w:t>
      </w:r>
    </w:p>
    <w:p w14:paraId="620655B9" w14:textId="77777777" w:rsidR="00A261D8" w:rsidRDefault="00A261D8" w:rsidP="000F53C7">
      <w:pPr>
        <w:rPr>
          <w:szCs w:val="24"/>
        </w:rPr>
      </w:pPr>
      <w:r>
        <w:rPr>
          <w:szCs w:val="24"/>
        </w:rPr>
        <w:t>Parent Signature</w:t>
      </w:r>
      <w:r>
        <w:rPr>
          <w:szCs w:val="24"/>
        </w:rPr>
        <w:tab/>
      </w:r>
      <w:r>
        <w:rPr>
          <w:szCs w:val="24"/>
        </w:rPr>
        <w:tab/>
      </w:r>
      <w:r>
        <w:rPr>
          <w:szCs w:val="24"/>
        </w:rPr>
        <w:tab/>
      </w:r>
      <w:r>
        <w:rPr>
          <w:szCs w:val="24"/>
        </w:rPr>
        <w:tab/>
        <w:t>Principal Signature</w:t>
      </w:r>
    </w:p>
    <w:p w14:paraId="2813874E" w14:textId="77777777" w:rsidR="00E82ED8" w:rsidRPr="00E37ACC" w:rsidRDefault="00E82ED8" w:rsidP="00E82ED8">
      <w:pPr>
        <w:rPr>
          <w:szCs w:val="24"/>
        </w:rPr>
      </w:pPr>
      <w:r w:rsidRPr="00E37ACC">
        <w:rPr>
          <w:rFonts w:eastAsiaTheme="minorHAnsi"/>
          <w:szCs w:val="24"/>
        </w:rPr>
        <w:t>---------------------------------------------------------------------------------------------------------------------</w:t>
      </w:r>
    </w:p>
    <w:p w14:paraId="103A80CC" w14:textId="77777777" w:rsidR="00E82ED8" w:rsidRDefault="00E82ED8" w:rsidP="00E82ED8">
      <w:pPr>
        <w:spacing w:line="240" w:lineRule="auto"/>
        <w:jc w:val="center"/>
        <w:rPr>
          <w:rFonts w:eastAsiaTheme="minorHAnsi"/>
          <w:szCs w:val="24"/>
        </w:rPr>
      </w:pPr>
      <w:r w:rsidRPr="00E37ACC">
        <w:rPr>
          <w:rFonts w:eastAsiaTheme="minorHAnsi"/>
          <w:szCs w:val="24"/>
        </w:rPr>
        <w:t>(For Office Use Only)</w:t>
      </w:r>
    </w:p>
    <w:p w14:paraId="2F6BD433" w14:textId="77777777" w:rsidR="00E82ED8" w:rsidRDefault="00E82ED8" w:rsidP="00E82ED8">
      <w:pPr>
        <w:spacing w:line="240" w:lineRule="auto"/>
        <w:rPr>
          <w:rFonts w:eastAsiaTheme="minorHAnsi"/>
          <w:szCs w:val="24"/>
        </w:rPr>
      </w:pPr>
      <w:r w:rsidRPr="00E37ACC">
        <w:rPr>
          <w:rFonts w:eastAsiaTheme="minorHAnsi"/>
          <w:szCs w:val="24"/>
        </w:rPr>
        <w:t>Based on a careful review of the documentation provided, the waiver request has been:</w:t>
      </w:r>
    </w:p>
    <w:p w14:paraId="56B863F2" w14:textId="60DF128B" w:rsidR="00E82ED8" w:rsidRDefault="00333146" w:rsidP="00E82ED8">
      <w:pPr>
        <w:spacing w:line="240" w:lineRule="auto"/>
        <w:rPr>
          <w:rFonts w:eastAsiaTheme="minorHAnsi"/>
          <w:szCs w:val="24"/>
        </w:rPr>
      </w:pPr>
      <w:sdt>
        <w:sdtPr>
          <w:rPr>
            <w:rFonts w:eastAsiaTheme="minorHAnsi"/>
            <w:szCs w:val="24"/>
          </w:rPr>
          <w:id w:val="-956718721"/>
          <w14:checkbox>
            <w14:checked w14:val="0"/>
            <w14:checkedState w14:val="2612" w14:font="MS Gothic"/>
            <w14:uncheckedState w14:val="2610" w14:font="MS Gothic"/>
          </w14:checkbox>
        </w:sdtPr>
        <w:sdtEndPr/>
        <w:sdtContent>
          <w:r w:rsidR="00E82ED8" w:rsidRPr="00E37ACC">
            <w:rPr>
              <w:rFonts w:ascii="MS Gothic" w:eastAsia="MS Gothic" w:hint="eastAsia"/>
              <w:szCs w:val="24"/>
            </w:rPr>
            <w:t>☐</w:t>
          </w:r>
        </w:sdtContent>
      </w:sdt>
      <w:r w:rsidR="00E82ED8" w:rsidRPr="00E37ACC">
        <w:rPr>
          <w:rFonts w:eastAsiaTheme="minorHAnsi"/>
          <w:szCs w:val="24"/>
        </w:rPr>
        <w:t xml:space="preserve"> Approved</w:t>
      </w:r>
      <w:r w:rsidR="00E82ED8">
        <w:rPr>
          <w:rFonts w:eastAsiaTheme="minorHAnsi"/>
          <w:szCs w:val="24"/>
        </w:rPr>
        <w:tab/>
        <w:t xml:space="preserve"> </w:t>
      </w:r>
    </w:p>
    <w:p w14:paraId="7ADF1653" w14:textId="7683AB12" w:rsidR="002238AB" w:rsidRDefault="00333146" w:rsidP="002238AB">
      <w:pPr>
        <w:spacing w:line="240" w:lineRule="auto"/>
        <w:rPr>
          <w:rFonts w:eastAsiaTheme="minorHAnsi"/>
          <w:szCs w:val="24"/>
        </w:rPr>
      </w:pPr>
      <w:sdt>
        <w:sdtPr>
          <w:rPr>
            <w:rFonts w:eastAsiaTheme="minorHAnsi"/>
            <w:szCs w:val="24"/>
          </w:rPr>
          <w:id w:val="-402988884"/>
          <w14:checkbox>
            <w14:checked w14:val="0"/>
            <w14:checkedState w14:val="2612" w14:font="MS Gothic"/>
            <w14:uncheckedState w14:val="2610" w14:font="MS Gothic"/>
          </w14:checkbox>
        </w:sdtPr>
        <w:sdtEndPr/>
        <w:sdtContent>
          <w:r w:rsidR="00E82ED8" w:rsidRPr="00E37ACC">
            <w:rPr>
              <w:rFonts w:ascii="MS Gothic" w:eastAsia="MS Gothic" w:hAnsi="MS Gothic" w:hint="eastAsia"/>
              <w:szCs w:val="24"/>
            </w:rPr>
            <w:t>☐</w:t>
          </w:r>
        </w:sdtContent>
      </w:sdt>
      <w:r w:rsidR="00E82ED8">
        <w:rPr>
          <w:rFonts w:eastAsiaTheme="minorHAnsi"/>
          <w:szCs w:val="24"/>
        </w:rPr>
        <w:t xml:space="preserve"> Denied</w:t>
      </w:r>
    </w:p>
    <w:p w14:paraId="181588A0" w14:textId="77777777" w:rsidR="00951C4B" w:rsidRDefault="00951C4B" w:rsidP="002238AB">
      <w:pPr>
        <w:spacing w:line="240" w:lineRule="auto"/>
        <w:rPr>
          <w:rFonts w:eastAsiaTheme="minorHAnsi"/>
          <w:szCs w:val="24"/>
        </w:rPr>
      </w:pPr>
    </w:p>
    <w:p w14:paraId="5B685F11" w14:textId="77777777" w:rsidR="006F537A" w:rsidRDefault="00E82ED8" w:rsidP="002238AB">
      <w:pPr>
        <w:spacing w:line="240" w:lineRule="auto"/>
        <w:rPr>
          <w:szCs w:val="24"/>
        </w:rPr>
      </w:pPr>
      <w:r w:rsidRPr="00E37ACC">
        <w:rPr>
          <w:szCs w:val="24"/>
        </w:rPr>
        <w:t>____________________________</w:t>
      </w:r>
      <w:r w:rsidRPr="00E37ACC">
        <w:rPr>
          <w:szCs w:val="24"/>
        </w:rPr>
        <w:tab/>
      </w:r>
      <w:r w:rsidRPr="00E37ACC">
        <w:rPr>
          <w:szCs w:val="24"/>
        </w:rPr>
        <w:tab/>
        <w:t>____________________________</w:t>
      </w:r>
    </w:p>
    <w:p w14:paraId="4E140530" w14:textId="77777777" w:rsidR="00A3392D" w:rsidRPr="004913CF" w:rsidRDefault="00E82ED8" w:rsidP="002238AB">
      <w:pPr>
        <w:spacing w:line="240" w:lineRule="auto"/>
        <w:rPr>
          <w:szCs w:val="24"/>
        </w:rPr>
      </w:pPr>
      <w:r w:rsidRPr="00E37ACC">
        <w:rPr>
          <w:szCs w:val="24"/>
        </w:rPr>
        <w:t>Signature</w:t>
      </w:r>
      <w:r w:rsidRPr="00E37ACC">
        <w:rPr>
          <w:szCs w:val="24"/>
        </w:rPr>
        <w:tab/>
      </w:r>
      <w:r w:rsidRPr="00E37ACC">
        <w:rPr>
          <w:szCs w:val="24"/>
        </w:rPr>
        <w:tab/>
      </w:r>
      <w:r w:rsidRPr="00E37ACC">
        <w:rPr>
          <w:szCs w:val="24"/>
        </w:rPr>
        <w:tab/>
      </w:r>
      <w:r w:rsidRPr="00E37ACC">
        <w:rPr>
          <w:szCs w:val="24"/>
        </w:rPr>
        <w:tab/>
      </w:r>
      <w:r w:rsidR="006F537A">
        <w:rPr>
          <w:szCs w:val="24"/>
        </w:rPr>
        <w:tab/>
      </w:r>
      <w:r w:rsidRPr="00E37ACC">
        <w:rPr>
          <w:szCs w:val="24"/>
        </w:rPr>
        <w:t>Date</w:t>
      </w:r>
    </w:p>
    <w:sectPr w:rsidR="00A3392D" w:rsidRPr="004913CF" w:rsidSect="00B150A7">
      <w:headerReference w:type="default" r:id="rId14"/>
      <w:footerReference w:type="default" r:id="rId15"/>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DC4FAB" w14:textId="77777777" w:rsidR="00333146" w:rsidRDefault="00333146" w:rsidP="00B86E6F">
      <w:r>
        <w:separator/>
      </w:r>
    </w:p>
  </w:endnote>
  <w:endnote w:type="continuationSeparator" w:id="0">
    <w:p w14:paraId="5673913B" w14:textId="77777777" w:rsidR="00333146" w:rsidRDefault="00333146" w:rsidP="00B86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3F3FA" w14:textId="77777777" w:rsidR="002C1224" w:rsidRPr="00545E5B" w:rsidRDefault="00770A1E" w:rsidP="002C1224">
    <w:pPr>
      <w:widowControl w:val="0"/>
      <w:jc w:val="center"/>
      <w:rPr>
        <w:smallCaps/>
        <w:color w:val="000000" w:themeColor="text1"/>
      </w:rPr>
    </w:pPr>
    <w:r>
      <w:rPr>
        <w:smallCaps/>
        <w:color w:val="000000" w:themeColor="text1"/>
      </w:rPr>
      <w:t xml:space="preserve">Rutledge Building </w:t>
    </w:r>
    <w:r w:rsidRPr="00545E5B">
      <w:rPr>
        <w:smallCaps/>
        <w:color w:val="000000" w:themeColor="text1"/>
      </w:rPr>
      <w:t>·</w:t>
    </w:r>
    <w:r>
      <w:rPr>
        <w:smallCaps/>
        <w:color w:val="000000" w:themeColor="text1"/>
      </w:rPr>
      <w:t xml:space="preserve"> </w:t>
    </w:r>
    <w:r w:rsidR="002C1224" w:rsidRPr="00545E5B">
      <w:rPr>
        <w:smallCaps/>
        <w:color w:val="000000" w:themeColor="text1"/>
      </w:rPr>
      <w:t>1429 Senate Street · Columbia, SC 29201</w:t>
    </w:r>
    <w:r w:rsidR="002C1224" w:rsidRPr="00545E5B">
      <w:rPr>
        <w:smallCaps/>
        <w:color w:val="000000" w:themeColor="text1"/>
      </w:rPr>
      <w:br/>
      <w:t>Phone: 803-734-8500 · Fax 803-734-3389 ·</w:t>
    </w:r>
    <w:r w:rsidR="002C1224">
      <w:rPr>
        <w:smallCaps/>
        <w:color w:val="000000" w:themeColor="text1"/>
      </w:rPr>
      <w:t xml:space="preserve"> </w:t>
    </w:r>
    <w:r w:rsidR="002C1224" w:rsidRPr="00545E5B">
      <w:rPr>
        <w:smallCaps/>
        <w:color w:val="000000" w:themeColor="text1"/>
      </w:rPr>
      <w:t>ed.sc.gov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164FD" w14:textId="77777777" w:rsidR="002037CC" w:rsidRPr="002037CC" w:rsidRDefault="00FA284C" w:rsidP="002037CC">
    <w:pPr>
      <w:pStyle w:val="Footer"/>
      <w:jc w:val="center"/>
      <w:rPr>
        <w:szCs w:val="24"/>
      </w:rPr>
    </w:pPr>
    <w:proofErr w:type="gramStart"/>
    <w:r w:rsidRPr="002037CC">
      <w:rPr>
        <w:szCs w:val="24"/>
      </w:rPr>
      <w:t>phone</w:t>
    </w:r>
    <w:proofErr w:type="gramEnd"/>
    <w:r w:rsidRPr="002037CC">
      <w:rPr>
        <w:szCs w:val="24"/>
      </w:rPr>
      <w:t>: 803-734-8</w:t>
    </w:r>
    <w:r>
      <w:rPr>
        <w:szCs w:val="24"/>
      </w:rPr>
      <w:t>500</w:t>
    </w:r>
    <w:r w:rsidRPr="002037CC">
      <w:rPr>
        <w:szCs w:val="24"/>
      </w:rPr>
      <w:t xml:space="preserve"> ● fax: 803-734-3389 ● ed.sc.gov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09ECF" w14:textId="77777777" w:rsidR="00333146" w:rsidRDefault="00333146" w:rsidP="00B86E6F">
      <w:r>
        <w:separator/>
      </w:r>
    </w:p>
  </w:footnote>
  <w:footnote w:type="continuationSeparator" w:id="0">
    <w:p w14:paraId="79CCED0D" w14:textId="77777777" w:rsidR="00333146" w:rsidRDefault="00333146" w:rsidP="00B86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C3FB9" w14:textId="77777777" w:rsidR="002C1224" w:rsidRPr="002C1224" w:rsidRDefault="002C1224" w:rsidP="00ED46EF">
    <w:pPr>
      <w:pStyle w:val="ReturnAddress"/>
      <w:ind w:right="-14"/>
      <w:jc w:val="center"/>
      <w:rPr>
        <w:sz w:val="28"/>
        <w:szCs w:val="28"/>
      </w:rPr>
    </w:pPr>
    <w:r w:rsidRPr="002C1224">
      <w:rPr>
        <w:noProof/>
        <w:sz w:val="28"/>
        <w:szCs w:val="28"/>
      </w:rPr>
      <w:drawing>
        <wp:inline distT="0" distB="0" distL="0" distR="0" wp14:anchorId="741A05E7" wp14:editId="25615652">
          <wp:extent cx="1101090" cy="1036320"/>
          <wp:effectExtent l="0" t="0" r="3810" b="0"/>
          <wp:docPr id="2" name="Picture 2" descr="The current seal of South Carolina is made up of two elliptical areas, linked by branches of the palmetto tree. The left oval is the palmetto tree with a fallen oak at the base. The right oval is the goddess SPES (Hope) walking on the beach at dawn over discarded weapons. The State’s two mottos surround the two ovals. On the left is ANIMIS OPIBUSQUE PARATI, meaning, “Prepared in Mind and Resources”. On the right, DUM SPIRO SPERO, meaning, “While I Breathe, I Hope”." title="South Carolina State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DE-Se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36320"/>
                  </a:xfrm>
                  <a:prstGeom prst="rect">
                    <a:avLst/>
                  </a:prstGeom>
                  <a:noFill/>
                </pic:spPr>
              </pic:pic>
            </a:graphicData>
          </a:graphic>
        </wp:inline>
      </w:drawing>
    </w:r>
  </w:p>
  <w:p w14:paraId="64655946" w14:textId="54705070" w:rsidR="00242DFF" w:rsidRDefault="00951C4B" w:rsidP="002C1224">
    <w:pPr>
      <w:widowControl w:val="0"/>
      <w:jc w:val="center"/>
      <w:rPr>
        <w:b/>
        <w:bCs/>
        <w:smallCaps/>
        <w:noProof/>
        <w:color w:val="000000" w:themeColor="text1"/>
        <w:sz w:val="32"/>
        <w:szCs w:val="32"/>
      </w:rPr>
    </w:pPr>
    <w:r>
      <w:rPr>
        <w:b/>
        <w:bCs/>
        <w:smallCaps/>
        <w:noProof/>
        <w:color w:val="000000" w:themeColor="text1"/>
        <w:sz w:val="32"/>
        <w:szCs w:val="32"/>
      </w:rPr>
      <mc:AlternateContent>
        <mc:Choice Requires="wps">
          <w:drawing>
            <wp:anchor distT="0" distB="0" distL="114300" distR="114300" simplePos="0" relativeHeight="251658240" behindDoc="0" locked="0" layoutInCell="1" allowOverlap="1" wp14:anchorId="2F862706" wp14:editId="73CAAC88">
              <wp:simplePos x="0" y="0"/>
              <wp:positionH relativeFrom="margin">
                <wp:align>center</wp:align>
              </wp:positionH>
              <wp:positionV relativeFrom="paragraph">
                <wp:posOffset>257175</wp:posOffset>
              </wp:positionV>
              <wp:extent cx="1675130" cy="0"/>
              <wp:effectExtent l="0" t="0" r="20320" b="19050"/>
              <wp:wrapTopAndBottom/>
              <wp:docPr id="4" name="Straight Connector 4" descr="A blue line that seperates the words State of South Carolina and Department of Education." title="Blue Line Connector"/>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DB77EBF" id="Straight Connector 4" o:spid="_x0000_s1026" alt="Title: Blue Line Connector - Description: A blue line that seperates the words State of South Carolina and Department of Education." style="position:absolute;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0.25pt" to="131.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" strokecolor="#4579b8 [3044]">
              <w10:wrap type="topAndBottom" anchorx="margin"/>
            </v:line>
          </w:pict>
        </mc:Fallback>
      </mc:AlternateContent>
    </w:r>
    <w:r w:rsidR="002C1224" w:rsidRPr="00545E5B">
      <w:rPr>
        <w:b/>
        <w:bCs/>
        <w:smallCaps/>
        <w:color w:val="000000" w:themeColor="text1"/>
        <w:sz w:val="32"/>
        <w:szCs w:val="32"/>
      </w:rPr>
      <w:t>State of South Carolina</w:t>
    </w:r>
  </w:p>
  <w:p w14:paraId="1F1EADB2" w14:textId="79A1EF90" w:rsidR="002C1224" w:rsidRPr="00242DFF" w:rsidRDefault="002C1224" w:rsidP="002C1224">
    <w:pPr>
      <w:widowControl w:val="0"/>
      <w:jc w:val="center"/>
      <w:rPr>
        <w:b/>
        <w:bCs/>
        <w:smallCaps/>
        <w:color w:val="000000" w:themeColor="text1"/>
        <w:sz w:val="2"/>
        <w:szCs w:val="2"/>
      </w:rPr>
    </w:pPr>
  </w:p>
  <w:p w14:paraId="76FA4247" w14:textId="77777777" w:rsidR="002C1224" w:rsidRDefault="002C1224" w:rsidP="002C1224">
    <w:pPr>
      <w:widowControl w:val="0"/>
      <w:spacing w:after="120"/>
      <w:jc w:val="center"/>
      <w:rPr>
        <w:b/>
        <w:bCs/>
        <w:smallCaps/>
        <w:color w:val="000000" w:themeColor="text1"/>
        <w:sz w:val="32"/>
        <w:szCs w:val="32"/>
      </w:rPr>
    </w:pPr>
    <w:r w:rsidRPr="00545E5B">
      <w:rPr>
        <w:b/>
        <w:bCs/>
        <w:smallCaps/>
        <w:color w:val="000000" w:themeColor="text1"/>
        <w:sz w:val="32"/>
        <w:szCs w:val="32"/>
      </w:rPr>
      <w:t>DEPARTMENT OF EDUCATION</w:t>
    </w:r>
  </w:p>
  <w:p w14:paraId="79CD9BF8" w14:textId="77777777" w:rsidR="002C1224" w:rsidRPr="00770A1E" w:rsidRDefault="002C1224" w:rsidP="002C1224">
    <w:pPr>
      <w:widowControl w:val="0"/>
      <w:jc w:val="center"/>
      <w:rPr>
        <w:b/>
        <w:bCs/>
        <w:smallCaps/>
        <w:color w:val="000000" w:themeColor="text1"/>
        <w:szCs w:val="24"/>
      </w:rPr>
    </w:pPr>
    <w:r w:rsidRPr="00770A1E">
      <w:rPr>
        <w:b/>
        <w:smallCaps/>
        <w:color w:val="000000" w:themeColor="text1"/>
        <w:szCs w:val="24"/>
      </w:rPr>
      <w:t>Molly M. Spearman</w:t>
    </w:r>
  </w:p>
  <w:p w14:paraId="5FE574CC" w14:textId="77777777" w:rsidR="002C1224" w:rsidRDefault="002C1224" w:rsidP="002C1224">
    <w:pPr>
      <w:jc w:val="center"/>
      <w:rPr>
        <w:i/>
        <w:smallCaps/>
        <w:color w:val="000000" w:themeColor="text1"/>
      </w:rPr>
    </w:pPr>
    <w:r w:rsidRPr="003B48CC">
      <w:rPr>
        <w:i/>
        <w:smallCaps/>
        <w:color w:val="000000" w:themeColor="text1"/>
      </w:rPr>
      <w:t>State Superintendent of Education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5FBE8" w14:textId="112F0E17" w:rsidR="002037CC" w:rsidRDefault="00333146" w:rsidP="002037CC">
    <w:pPr>
      <w:pStyle w:val="Header"/>
      <w:rPr>
        <w:noProof/>
      </w:rPr>
    </w:pPr>
    <w:r>
      <w:fldChar w:fldCharType="begin"/>
    </w:r>
    <w:r>
      <w:instrText xml:space="preserve"> MERGEFIELD Salutation_1 </w:instrText>
    </w:r>
    <w:r>
      <w:fldChar w:fldCharType="separate"/>
    </w:r>
    <w:r w:rsidR="007D1E8F">
      <w:rPr>
        <w:noProof/>
      </w:rPr>
      <w:t>«Salutation_1»</w:t>
    </w:r>
    <w:r>
      <w:rPr>
        <w:noProof/>
      </w:rPr>
      <w:fldChar w:fldCharType="end"/>
    </w:r>
  </w:p>
  <w:p w14:paraId="00FDB4FF" w14:textId="77777777" w:rsidR="006431E9" w:rsidRDefault="006431E9" w:rsidP="002037CC">
    <w:pPr>
      <w:pStyle w:val="Header"/>
      <w:rPr>
        <w:noProof/>
      </w:rPr>
    </w:pPr>
    <w:r>
      <w:rPr>
        <w:noProof/>
      </w:rPr>
      <w:t xml:space="preserve">Page </w:t>
    </w:r>
    <w:r>
      <w:rPr>
        <w:noProof/>
      </w:rPr>
      <w:fldChar w:fldCharType="begin"/>
    </w:r>
    <w:r>
      <w:rPr>
        <w:noProof/>
      </w:rPr>
      <w:instrText xml:space="preserve"> PAGE   \* MERGEFORMAT </w:instrText>
    </w:r>
    <w:r>
      <w:rPr>
        <w:noProof/>
      </w:rPr>
      <w:fldChar w:fldCharType="separate"/>
    </w:r>
    <w:r w:rsidR="00360DD4">
      <w:rPr>
        <w:noProof/>
      </w:rPr>
      <w:t>2</w:t>
    </w:r>
    <w:r>
      <w:rPr>
        <w:noProof/>
      </w:rPr>
      <w:fldChar w:fldCharType="end"/>
    </w:r>
  </w:p>
  <w:p w14:paraId="20155994" w14:textId="4547E17B" w:rsidR="006431E9" w:rsidRDefault="006431E9" w:rsidP="002037CC">
    <w:pPr>
      <w:pStyle w:val="Header"/>
      <w:rPr>
        <w:noProof/>
      </w:rPr>
    </w:pPr>
    <w:r>
      <w:rPr>
        <w:noProof/>
      </w:rPr>
      <w:fldChar w:fldCharType="begin"/>
    </w:r>
    <w:r>
      <w:rPr>
        <w:noProof/>
      </w:rPr>
      <w:instrText xml:space="preserve"> DATE \@ "MMMM d, yyyy" </w:instrText>
    </w:r>
    <w:r>
      <w:rPr>
        <w:noProof/>
      </w:rPr>
      <w:fldChar w:fldCharType="separate"/>
    </w:r>
    <w:ins w:id="1" w:author="Author" w:date="2019-08-02T11:28:00Z">
      <w:r w:rsidR="007D1E8F">
        <w:rPr>
          <w:noProof/>
        </w:rPr>
        <w:t>August 2, 2019</w:t>
      </w:r>
    </w:ins>
    <w:del w:id="2" w:author="Author" w:date="2019-08-02T11:28:00Z">
      <w:r w:rsidR="00B517FD" w:rsidDel="007D1E8F">
        <w:rPr>
          <w:noProof/>
        </w:rPr>
        <w:delText>July 30, 2019</w:delText>
      </w:r>
    </w:del>
    <w:r>
      <w:rPr>
        <w:noProof/>
      </w:rPr>
      <w:fldChar w:fldCharType="end"/>
    </w:r>
  </w:p>
  <w:p w14:paraId="6E1A4C6B" w14:textId="77777777" w:rsidR="006431E9" w:rsidRDefault="006431E9" w:rsidP="002037CC">
    <w:pPr>
      <w:pStyle w:val="Header"/>
      <w:rPr>
        <w:noProof/>
      </w:rPr>
    </w:pPr>
  </w:p>
  <w:p w14:paraId="01F29F6C" w14:textId="77777777" w:rsidR="006431E9" w:rsidRPr="002037CC" w:rsidRDefault="006431E9" w:rsidP="002037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69.15pt" o:bullet="t">
        <v:imagedata r:id="rId1" o:title=""/>
      </v:shape>
    </w:pict>
  </w:numPicBullet>
  <w:abstractNum w:abstractNumId="0" w15:restartNumberingAfterBreak="0">
    <w:nsid w:val="10676419"/>
    <w:multiLevelType w:val="hybridMultilevel"/>
    <w:tmpl w:val="DAAA2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AB95690"/>
    <w:multiLevelType w:val="hybridMultilevel"/>
    <w:tmpl w:val="3E686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A1E"/>
    <w:rsid w:val="00013CF0"/>
    <w:rsid w:val="00013DDB"/>
    <w:rsid w:val="0002226B"/>
    <w:rsid w:val="000247C8"/>
    <w:rsid w:val="0003171C"/>
    <w:rsid w:val="00054F71"/>
    <w:rsid w:val="00064811"/>
    <w:rsid w:val="000742C3"/>
    <w:rsid w:val="000969B4"/>
    <w:rsid w:val="000970CD"/>
    <w:rsid w:val="000B2CAF"/>
    <w:rsid w:val="000F53C7"/>
    <w:rsid w:val="000F6295"/>
    <w:rsid w:val="001062F8"/>
    <w:rsid w:val="00121F18"/>
    <w:rsid w:val="00133B73"/>
    <w:rsid w:val="001434E3"/>
    <w:rsid w:val="001732FD"/>
    <w:rsid w:val="00187AC8"/>
    <w:rsid w:val="00195DB5"/>
    <w:rsid w:val="001A791F"/>
    <w:rsid w:val="001B5426"/>
    <w:rsid w:val="001D4F3E"/>
    <w:rsid w:val="001F4FCD"/>
    <w:rsid w:val="001F5DF1"/>
    <w:rsid w:val="002172CE"/>
    <w:rsid w:val="002238AB"/>
    <w:rsid w:val="00227B25"/>
    <w:rsid w:val="00242DFF"/>
    <w:rsid w:val="002712EE"/>
    <w:rsid w:val="00271E15"/>
    <w:rsid w:val="00275AAD"/>
    <w:rsid w:val="00276445"/>
    <w:rsid w:val="002A0A66"/>
    <w:rsid w:val="002C1224"/>
    <w:rsid w:val="002C1E6F"/>
    <w:rsid w:val="002D127B"/>
    <w:rsid w:val="002D3D47"/>
    <w:rsid w:val="002D7DC6"/>
    <w:rsid w:val="003133E9"/>
    <w:rsid w:val="00327F6A"/>
    <w:rsid w:val="00333146"/>
    <w:rsid w:val="00334C1A"/>
    <w:rsid w:val="00337429"/>
    <w:rsid w:val="00360DD4"/>
    <w:rsid w:val="00396C95"/>
    <w:rsid w:val="003F575A"/>
    <w:rsid w:val="004146F3"/>
    <w:rsid w:val="00417B1D"/>
    <w:rsid w:val="00422963"/>
    <w:rsid w:val="00444E3A"/>
    <w:rsid w:val="0047469F"/>
    <w:rsid w:val="00481EA2"/>
    <w:rsid w:val="00490835"/>
    <w:rsid w:val="004977E9"/>
    <w:rsid w:val="004F51AA"/>
    <w:rsid w:val="004F5348"/>
    <w:rsid w:val="00531654"/>
    <w:rsid w:val="00533E88"/>
    <w:rsid w:val="0055102C"/>
    <w:rsid w:val="00552515"/>
    <w:rsid w:val="0055427D"/>
    <w:rsid w:val="00563700"/>
    <w:rsid w:val="00576AFA"/>
    <w:rsid w:val="00582FF4"/>
    <w:rsid w:val="00596871"/>
    <w:rsid w:val="005A760F"/>
    <w:rsid w:val="00602B10"/>
    <w:rsid w:val="00614BC8"/>
    <w:rsid w:val="00622FDA"/>
    <w:rsid w:val="00626B95"/>
    <w:rsid w:val="00637CEF"/>
    <w:rsid w:val="006431E9"/>
    <w:rsid w:val="00662036"/>
    <w:rsid w:val="00663609"/>
    <w:rsid w:val="006650E8"/>
    <w:rsid w:val="00693216"/>
    <w:rsid w:val="006E22CD"/>
    <w:rsid w:val="006E5287"/>
    <w:rsid w:val="006F537A"/>
    <w:rsid w:val="007167C8"/>
    <w:rsid w:val="007258E1"/>
    <w:rsid w:val="007320E3"/>
    <w:rsid w:val="0075372E"/>
    <w:rsid w:val="00763186"/>
    <w:rsid w:val="00770A1E"/>
    <w:rsid w:val="00772A57"/>
    <w:rsid w:val="007753E6"/>
    <w:rsid w:val="00785000"/>
    <w:rsid w:val="007B7DCB"/>
    <w:rsid w:val="007D1E8F"/>
    <w:rsid w:val="007E1737"/>
    <w:rsid w:val="007E33E8"/>
    <w:rsid w:val="007F2100"/>
    <w:rsid w:val="007F74F0"/>
    <w:rsid w:val="00814E9A"/>
    <w:rsid w:val="008255BE"/>
    <w:rsid w:val="008658F6"/>
    <w:rsid w:val="008705AC"/>
    <w:rsid w:val="00890306"/>
    <w:rsid w:val="008908D3"/>
    <w:rsid w:val="008917A4"/>
    <w:rsid w:val="008A6BF6"/>
    <w:rsid w:val="008C0820"/>
    <w:rsid w:val="008D1B61"/>
    <w:rsid w:val="008D3E3E"/>
    <w:rsid w:val="008D75BD"/>
    <w:rsid w:val="008F6518"/>
    <w:rsid w:val="00917F3B"/>
    <w:rsid w:val="00924E3A"/>
    <w:rsid w:val="00933DD8"/>
    <w:rsid w:val="00945A41"/>
    <w:rsid w:val="00951C4B"/>
    <w:rsid w:val="009700B7"/>
    <w:rsid w:val="00971A58"/>
    <w:rsid w:val="009B3E6F"/>
    <w:rsid w:val="009B7E5F"/>
    <w:rsid w:val="009C4244"/>
    <w:rsid w:val="009E59E4"/>
    <w:rsid w:val="009E7C03"/>
    <w:rsid w:val="00A2216E"/>
    <w:rsid w:val="00A261D8"/>
    <w:rsid w:val="00A3392D"/>
    <w:rsid w:val="00A46CB2"/>
    <w:rsid w:val="00A54D25"/>
    <w:rsid w:val="00A70A24"/>
    <w:rsid w:val="00A922D6"/>
    <w:rsid w:val="00AE7516"/>
    <w:rsid w:val="00B10B17"/>
    <w:rsid w:val="00B150A7"/>
    <w:rsid w:val="00B17822"/>
    <w:rsid w:val="00B23A3E"/>
    <w:rsid w:val="00B517FD"/>
    <w:rsid w:val="00B64D29"/>
    <w:rsid w:val="00B86E6F"/>
    <w:rsid w:val="00B9500C"/>
    <w:rsid w:val="00BB64F5"/>
    <w:rsid w:val="00BC5573"/>
    <w:rsid w:val="00C53873"/>
    <w:rsid w:val="00C81F1F"/>
    <w:rsid w:val="00C86432"/>
    <w:rsid w:val="00CB2B24"/>
    <w:rsid w:val="00CC7855"/>
    <w:rsid w:val="00CD4925"/>
    <w:rsid w:val="00CE0988"/>
    <w:rsid w:val="00CE1D92"/>
    <w:rsid w:val="00CE2F20"/>
    <w:rsid w:val="00D121A0"/>
    <w:rsid w:val="00D135E4"/>
    <w:rsid w:val="00D2403F"/>
    <w:rsid w:val="00D30C14"/>
    <w:rsid w:val="00D40DC8"/>
    <w:rsid w:val="00D6132F"/>
    <w:rsid w:val="00D77C20"/>
    <w:rsid w:val="00DB4DE6"/>
    <w:rsid w:val="00DC3499"/>
    <w:rsid w:val="00E05066"/>
    <w:rsid w:val="00E12C91"/>
    <w:rsid w:val="00E24253"/>
    <w:rsid w:val="00E33409"/>
    <w:rsid w:val="00E4374E"/>
    <w:rsid w:val="00E56D60"/>
    <w:rsid w:val="00E604F4"/>
    <w:rsid w:val="00E82ED8"/>
    <w:rsid w:val="00E91FC1"/>
    <w:rsid w:val="00ED115D"/>
    <w:rsid w:val="00ED26BD"/>
    <w:rsid w:val="00ED46EF"/>
    <w:rsid w:val="00ED6A78"/>
    <w:rsid w:val="00F22693"/>
    <w:rsid w:val="00F22A68"/>
    <w:rsid w:val="00F3035F"/>
    <w:rsid w:val="00F35210"/>
    <w:rsid w:val="00F37EAC"/>
    <w:rsid w:val="00F41696"/>
    <w:rsid w:val="00F97746"/>
    <w:rsid w:val="00FA284C"/>
    <w:rsid w:val="00FB1382"/>
    <w:rsid w:val="00FC06BA"/>
    <w:rsid w:val="00FE2DCB"/>
    <w:rsid w:val="00FF25F6"/>
    <w:rsid w:val="00FF656C"/>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F9F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03F"/>
  </w:style>
  <w:style w:type="paragraph" w:styleId="Heading1">
    <w:name w:val="heading 1"/>
    <w:basedOn w:val="Normal"/>
    <w:next w:val="Normal"/>
    <w:link w:val="Heading1Char"/>
    <w:uiPriority w:val="99"/>
    <w:qFormat/>
    <w:rsid w:val="00ED6A78"/>
    <w:pPr>
      <w:keepNext/>
      <w:spacing w:before="240" w:after="60"/>
      <w:outlineLvl w:val="0"/>
    </w:pPr>
    <w:rPr>
      <w:rFonts w:ascii="Arial Black" w:hAnsi="Arial Black" w:cs="Arial"/>
      <w:bCs/>
      <w:i/>
      <w:kern w:val="32"/>
      <w:sz w:val="144"/>
      <w:szCs w:val="32"/>
    </w:rPr>
  </w:style>
  <w:style w:type="paragraph" w:styleId="Heading2">
    <w:name w:val="heading 2"/>
    <w:basedOn w:val="Normal"/>
    <w:next w:val="Normal"/>
    <w:link w:val="Heading2Char"/>
    <w:uiPriority w:val="99"/>
    <w:qFormat/>
    <w:rsid w:val="00ED6A78"/>
    <w:pPr>
      <w:keepNext/>
      <w:outlineLvl w:val="1"/>
    </w:pPr>
    <w:rPr>
      <w:rFonts w:ascii="Times" w:hAnsi="Times"/>
      <w:i/>
      <w:iCs/>
      <w:szCs w:val="28"/>
    </w:rPr>
  </w:style>
  <w:style w:type="paragraph" w:styleId="Heading3">
    <w:name w:val="heading 3"/>
    <w:basedOn w:val="Normal"/>
    <w:next w:val="Normal"/>
    <w:link w:val="Heading3Char"/>
    <w:uiPriority w:val="99"/>
    <w:qFormat/>
    <w:rsid w:val="00ED6A78"/>
    <w:pPr>
      <w:keepNext/>
      <w:spacing w:before="240" w:after="60"/>
      <w:outlineLvl w:val="2"/>
    </w:pPr>
    <w:rPr>
      <w:rFonts w:ascii="Arial" w:hAnsi="Arial" w:cs="Arial"/>
      <w:b/>
      <w:bCs/>
      <w:szCs w:val="26"/>
    </w:rPr>
  </w:style>
  <w:style w:type="paragraph" w:styleId="Heading4">
    <w:name w:val="heading 4"/>
    <w:basedOn w:val="Normal"/>
    <w:next w:val="Normal"/>
    <w:link w:val="Heading4Char"/>
    <w:uiPriority w:val="9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F7949"/>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6F7949"/>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6F7949"/>
    <w:rPr>
      <w:rFonts w:ascii="Cambria" w:eastAsia="Times New Roman" w:hAnsi="Cambria" w:cs="Times New Roman"/>
      <w:b/>
      <w:bCs/>
      <w:sz w:val="26"/>
      <w:szCs w:val="26"/>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rsid w:val="00B86E6F"/>
    <w:pPr>
      <w:tabs>
        <w:tab w:val="center" w:pos="4680"/>
        <w:tab w:val="right" w:pos="9360"/>
      </w:tabs>
    </w:pPr>
  </w:style>
  <w:style w:type="character" w:customStyle="1" w:styleId="HeaderChar">
    <w:name w:val="Header Char"/>
    <w:link w:val="Header"/>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qFormat/>
    <w:locked/>
    <w:rsid w:val="00CC7855"/>
    <w:pPr>
      <w:spacing w:line="240" w:lineRule="auto"/>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paragraph" w:styleId="NormalWeb">
    <w:name w:val="Normal (Web)"/>
    <w:basedOn w:val="Normal"/>
    <w:uiPriority w:val="99"/>
    <w:semiHidden/>
    <w:unhideWhenUsed/>
    <w:rsid w:val="00A261D8"/>
    <w:pPr>
      <w:spacing w:line="240" w:lineRule="auto"/>
    </w:pPr>
    <w:rPr>
      <w:rFonts w:eastAsiaTheme="minorHAnsi"/>
      <w:szCs w:val="24"/>
    </w:rPr>
  </w:style>
  <w:style w:type="table" w:styleId="TableGrid">
    <w:name w:val="Table Grid"/>
    <w:basedOn w:val="TableNormal"/>
    <w:uiPriority w:val="59"/>
    <w:rsid w:val="00195DB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51C4B"/>
    <w:rPr>
      <w:sz w:val="16"/>
      <w:szCs w:val="16"/>
    </w:rPr>
  </w:style>
  <w:style w:type="paragraph" w:styleId="CommentText">
    <w:name w:val="annotation text"/>
    <w:basedOn w:val="Normal"/>
    <w:link w:val="CommentTextChar"/>
    <w:uiPriority w:val="99"/>
    <w:semiHidden/>
    <w:unhideWhenUsed/>
    <w:rsid w:val="00951C4B"/>
    <w:pPr>
      <w:spacing w:line="240" w:lineRule="auto"/>
    </w:pPr>
    <w:rPr>
      <w:sz w:val="20"/>
    </w:rPr>
  </w:style>
  <w:style w:type="character" w:customStyle="1" w:styleId="CommentTextChar">
    <w:name w:val="Comment Text Char"/>
    <w:basedOn w:val="DefaultParagraphFont"/>
    <w:link w:val="CommentText"/>
    <w:uiPriority w:val="99"/>
    <w:semiHidden/>
    <w:rsid w:val="00951C4B"/>
    <w:rPr>
      <w:sz w:val="20"/>
    </w:rPr>
  </w:style>
  <w:style w:type="paragraph" w:styleId="CommentSubject">
    <w:name w:val="annotation subject"/>
    <w:basedOn w:val="CommentText"/>
    <w:next w:val="CommentText"/>
    <w:link w:val="CommentSubjectChar"/>
    <w:uiPriority w:val="99"/>
    <w:semiHidden/>
    <w:unhideWhenUsed/>
    <w:rsid w:val="00951C4B"/>
    <w:rPr>
      <w:b/>
      <w:bCs/>
    </w:rPr>
  </w:style>
  <w:style w:type="character" w:customStyle="1" w:styleId="CommentSubjectChar">
    <w:name w:val="Comment Subject Char"/>
    <w:basedOn w:val="CommentTextChar"/>
    <w:link w:val="CommentSubject"/>
    <w:uiPriority w:val="99"/>
    <w:semiHidden/>
    <w:rsid w:val="00951C4B"/>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899694">
      <w:bodyDiv w:val="1"/>
      <w:marLeft w:val="0"/>
      <w:marRight w:val="0"/>
      <w:marTop w:val="0"/>
      <w:marBottom w:val="0"/>
      <w:divBdr>
        <w:top w:val="none" w:sz="0" w:space="0" w:color="auto"/>
        <w:left w:val="none" w:sz="0" w:space="0" w:color="auto"/>
        <w:bottom w:val="none" w:sz="0" w:space="0" w:color="auto"/>
        <w:right w:val="none" w:sz="0" w:space="0" w:color="auto"/>
      </w:divBdr>
    </w:div>
    <w:div w:id="177354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burgess@ed.sc.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Type xmlns="36d6872c-658d-45c7-a1ea-ff301e4f9854">Reports and Guidelines</Document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89EA0F84060F042A4CA3649E1624D63" ma:contentTypeVersion="38" ma:contentTypeDescription="Create a new document." ma:contentTypeScope="" ma:versionID="b1ad149877abaf661edd4e2f323143b3">
  <xsd:schema xmlns:xsd="http://www.w3.org/2001/XMLSchema" xmlns:xs="http://www.w3.org/2001/XMLSchema" xmlns:p="http://schemas.microsoft.com/office/2006/metadata/properties" xmlns:ns2="f6c76d0c-ee7d-4653-8e40-cb44806c1a64" xmlns:ns3="36d6872c-658d-45c7-a1ea-ff301e4f9854" targetNamespace="http://schemas.microsoft.com/office/2006/metadata/properties" ma:root="true" ma:fieldsID="cb3cadcff6e2211f3e9bfbac21710635" ns2:_="" ns3:_="">
    <xsd:import namespace="f6c76d0c-ee7d-4653-8e40-cb44806c1a64"/>
    <xsd:import namespace="36d6872c-658d-45c7-a1ea-ff301e4f9854"/>
    <xsd:element name="properties">
      <xsd:complexType>
        <xsd:sequence>
          <xsd:element name="documentManagement">
            <xsd:complexType>
              <xsd:all>
                <xsd:element ref="ns2:SharedWithUsers" minOccurs="0"/>
                <xsd:element ref="ns3:Docu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872c-658d-45c7-a1ea-ff301e4f9854" elementFormDefault="qualified">
    <xsd:import namespace="http://schemas.microsoft.com/office/2006/documentManagement/types"/>
    <xsd:import namespace="http://schemas.microsoft.com/office/infopath/2007/PartnerControls"/>
    <xsd:element name="DocumentType" ma:index="9" ma:displayName="DocumentType" ma:default="Reports and Guidelines" ma:format="RadioButtons" ma:internalName="DocumentType">
      <xsd:simpleType>
        <xsd:restriction base="dms:Choice">
          <xsd:enumeration value="Reports and Guidelines"/>
          <xsd:enumeration value="Letters and Memo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8B9E2F2-C8A7-42FF-98AF-6DA89407DBCA}">
  <ds:schemaRefs>
    <ds:schemaRef ds:uri="http://schemas.microsoft.com/sharepoint/v3/contenttype/forms"/>
  </ds:schemaRefs>
</ds:datastoreItem>
</file>

<file path=customXml/itemProps2.xml><?xml version="1.0" encoding="utf-8"?>
<ds:datastoreItem xmlns:ds="http://schemas.openxmlformats.org/officeDocument/2006/customXml" ds:itemID="{1FB6036F-988E-4E7B-A644-58B8B091C5DA}">
  <ds:schemaRefs>
    <ds:schemaRef ds:uri="http://schemas.microsoft.com/office/2006/metadata/properties"/>
    <ds:schemaRef ds:uri="http://schemas.microsoft.com/office/infopath/2007/PartnerControls"/>
    <ds:schemaRef ds:uri="36d6872c-658d-45c7-a1ea-ff301e4f9854"/>
  </ds:schemaRefs>
</ds:datastoreItem>
</file>

<file path=customXml/itemProps3.xml><?xml version="1.0" encoding="utf-8"?>
<ds:datastoreItem xmlns:ds="http://schemas.openxmlformats.org/officeDocument/2006/customXml" ds:itemID="{FA375F6A-3763-4FBF-9B3B-94E75CB763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76d0c-ee7d-4653-8e40-cb44806c1a64"/>
    <ds:schemaRef ds:uri="36d6872c-658d-45c7-a1ea-ff301e4f9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B8BC2A-00E7-43B5-B838-3533E8178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2019-07-30T16:41:00Z</dcterms:created>
  <dcterms:modified xsi:type="dcterms:W3CDTF">2019-08-02T15:28:00Z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0x010100D89EA0F84060F042A4CA3649E1624D63</vt:lpwstr>
  </property>
</Properties>
</file>