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C6326" w14:textId="77777777" w:rsidR="00D0029B" w:rsidRDefault="00D0029B" w:rsidP="00D0029B">
      <w:pPr>
        <w:widowControl w:val="0"/>
        <w:jc w:val="center"/>
        <w:rPr>
          <w:b/>
          <w:sz w:val="32"/>
          <w:szCs w:val="32"/>
        </w:rPr>
      </w:pPr>
      <w:bookmarkStart w:id="0" w:name="_Toc48698939"/>
      <w:bookmarkStart w:id="1" w:name="_Toc49934191"/>
      <w:bookmarkStart w:id="2" w:name="_Toc50869631"/>
    </w:p>
    <w:p w14:paraId="48B460C7" w14:textId="77777777" w:rsidR="00D0029B" w:rsidRPr="00C24520" w:rsidRDefault="00D0029B" w:rsidP="00D0029B">
      <w:pPr>
        <w:widowControl w:val="0"/>
        <w:jc w:val="center"/>
        <w:rPr>
          <w:b/>
          <w:sz w:val="32"/>
          <w:szCs w:val="32"/>
        </w:rPr>
      </w:pPr>
      <w:r>
        <w:rPr>
          <w:b/>
          <w:sz w:val="32"/>
          <w:szCs w:val="32"/>
        </w:rPr>
        <w:t>Re</w:t>
      </w:r>
      <w:r w:rsidRPr="00C24520">
        <w:rPr>
          <w:b/>
          <w:sz w:val="32"/>
          <w:szCs w:val="32"/>
        </w:rPr>
        <w:t>quest for Proposals (RFP)</w:t>
      </w:r>
    </w:p>
    <w:p w14:paraId="4AF18011" w14:textId="77777777" w:rsidR="00D0029B" w:rsidRPr="00C24520" w:rsidRDefault="00D0029B" w:rsidP="00D0029B">
      <w:pPr>
        <w:widowControl w:val="0"/>
        <w:jc w:val="center"/>
        <w:rPr>
          <w:b/>
          <w:sz w:val="32"/>
          <w:szCs w:val="32"/>
        </w:rPr>
      </w:pPr>
      <w:r w:rsidRPr="00C24520">
        <w:rPr>
          <w:b/>
          <w:sz w:val="32"/>
          <w:szCs w:val="32"/>
        </w:rPr>
        <w:t>Application Package</w:t>
      </w:r>
    </w:p>
    <w:p w14:paraId="2DCAFAD9" w14:textId="77777777" w:rsidR="00D0029B" w:rsidRPr="009A78CE" w:rsidRDefault="00D0029B" w:rsidP="00D0029B">
      <w:pPr>
        <w:widowControl w:val="0"/>
        <w:rPr>
          <w:b/>
          <w:bCs/>
          <w:highlight w:val="lightGray"/>
        </w:rPr>
      </w:pPr>
    </w:p>
    <w:p w14:paraId="5F06152C" w14:textId="038930B5" w:rsidR="00D0029B" w:rsidRPr="008E6D18" w:rsidRDefault="00D0029B" w:rsidP="00D0029B">
      <w:pPr>
        <w:widowControl w:val="0"/>
        <w:jc w:val="center"/>
        <w:rPr>
          <w:b/>
          <w:bCs/>
          <w:sz w:val="32"/>
          <w:szCs w:val="32"/>
        </w:rPr>
      </w:pPr>
      <w:r w:rsidRPr="008E6D18">
        <w:rPr>
          <w:b/>
          <w:bCs/>
          <w:sz w:val="32"/>
          <w:szCs w:val="32"/>
        </w:rPr>
        <w:t>20</w:t>
      </w:r>
      <w:r w:rsidR="002E54C3">
        <w:rPr>
          <w:b/>
          <w:bCs/>
          <w:sz w:val="32"/>
          <w:szCs w:val="32"/>
        </w:rPr>
        <w:t>2</w:t>
      </w:r>
      <w:r w:rsidR="00A541E2">
        <w:rPr>
          <w:b/>
          <w:bCs/>
          <w:sz w:val="32"/>
          <w:szCs w:val="32"/>
        </w:rPr>
        <w:t>5</w:t>
      </w:r>
      <w:r>
        <w:rPr>
          <w:b/>
          <w:bCs/>
          <w:sz w:val="32"/>
          <w:szCs w:val="32"/>
        </w:rPr>
        <w:t>–</w:t>
      </w:r>
      <w:r w:rsidRPr="008E6D18">
        <w:rPr>
          <w:b/>
          <w:bCs/>
          <w:sz w:val="32"/>
          <w:szCs w:val="32"/>
        </w:rPr>
        <w:t>2</w:t>
      </w:r>
      <w:r w:rsidR="00A541E2">
        <w:rPr>
          <w:b/>
          <w:bCs/>
          <w:sz w:val="32"/>
          <w:szCs w:val="32"/>
        </w:rPr>
        <w:t>6</w:t>
      </w:r>
      <w:r w:rsidRPr="008E6D18">
        <w:rPr>
          <w:b/>
          <w:bCs/>
          <w:sz w:val="32"/>
          <w:szCs w:val="32"/>
        </w:rPr>
        <w:t xml:space="preserve"> Gifted and Talented Graduate Course Program Discretionary Grant</w:t>
      </w:r>
    </w:p>
    <w:p w14:paraId="0767179F" w14:textId="77777777" w:rsidR="00D0029B" w:rsidRPr="008E6D18" w:rsidRDefault="00D0029B" w:rsidP="00D0029B">
      <w:pPr>
        <w:widowControl w:val="0"/>
        <w:jc w:val="center"/>
      </w:pPr>
    </w:p>
    <w:p w14:paraId="1901F20D" w14:textId="77777777" w:rsidR="00D0029B" w:rsidRPr="008E6D18" w:rsidRDefault="00D0029B" w:rsidP="00D0029B">
      <w:pPr>
        <w:widowControl w:val="0"/>
        <w:jc w:val="center"/>
      </w:pPr>
      <w:r w:rsidRPr="008E6D18">
        <w:t xml:space="preserve">The Gifted and Talented Graduate Course Program is a discretionary </w:t>
      </w:r>
      <w:r w:rsidRPr="00B46FB1">
        <w:t xml:space="preserve">grant program authorized by the General Assembly of the state of South Carolina through </w:t>
      </w:r>
      <w:r w:rsidRPr="00CE536C">
        <w:t>Proviso 1A.22 of</w:t>
      </w:r>
      <w:r w:rsidRPr="008E6D18">
        <w:t xml:space="preserve"> the General Appropriations Act and administered by the South Carolina Department of Education.</w:t>
      </w:r>
    </w:p>
    <w:p w14:paraId="7AAF948A" w14:textId="24D242F5" w:rsidR="00D0029B" w:rsidRPr="009A78CE" w:rsidRDefault="00D0029B" w:rsidP="00D0029B">
      <w:pPr>
        <w:widowControl w:val="0"/>
        <w:jc w:val="center"/>
      </w:pPr>
    </w:p>
    <w:p w14:paraId="3CE27EB3" w14:textId="77777777" w:rsidR="00D0029B" w:rsidRPr="009A78CE" w:rsidRDefault="00D0029B" w:rsidP="00D0029B">
      <w:pPr>
        <w:widowControl w:val="0"/>
        <w:jc w:val="center"/>
      </w:pPr>
    </w:p>
    <w:p w14:paraId="58236993" w14:textId="77777777" w:rsidR="00D0029B" w:rsidRPr="009A78CE" w:rsidRDefault="00D0029B" w:rsidP="00D0029B">
      <w:pPr>
        <w:widowControl w:val="0"/>
        <w:jc w:val="center"/>
      </w:pPr>
    </w:p>
    <w:p w14:paraId="6196105B" w14:textId="228C1DB6" w:rsidR="00D0029B" w:rsidRPr="006C4C8D" w:rsidRDefault="00D0029B" w:rsidP="00511A06">
      <w:pPr>
        <w:widowControl w:val="0"/>
        <w:jc w:val="center"/>
        <w:rPr>
          <w:bCs/>
          <w:sz w:val="32"/>
          <w:szCs w:val="32"/>
          <w:u w:val="single"/>
        </w:rPr>
      </w:pPr>
      <w:r w:rsidRPr="006C4C8D">
        <w:rPr>
          <w:bCs/>
          <w:sz w:val="32"/>
          <w:szCs w:val="32"/>
        </w:rPr>
        <w:t xml:space="preserve">Deadline for Receipt of </w:t>
      </w:r>
      <w:r w:rsidR="00511A06" w:rsidRPr="006C4C8D">
        <w:rPr>
          <w:bCs/>
          <w:sz w:val="32"/>
          <w:szCs w:val="32"/>
        </w:rPr>
        <w:t>Applications:</w:t>
      </w:r>
      <w:r w:rsidR="00511A06" w:rsidRPr="006C4C8D">
        <w:rPr>
          <w:b/>
          <w:sz w:val="32"/>
          <w:szCs w:val="32"/>
        </w:rPr>
        <w:t xml:space="preserve"> </w:t>
      </w:r>
      <w:r w:rsidR="004B6ECF" w:rsidRPr="006C4C8D">
        <w:rPr>
          <w:b/>
          <w:sz w:val="32"/>
          <w:szCs w:val="32"/>
        </w:rPr>
        <w:t xml:space="preserve">5:00 p.m., </w:t>
      </w:r>
      <w:r w:rsidR="00511A06" w:rsidRPr="006C4C8D">
        <w:rPr>
          <w:b/>
          <w:sz w:val="32"/>
          <w:szCs w:val="32"/>
        </w:rPr>
        <w:t>September</w:t>
      </w:r>
      <w:r w:rsidR="006D4438" w:rsidRPr="006C4C8D">
        <w:rPr>
          <w:b/>
          <w:sz w:val="32"/>
          <w:szCs w:val="32"/>
        </w:rPr>
        <w:t xml:space="preserve"> 15</w:t>
      </w:r>
      <w:r w:rsidRPr="006C4C8D">
        <w:rPr>
          <w:b/>
          <w:sz w:val="32"/>
          <w:szCs w:val="32"/>
        </w:rPr>
        <w:t>, 202</w:t>
      </w:r>
      <w:r w:rsidR="006D4438" w:rsidRPr="006C4C8D">
        <w:rPr>
          <w:b/>
          <w:sz w:val="32"/>
          <w:szCs w:val="32"/>
        </w:rPr>
        <w:t>5</w:t>
      </w:r>
    </w:p>
    <w:p w14:paraId="54FE58BC" w14:textId="77777777" w:rsidR="00D0029B" w:rsidRPr="009C0F19" w:rsidRDefault="00D0029B" w:rsidP="00D0029B">
      <w:pPr>
        <w:widowControl w:val="0"/>
        <w:rPr>
          <w:highlight w:val="yellow"/>
        </w:rPr>
      </w:pPr>
    </w:p>
    <w:p w14:paraId="3C9F10CB" w14:textId="7A2D8CDE" w:rsidR="00D0029B" w:rsidRPr="00C24520" w:rsidRDefault="00D0029B" w:rsidP="00D0029B">
      <w:pPr>
        <w:widowControl w:val="0"/>
        <w:jc w:val="center"/>
        <w:rPr>
          <w:sz w:val="28"/>
          <w:szCs w:val="28"/>
        </w:rPr>
      </w:pPr>
      <w:r w:rsidRPr="006C4C8D">
        <w:rPr>
          <w:bCs/>
          <w:sz w:val="28"/>
          <w:szCs w:val="28"/>
        </w:rPr>
        <w:t xml:space="preserve">Technical Assistance for Applicants: </w:t>
      </w:r>
      <w:r w:rsidR="004B6ECF" w:rsidRPr="006C4C8D">
        <w:rPr>
          <w:bCs/>
          <w:sz w:val="28"/>
          <w:szCs w:val="28"/>
          <w:u w:val="single"/>
        </w:rPr>
        <w:t xml:space="preserve">10:00 a.m., </w:t>
      </w:r>
      <w:r w:rsidR="006D4438" w:rsidRPr="006C4C8D">
        <w:rPr>
          <w:bCs/>
          <w:sz w:val="28"/>
          <w:szCs w:val="28"/>
          <w:u w:val="single"/>
        </w:rPr>
        <w:t>August 2</w:t>
      </w:r>
      <w:r w:rsidR="00E029C7" w:rsidRPr="006C4C8D">
        <w:rPr>
          <w:bCs/>
          <w:sz w:val="28"/>
          <w:szCs w:val="28"/>
          <w:u w:val="single"/>
        </w:rPr>
        <w:t>8</w:t>
      </w:r>
      <w:r w:rsidRPr="006C4C8D">
        <w:rPr>
          <w:bCs/>
          <w:sz w:val="28"/>
          <w:szCs w:val="28"/>
          <w:u w:val="single"/>
        </w:rPr>
        <w:t>, 202</w:t>
      </w:r>
      <w:r w:rsidR="006D4438" w:rsidRPr="006C4C8D">
        <w:rPr>
          <w:bCs/>
          <w:sz w:val="28"/>
          <w:szCs w:val="28"/>
          <w:u w:val="single"/>
        </w:rPr>
        <w:t>5</w:t>
      </w:r>
    </w:p>
    <w:p w14:paraId="3D54162F" w14:textId="77777777" w:rsidR="00D0029B" w:rsidRPr="009A78CE" w:rsidRDefault="00D0029B" w:rsidP="00D0029B">
      <w:pPr>
        <w:widowControl w:val="0"/>
      </w:pPr>
    </w:p>
    <w:p w14:paraId="5DE3EC21" w14:textId="77777777" w:rsidR="00D0029B" w:rsidRDefault="00D0029B" w:rsidP="00D0029B">
      <w:pPr>
        <w:widowControl w:val="0"/>
      </w:pPr>
    </w:p>
    <w:p w14:paraId="0BE68CC7" w14:textId="77777777" w:rsidR="00D0029B" w:rsidRPr="009A78CE" w:rsidRDefault="00D0029B" w:rsidP="00D0029B">
      <w:pPr>
        <w:widowControl w:val="0"/>
      </w:pPr>
    </w:p>
    <w:p w14:paraId="26B35927" w14:textId="77777777" w:rsidR="00D0029B" w:rsidRPr="009A78CE" w:rsidRDefault="00D0029B" w:rsidP="00D0029B">
      <w:pPr>
        <w:widowControl w:val="0"/>
      </w:pPr>
      <w:r w:rsidRPr="00E14588">
        <w:rPr>
          <w:u w:val="single"/>
        </w:rPr>
        <w:t xml:space="preserve">For questions about the </w:t>
      </w:r>
      <w:r>
        <w:rPr>
          <w:u w:val="single"/>
        </w:rPr>
        <w:t>Gifted and Talented Graduate Course Program</w:t>
      </w:r>
      <w:r w:rsidRPr="00E14588">
        <w:rPr>
          <w:u w:val="single"/>
        </w:rPr>
        <w:t xml:space="preserve"> contact</w:t>
      </w:r>
      <w:r w:rsidRPr="009A78CE">
        <w:t>:</w:t>
      </w:r>
    </w:p>
    <w:p w14:paraId="4970031C" w14:textId="58034290" w:rsidR="00D0029B" w:rsidRPr="009A78CE" w:rsidRDefault="00D0029B" w:rsidP="00D0029B">
      <w:pPr>
        <w:widowControl w:val="0"/>
      </w:pPr>
      <w:r>
        <w:t>J</w:t>
      </w:r>
      <w:r w:rsidR="003A236A">
        <w:t>ennifer Holliday</w:t>
      </w:r>
      <w:r w:rsidRPr="00944EFF">
        <w:t>,</w:t>
      </w:r>
      <w:r w:rsidRPr="009A78CE">
        <w:t xml:space="preserve"> </w:t>
      </w:r>
      <w:r w:rsidRPr="00C971BC">
        <w:t>803-734-</w:t>
      </w:r>
      <w:r w:rsidR="003A236A">
        <w:t>0163</w:t>
      </w:r>
      <w:r>
        <w:t xml:space="preserve"> or </w:t>
      </w:r>
      <w:hyperlink r:id="rId11" w:history="1">
        <w:r w:rsidR="006D4438" w:rsidRPr="00722975">
          <w:rPr>
            <w:rStyle w:val="Hyperlink"/>
          </w:rPr>
          <w:t>jnholliday@ed.sc.gov</w:t>
        </w:r>
      </w:hyperlink>
      <w:r>
        <w:t xml:space="preserve"> </w:t>
      </w:r>
    </w:p>
    <w:p w14:paraId="6934301F" w14:textId="77777777" w:rsidR="00D0029B" w:rsidRPr="009A78CE" w:rsidRDefault="00D0029B" w:rsidP="00D0029B">
      <w:pPr>
        <w:widowControl w:val="0"/>
      </w:pPr>
    </w:p>
    <w:p w14:paraId="12270522" w14:textId="1F95B7EC" w:rsidR="00D0029B" w:rsidRPr="009A78CE" w:rsidRDefault="00D0029B" w:rsidP="00D0029B">
      <w:pPr>
        <w:widowControl w:val="0"/>
      </w:pPr>
      <w:r w:rsidRPr="00E14588">
        <w:rPr>
          <w:u w:val="single"/>
        </w:rPr>
        <w:t xml:space="preserve">For </w:t>
      </w:r>
      <w:r w:rsidR="004B6ECF">
        <w:rPr>
          <w:u w:val="single"/>
        </w:rPr>
        <w:t>reporting, fiscal/budget, and RFP-specific questions</w:t>
      </w:r>
      <w:r w:rsidRPr="00E14588">
        <w:rPr>
          <w:u w:val="single"/>
        </w:rPr>
        <w:t>, contact</w:t>
      </w:r>
      <w:r w:rsidRPr="009A78CE">
        <w:t>:</w:t>
      </w:r>
    </w:p>
    <w:p w14:paraId="7DFCA418" w14:textId="77777777" w:rsidR="00D0029B" w:rsidRPr="009A78CE" w:rsidRDefault="00D0029B" w:rsidP="00D0029B">
      <w:pPr>
        <w:widowControl w:val="0"/>
      </w:pPr>
      <w:r>
        <w:t>Stephen Stokes</w:t>
      </w:r>
      <w:r w:rsidRPr="00394F0F">
        <w:t>,</w:t>
      </w:r>
      <w:r w:rsidRPr="009A78CE">
        <w:t xml:space="preserve"> </w:t>
      </w:r>
      <w:r>
        <w:t xml:space="preserve">803-734-3461 or </w:t>
      </w:r>
      <w:hyperlink r:id="rId12" w:history="1">
        <w:r w:rsidRPr="00B321B7">
          <w:rPr>
            <w:rStyle w:val="Hyperlink"/>
          </w:rPr>
          <w:t>sstokes@ed.sc.gov</w:t>
        </w:r>
      </w:hyperlink>
      <w:r>
        <w:t xml:space="preserve"> </w:t>
      </w:r>
    </w:p>
    <w:p w14:paraId="60301624" w14:textId="77777777" w:rsidR="00D0029B" w:rsidRDefault="00D0029B" w:rsidP="00D0029B">
      <w:pPr>
        <w:widowControl w:val="0"/>
      </w:pPr>
    </w:p>
    <w:p w14:paraId="194B2F48" w14:textId="4023873C" w:rsidR="00D0029B" w:rsidRDefault="00D0029B" w:rsidP="00D0029B">
      <w:pPr>
        <w:widowControl w:val="0"/>
      </w:pPr>
    </w:p>
    <w:p w14:paraId="01884221" w14:textId="77777777" w:rsidR="00BD5FE7" w:rsidRPr="009A78CE" w:rsidRDefault="00BD5FE7" w:rsidP="00D0029B">
      <w:pPr>
        <w:widowControl w:val="0"/>
      </w:pPr>
    </w:p>
    <w:p w14:paraId="7461A875" w14:textId="77777777" w:rsidR="00D0029B" w:rsidRPr="009A78CE" w:rsidRDefault="00D0029B" w:rsidP="00D0029B">
      <w:pPr>
        <w:widowControl w:val="0"/>
      </w:pPr>
      <w:r w:rsidRPr="00E14588">
        <w:rPr>
          <w:u w:val="single"/>
        </w:rPr>
        <w:t>Issued by</w:t>
      </w:r>
      <w:r w:rsidRPr="009A78CE">
        <w:t>:</w:t>
      </w:r>
    </w:p>
    <w:p w14:paraId="61887F65" w14:textId="77777777" w:rsidR="00D0029B" w:rsidRPr="009A78CE" w:rsidRDefault="00D0029B" w:rsidP="00D0029B">
      <w:pPr>
        <w:widowControl w:val="0"/>
      </w:pPr>
      <w:r w:rsidRPr="009A78CE">
        <w:t>South Carolina Department of Education</w:t>
      </w:r>
    </w:p>
    <w:p w14:paraId="4C8C3F4D" w14:textId="77777777" w:rsidR="00D0029B" w:rsidRPr="009A78CE" w:rsidRDefault="00D0029B" w:rsidP="00D0029B">
      <w:pPr>
        <w:widowControl w:val="0"/>
      </w:pPr>
      <w:r w:rsidRPr="009A78CE">
        <w:t xml:space="preserve">Office of </w:t>
      </w:r>
      <w:r>
        <w:t>Assessment and Standards</w:t>
      </w:r>
    </w:p>
    <w:p w14:paraId="3B653F3F" w14:textId="4F5EFFEF" w:rsidR="00D0029B" w:rsidRPr="009A78CE" w:rsidRDefault="004B6ECF" w:rsidP="00D0029B">
      <w:pPr>
        <w:widowControl w:val="0"/>
      </w:pPr>
      <w:r>
        <w:t>849 Learning Lane</w:t>
      </w:r>
    </w:p>
    <w:p w14:paraId="3638184C" w14:textId="616F9D9C" w:rsidR="00D0029B" w:rsidRPr="009A78CE" w:rsidRDefault="00673414" w:rsidP="00D0029B">
      <w:pPr>
        <w:widowControl w:val="0"/>
      </w:pPr>
      <w:r w:rsidRPr="00673414">
        <w:t xml:space="preserve">West Columbia, </w:t>
      </w:r>
      <w:r w:rsidRPr="00AB3C6D">
        <w:t>SC 29172</w:t>
      </w:r>
      <w:r w:rsidR="00E944AF" w:rsidRPr="00AB3C6D">
        <w:t>-3171</w:t>
      </w:r>
    </w:p>
    <w:p w14:paraId="2108EF3B" w14:textId="77777777" w:rsidR="00D0029B" w:rsidRPr="009A78CE" w:rsidRDefault="00D0029B" w:rsidP="00D0029B">
      <w:pPr>
        <w:widowControl w:val="0"/>
        <w:ind w:left="3060" w:firstLine="180"/>
        <w:rPr>
          <w:ins w:id="3" w:author="someone revised" w:date="2019-12-13T10:30:00Z"/>
          <w:b/>
          <w:bCs/>
        </w:rPr>
        <w:sectPr w:rsidR="00D0029B" w:rsidRPr="009A78CE" w:rsidSect="00120937">
          <w:headerReference w:type="first" r:id="rId13"/>
          <w:footerReference w:type="first" r:id="rId14"/>
          <w:pgSz w:w="12240" w:h="15840" w:code="1"/>
          <w:pgMar w:top="1440" w:right="1440" w:bottom="1440" w:left="1440" w:header="720" w:footer="720" w:gutter="0"/>
          <w:pgNumType w:start="1"/>
          <w:cols w:space="720"/>
          <w:titlePg/>
          <w:docGrid w:linePitch="326"/>
        </w:sectPr>
      </w:pPr>
    </w:p>
    <w:p w14:paraId="6ECE792E" w14:textId="77777777" w:rsidR="00D0029B" w:rsidRDefault="00D0029B" w:rsidP="00D0029B">
      <w:pPr>
        <w:widowControl w:val="0"/>
        <w:jc w:val="center"/>
        <w:rPr>
          <w:b/>
        </w:rPr>
      </w:pPr>
      <w:bookmarkStart w:id="4" w:name="_Hlk170812813"/>
      <w:r w:rsidRPr="00053CF4">
        <w:rPr>
          <w:b/>
        </w:rPr>
        <w:lastRenderedPageBreak/>
        <w:t>TABLE OF CONTENTS</w:t>
      </w:r>
    </w:p>
    <w:p w14:paraId="020BD63F" w14:textId="77777777" w:rsidR="00D0029B" w:rsidRPr="00053CF4" w:rsidRDefault="00D0029B" w:rsidP="00D0029B">
      <w:pPr>
        <w:widowControl w:val="0"/>
        <w:jc w:val="center"/>
        <w:rPr>
          <w:b/>
        </w:rPr>
      </w:pPr>
    </w:p>
    <w:p w14:paraId="5569D9D4" w14:textId="46BEA928" w:rsidR="0098301E" w:rsidRDefault="00D0029B">
      <w:pPr>
        <w:pStyle w:val="TOC1"/>
        <w:rPr>
          <w:rFonts w:asciiTheme="minorHAnsi" w:eastAsiaTheme="minorEastAsia" w:hAnsiTheme="minorHAnsi" w:cstheme="minorBidi"/>
          <w:b w:val="0"/>
          <w:bCs w:val="0"/>
          <w:iCs w:val="0"/>
          <w:smallCaps w:val="0"/>
          <w:kern w:val="2"/>
          <w:sz w:val="24"/>
          <w:szCs w:val="24"/>
          <w14:ligatures w14:val="standardContextual"/>
        </w:rPr>
      </w:pPr>
      <w:r w:rsidRPr="00944EFF">
        <w:rPr>
          <w:sz w:val="24"/>
        </w:rPr>
        <w:fldChar w:fldCharType="begin"/>
      </w:r>
      <w:r w:rsidRPr="008D6768">
        <w:rPr>
          <w:sz w:val="24"/>
          <w:szCs w:val="24"/>
        </w:rPr>
        <w:instrText xml:space="preserve"> TOC \o "1-3" \h \z </w:instrText>
      </w:r>
      <w:r w:rsidRPr="00944EFF">
        <w:rPr>
          <w:sz w:val="24"/>
        </w:rPr>
        <w:fldChar w:fldCharType="separate"/>
      </w:r>
      <w:hyperlink w:anchor="_Toc205296268" w:history="1">
        <w:r w:rsidR="0098301E" w:rsidRPr="003C2FCF">
          <w:rPr>
            <w:rStyle w:val="Hyperlink"/>
          </w:rPr>
          <w:t>PART I: General Information</w:t>
        </w:r>
        <w:r w:rsidR="0098301E">
          <w:rPr>
            <w:webHidden/>
          </w:rPr>
          <w:tab/>
        </w:r>
        <w:r w:rsidR="0098301E">
          <w:rPr>
            <w:webHidden/>
          </w:rPr>
          <w:fldChar w:fldCharType="begin"/>
        </w:r>
        <w:r w:rsidR="0098301E">
          <w:rPr>
            <w:webHidden/>
          </w:rPr>
          <w:instrText xml:space="preserve"> PAGEREF _Toc205296268 \h </w:instrText>
        </w:r>
        <w:r w:rsidR="0098301E">
          <w:rPr>
            <w:webHidden/>
          </w:rPr>
        </w:r>
        <w:r w:rsidR="0098301E">
          <w:rPr>
            <w:webHidden/>
          </w:rPr>
          <w:fldChar w:fldCharType="separate"/>
        </w:r>
        <w:r w:rsidR="00F0142B">
          <w:rPr>
            <w:webHidden/>
          </w:rPr>
          <w:t>1</w:t>
        </w:r>
        <w:r w:rsidR="0098301E">
          <w:rPr>
            <w:webHidden/>
          </w:rPr>
          <w:fldChar w:fldCharType="end"/>
        </w:r>
      </w:hyperlink>
    </w:p>
    <w:p w14:paraId="58D680AB" w14:textId="0C5387AD" w:rsidR="0098301E" w:rsidRDefault="0098301E">
      <w:pPr>
        <w:pStyle w:val="TOC2"/>
        <w:rPr>
          <w:rFonts w:asciiTheme="minorHAnsi" w:eastAsiaTheme="minorEastAsia" w:hAnsiTheme="minorHAnsi" w:cstheme="minorBidi"/>
          <w:noProof/>
          <w:kern w:val="2"/>
          <w14:ligatures w14:val="standardContextual"/>
        </w:rPr>
      </w:pPr>
      <w:hyperlink w:anchor="_Toc205296269" w:history="1">
        <w:r w:rsidRPr="003C2FCF">
          <w:rPr>
            <w:rStyle w:val="Hyperlink"/>
            <w:rFonts w:eastAsia="Times"/>
            <w:noProof/>
          </w:rPr>
          <w:t>A.</w:t>
        </w:r>
        <w:r>
          <w:rPr>
            <w:rFonts w:asciiTheme="minorHAnsi" w:eastAsiaTheme="minorEastAsia" w:hAnsiTheme="minorHAnsi" w:cstheme="minorBidi"/>
            <w:noProof/>
            <w:kern w:val="2"/>
            <w14:ligatures w14:val="standardContextual"/>
          </w:rPr>
          <w:tab/>
        </w:r>
        <w:r w:rsidRPr="003C2FCF">
          <w:rPr>
            <w:rStyle w:val="Hyperlink"/>
            <w:rFonts w:eastAsia="Times"/>
            <w:noProof/>
          </w:rPr>
          <w:t>Introduction and Purpose</w:t>
        </w:r>
        <w:r>
          <w:rPr>
            <w:noProof/>
            <w:webHidden/>
          </w:rPr>
          <w:tab/>
        </w:r>
        <w:r>
          <w:rPr>
            <w:noProof/>
            <w:webHidden/>
          </w:rPr>
          <w:fldChar w:fldCharType="begin"/>
        </w:r>
        <w:r>
          <w:rPr>
            <w:noProof/>
            <w:webHidden/>
          </w:rPr>
          <w:instrText xml:space="preserve"> PAGEREF _Toc205296269 \h </w:instrText>
        </w:r>
        <w:r>
          <w:rPr>
            <w:noProof/>
            <w:webHidden/>
          </w:rPr>
        </w:r>
        <w:r>
          <w:rPr>
            <w:noProof/>
            <w:webHidden/>
          </w:rPr>
          <w:fldChar w:fldCharType="separate"/>
        </w:r>
        <w:r w:rsidR="00F0142B">
          <w:rPr>
            <w:noProof/>
            <w:webHidden/>
          </w:rPr>
          <w:t>1</w:t>
        </w:r>
        <w:r>
          <w:rPr>
            <w:noProof/>
            <w:webHidden/>
          </w:rPr>
          <w:fldChar w:fldCharType="end"/>
        </w:r>
      </w:hyperlink>
    </w:p>
    <w:p w14:paraId="3812F41E" w14:textId="48D982E4" w:rsidR="0098301E" w:rsidRDefault="0098301E">
      <w:pPr>
        <w:pStyle w:val="TOC2"/>
        <w:rPr>
          <w:rFonts w:asciiTheme="minorHAnsi" w:eastAsiaTheme="minorEastAsia" w:hAnsiTheme="minorHAnsi" w:cstheme="minorBidi"/>
          <w:noProof/>
          <w:kern w:val="2"/>
          <w14:ligatures w14:val="standardContextual"/>
        </w:rPr>
      </w:pPr>
      <w:hyperlink w:anchor="_Toc205296270" w:history="1">
        <w:r w:rsidRPr="003C2FCF">
          <w:rPr>
            <w:rStyle w:val="Hyperlink"/>
            <w:rFonts w:eastAsia="Times"/>
            <w:noProof/>
          </w:rPr>
          <w:t>B.</w:t>
        </w:r>
        <w:r>
          <w:rPr>
            <w:rFonts w:asciiTheme="minorHAnsi" w:eastAsiaTheme="minorEastAsia" w:hAnsiTheme="minorHAnsi" w:cstheme="minorBidi"/>
            <w:noProof/>
            <w:kern w:val="2"/>
            <w14:ligatures w14:val="standardContextual"/>
          </w:rPr>
          <w:tab/>
        </w:r>
        <w:r w:rsidRPr="003C2FCF">
          <w:rPr>
            <w:rStyle w:val="Hyperlink"/>
            <w:rFonts w:eastAsia="Times"/>
            <w:noProof/>
          </w:rPr>
          <w:t>Eligible Applicants</w:t>
        </w:r>
        <w:r>
          <w:rPr>
            <w:noProof/>
            <w:webHidden/>
          </w:rPr>
          <w:tab/>
        </w:r>
        <w:r>
          <w:rPr>
            <w:noProof/>
            <w:webHidden/>
          </w:rPr>
          <w:fldChar w:fldCharType="begin"/>
        </w:r>
        <w:r>
          <w:rPr>
            <w:noProof/>
            <w:webHidden/>
          </w:rPr>
          <w:instrText xml:space="preserve"> PAGEREF _Toc205296270 \h </w:instrText>
        </w:r>
        <w:r>
          <w:rPr>
            <w:noProof/>
            <w:webHidden/>
          </w:rPr>
        </w:r>
        <w:r>
          <w:rPr>
            <w:noProof/>
            <w:webHidden/>
          </w:rPr>
          <w:fldChar w:fldCharType="separate"/>
        </w:r>
        <w:r w:rsidR="00F0142B">
          <w:rPr>
            <w:noProof/>
            <w:webHidden/>
          </w:rPr>
          <w:t>2</w:t>
        </w:r>
        <w:r>
          <w:rPr>
            <w:noProof/>
            <w:webHidden/>
          </w:rPr>
          <w:fldChar w:fldCharType="end"/>
        </w:r>
      </w:hyperlink>
    </w:p>
    <w:p w14:paraId="4A2BEE20" w14:textId="5F3B9025" w:rsidR="0098301E" w:rsidRDefault="0098301E">
      <w:pPr>
        <w:pStyle w:val="TOC2"/>
        <w:rPr>
          <w:rFonts w:asciiTheme="minorHAnsi" w:eastAsiaTheme="minorEastAsia" w:hAnsiTheme="minorHAnsi" w:cstheme="minorBidi"/>
          <w:noProof/>
          <w:kern w:val="2"/>
          <w14:ligatures w14:val="standardContextual"/>
        </w:rPr>
      </w:pPr>
      <w:hyperlink w:anchor="_Toc205296271" w:history="1">
        <w:r w:rsidRPr="003C2FCF">
          <w:rPr>
            <w:rStyle w:val="Hyperlink"/>
            <w:rFonts w:eastAsia="Times"/>
            <w:noProof/>
          </w:rPr>
          <w:t>C.</w:t>
        </w:r>
        <w:r>
          <w:rPr>
            <w:rFonts w:asciiTheme="minorHAnsi" w:eastAsiaTheme="minorEastAsia" w:hAnsiTheme="minorHAnsi" w:cstheme="minorBidi"/>
            <w:noProof/>
            <w:kern w:val="2"/>
            <w14:ligatures w14:val="standardContextual"/>
          </w:rPr>
          <w:tab/>
        </w:r>
        <w:r w:rsidRPr="003C2FCF">
          <w:rPr>
            <w:rStyle w:val="Hyperlink"/>
            <w:rFonts w:eastAsia="Times"/>
            <w:noProof/>
          </w:rPr>
          <w:t>Absolute and/or Competitive Priorities</w:t>
        </w:r>
        <w:r>
          <w:rPr>
            <w:noProof/>
            <w:webHidden/>
          </w:rPr>
          <w:tab/>
        </w:r>
        <w:r>
          <w:rPr>
            <w:noProof/>
            <w:webHidden/>
          </w:rPr>
          <w:fldChar w:fldCharType="begin"/>
        </w:r>
        <w:r>
          <w:rPr>
            <w:noProof/>
            <w:webHidden/>
          </w:rPr>
          <w:instrText xml:space="preserve"> PAGEREF _Toc205296271 \h </w:instrText>
        </w:r>
        <w:r>
          <w:rPr>
            <w:noProof/>
            <w:webHidden/>
          </w:rPr>
        </w:r>
        <w:r>
          <w:rPr>
            <w:noProof/>
            <w:webHidden/>
          </w:rPr>
          <w:fldChar w:fldCharType="separate"/>
        </w:r>
        <w:r w:rsidR="00F0142B">
          <w:rPr>
            <w:noProof/>
            <w:webHidden/>
          </w:rPr>
          <w:t>2</w:t>
        </w:r>
        <w:r>
          <w:rPr>
            <w:noProof/>
            <w:webHidden/>
          </w:rPr>
          <w:fldChar w:fldCharType="end"/>
        </w:r>
      </w:hyperlink>
    </w:p>
    <w:p w14:paraId="125B298E" w14:textId="35852B5A" w:rsidR="0098301E" w:rsidRDefault="0098301E">
      <w:pPr>
        <w:pStyle w:val="TOC2"/>
        <w:rPr>
          <w:rFonts w:asciiTheme="minorHAnsi" w:eastAsiaTheme="minorEastAsia" w:hAnsiTheme="minorHAnsi" w:cstheme="minorBidi"/>
          <w:noProof/>
          <w:kern w:val="2"/>
          <w14:ligatures w14:val="standardContextual"/>
        </w:rPr>
      </w:pPr>
      <w:hyperlink w:anchor="_Toc205296272" w:history="1">
        <w:r w:rsidRPr="003C2FCF">
          <w:rPr>
            <w:rStyle w:val="Hyperlink"/>
            <w:rFonts w:eastAsia="Times"/>
            <w:noProof/>
          </w:rPr>
          <w:t>D.</w:t>
        </w:r>
        <w:r>
          <w:rPr>
            <w:rFonts w:asciiTheme="minorHAnsi" w:eastAsiaTheme="minorEastAsia" w:hAnsiTheme="minorHAnsi" w:cstheme="minorBidi"/>
            <w:noProof/>
            <w:kern w:val="2"/>
            <w14:ligatures w14:val="standardContextual"/>
          </w:rPr>
          <w:tab/>
        </w:r>
        <w:r w:rsidRPr="003C2FCF">
          <w:rPr>
            <w:rStyle w:val="Hyperlink"/>
            <w:rFonts w:eastAsia="Times"/>
            <w:noProof/>
          </w:rPr>
          <w:t>Timeline of Granting Process</w:t>
        </w:r>
        <w:r>
          <w:rPr>
            <w:noProof/>
            <w:webHidden/>
          </w:rPr>
          <w:tab/>
        </w:r>
        <w:r>
          <w:rPr>
            <w:noProof/>
            <w:webHidden/>
          </w:rPr>
          <w:fldChar w:fldCharType="begin"/>
        </w:r>
        <w:r>
          <w:rPr>
            <w:noProof/>
            <w:webHidden/>
          </w:rPr>
          <w:instrText xml:space="preserve"> PAGEREF _Toc205296272 \h </w:instrText>
        </w:r>
        <w:r>
          <w:rPr>
            <w:noProof/>
            <w:webHidden/>
          </w:rPr>
        </w:r>
        <w:r>
          <w:rPr>
            <w:noProof/>
            <w:webHidden/>
          </w:rPr>
          <w:fldChar w:fldCharType="separate"/>
        </w:r>
        <w:r w:rsidR="00F0142B">
          <w:rPr>
            <w:noProof/>
            <w:webHidden/>
          </w:rPr>
          <w:t>2</w:t>
        </w:r>
        <w:r>
          <w:rPr>
            <w:noProof/>
            <w:webHidden/>
          </w:rPr>
          <w:fldChar w:fldCharType="end"/>
        </w:r>
      </w:hyperlink>
    </w:p>
    <w:p w14:paraId="4E55DD97" w14:textId="689A4803" w:rsidR="0098301E" w:rsidRDefault="0098301E">
      <w:pPr>
        <w:pStyle w:val="TOC2"/>
        <w:rPr>
          <w:rFonts w:asciiTheme="minorHAnsi" w:eastAsiaTheme="minorEastAsia" w:hAnsiTheme="minorHAnsi" w:cstheme="minorBidi"/>
          <w:noProof/>
          <w:kern w:val="2"/>
          <w14:ligatures w14:val="standardContextual"/>
        </w:rPr>
      </w:pPr>
      <w:hyperlink w:anchor="_Toc205296273" w:history="1">
        <w:r w:rsidRPr="003C2FCF">
          <w:rPr>
            <w:rStyle w:val="Hyperlink"/>
            <w:rFonts w:eastAsia="Times"/>
            <w:noProof/>
          </w:rPr>
          <w:t>E.</w:t>
        </w:r>
        <w:r>
          <w:rPr>
            <w:rFonts w:asciiTheme="minorHAnsi" w:eastAsiaTheme="minorEastAsia" w:hAnsiTheme="minorHAnsi" w:cstheme="minorBidi"/>
            <w:noProof/>
            <w:kern w:val="2"/>
            <w14:ligatures w14:val="standardContextual"/>
          </w:rPr>
          <w:tab/>
        </w:r>
        <w:r w:rsidRPr="003C2FCF">
          <w:rPr>
            <w:rStyle w:val="Hyperlink"/>
            <w:rFonts w:eastAsia="Times"/>
            <w:noProof/>
          </w:rPr>
          <w:t>Technical Assistance Sessions for Applicants</w:t>
        </w:r>
        <w:r>
          <w:rPr>
            <w:noProof/>
            <w:webHidden/>
          </w:rPr>
          <w:tab/>
        </w:r>
        <w:r>
          <w:rPr>
            <w:noProof/>
            <w:webHidden/>
          </w:rPr>
          <w:fldChar w:fldCharType="begin"/>
        </w:r>
        <w:r>
          <w:rPr>
            <w:noProof/>
            <w:webHidden/>
          </w:rPr>
          <w:instrText xml:space="preserve"> PAGEREF _Toc205296273 \h </w:instrText>
        </w:r>
        <w:r>
          <w:rPr>
            <w:noProof/>
            <w:webHidden/>
          </w:rPr>
        </w:r>
        <w:r>
          <w:rPr>
            <w:noProof/>
            <w:webHidden/>
          </w:rPr>
          <w:fldChar w:fldCharType="separate"/>
        </w:r>
        <w:r w:rsidR="00F0142B">
          <w:rPr>
            <w:noProof/>
            <w:webHidden/>
          </w:rPr>
          <w:t>2</w:t>
        </w:r>
        <w:r>
          <w:rPr>
            <w:noProof/>
            <w:webHidden/>
          </w:rPr>
          <w:fldChar w:fldCharType="end"/>
        </w:r>
      </w:hyperlink>
    </w:p>
    <w:p w14:paraId="4F22BBC0" w14:textId="26CE1844" w:rsidR="0098301E" w:rsidRDefault="0098301E">
      <w:pPr>
        <w:pStyle w:val="TOC2"/>
        <w:rPr>
          <w:rFonts w:asciiTheme="minorHAnsi" w:eastAsiaTheme="minorEastAsia" w:hAnsiTheme="minorHAnsi" w:cstheme="minorBidi"/>
          <w:noProof/>
          <w:kern w:val="2"/>
          <w14:ligatures w14:val="standardContextual"/>
        </w:rPr>
      </w:pPr>
      <w:hyperlink w:anchor="_Toc205296274" w:history="1">
        <w:r w:rsidRPr="003C2FCF">
          <w:rPr>
            <w:rStyle w:val="Hyperlink"/>
            <w:rFonts w:eastAsia="Times"/>
            <w:noProof/>
          </w:rPr>
          <w:t>F.</w:t>
        </w:r>
        <w:r>
          <w:rPr>
            <w:rFonts w:asciiTheme="minorHAnsi" w:eastAsiaTheme="minorEastAsia" w:hAnsiTheme="minorHAnsi" w:cstheme="minorBidi"/>
            <w:noProof/>
            <w:kern w:val="2"/>
            <w14:ligatures w14:val="standardContextual"/>
          </w:rPr>
          <w:tab/>
        </w:r>
        <w:r w:rsidRPr="003C2FCF">
          <w:rPr>
            <w:rStyle w:val="Hyperlink"/>
            <w:rFonts w:eastAsia="Times"/>
            <w:noProof/>
          </w:rPr>
          <w:t>Statutory, Federal Regulations, and State-Level Requirements</w:t>
        </w:r>
        <w:r>
          <w:rPr>
            <w:noProof/>
            <w:webHidden/>
          </w:rPr>
          <w:tab/>
        </w:r>
        <w:r>
          <w:rPr>
            <w:noProof/>
            <w:webHidden/>
          </w:rPr>
          <w:fldChar w:fldCharType="begin"/>
        </w:r>
        <w:r>
          <w:rPr>
            <w:noProof/>
            <w:webHidden/>
          </w:rPr>
          <w:instrText xml:space="preserve"> PAGEREF _Toc205296274 \h </w:instrText>
        </w:r>
        <w:r>
          <w:rPr>
            <w:noProof/>
            <w:webHidden/>
          </w:rPr>
        </w:r>
        <w:r>
          <w:rPr>
            <w:noProof/>
            <w:webHidden/>
          </w:rPr>
          <w:fldChar w:fldCharType="separate"/>
        </w:r>
        <w:r w:rsidR="00F0142B">
          <w:rPr>
            <w:noProof/>
            <w:webHidden/>
          </w:rPr>
          <w:t>3</w:t>
        </w:r>
        <w:r>
          <w:rPr>
            <w:noProof/>
            <w:webHidden/>
          </w:rPr>
          <w:fldChar w:fldCharType="end"/>
        </w:r>
      </w:hyperlink>
    </w:p>
    <w:p w14:paraId="0289A30C" w14:textId="4D52C258" w:rsidR="0098301E" w:rsidRDefault="0098301E">
      <w:pPr>
        <w:pStyle w:val="TOC2"/>
        <w:rPr>
          <w:rFonts w:asciiTheme="minorHAnsi" w:eastAsiaTheme="minorEastAsia" w:hAnsiTheme="minorHAnsi" w:cstheme="minorBidi"/>
          <w:noProof/>
          <w:kern w:val="2"/>
          <w14:ligatures w14:val="standardContextual"/>
        </w:rPr>
      </w:pPr>
      <w:hyperlink w:anchor="_Toc205296275" w:history="1">
        <w:r w:rsidRPr="003C2FCF">
          <w:rPr>
            <w:rStyle w:val="Hyperlink"/>
            <w:rFonts w:eastAsia="Times"/>
            <w:noProof/>
          </w:rPr>
          <w:t>G.</w:t>
        </w:r>
        <w:r>
          <w:rPr>
            <w:rFonts w:asciiTheme="minorHAnsi" w:eastAsiaTheme="minorEastAsia" w:hAnsiTheme="minorHAnsi" w:cstheme="minorBidi"/>
            <w:noProof/>
            <w:kern w:val="2"/>
            <w14:ligatures w14:val="standardContextual"/>
          </w:rPr>
          <w:tab/>
        </w:r>
        <w:r w:rsidRPr="003C2FCF">
          <w:rPr>
            <w:rStyle w:val="Hyperlink"/>
            <w:rFonts w:eastAsia="Times"/>
            <w:noProof/>
          </w:rPr>
          <w:t>Authorized Activities</w:t>
        </w:r>
        <w:r>
          <w:rPr>
            <w:noProof/>
            <w:webHidden/>
          </w:rPr>
          <w:tab/>
        </w:r>
        <w:r>
          <w:rPr>
            <w:noProof/>
            <w:webHidden/>
          </w:rPr>
          <w:fldChar w:fldCharType="begin"/>
        </w:r>
        <w:r>
          <w:rPr>
            <w:noProof/>
            <w:webHidden/>
          </w:rPr>
          <w:instrText xml:space="preserve"> PAGEREF _Toc205296275 \h </w:instrText>
        </w:r>
        <w:r>
          <w:rPr>
            <w:noProof/>
            <w:webHidden/>
          </w:rPr>
        </w:r>
        <w:r>
          <w:rPr>
            <w:noProof/>
            <w:webHidden/>
          </w:rPr>
          <w:fldChar w:fldCharType="separate"/>
        </w:r>
        <w:r w:rsidR="00F0142B">
          <w:rPr>
            <w:noProof/>
            <w:webHidden/>
          </w:rPr>
          <w:t>4</w:t>
        </w:r>
        <w:r>
          <w:rPr>
            <w:noProof/>
            <w:webHidden/>
          </w:rPr>
          <w:fldChar w:fldCharType="end"/>
        </w:r>
      </w:hyperlink>
    </w:p>
    <w:p w14:paraId="7540C538" w14:textId="4A0EC90A" w:rsidR="0098301E" w:rsidRDefault="0098301E">
      <w:pPr>
        <w:pStyle w:val="TOC2"/>
        <w:rPr>
          <w:rFonts w:asciiTheme="minorHAnsi" w:eastAsiaTheme="minorEastAsia" w:hAnsiTheme="minorHAnsi" w:cstheme="minorBidi"/>
          <w:noProof/>
          <w:kern w:val="2"/>
          <w14:ligatures w14:val="standardContextual"/>
        </w:rPr>
      </w:pPr>
      <w:hyperlink w:anchor="_Toc205296276" w:history="1">
        <w:r w:rsidRPr="003C2FCF">
          <w:rPr>
            <w:rStyle w:val="Hyperlink"/>
            <w:rFonts w:eastAsia="Times"/>
            <w:noProof/>
          </w:rPr>
          <w:t>H.</w:t>
        </w:r>
        <w:r>
          <w:rPr>
            <w:rFonts w:asciiTheme="minorHAnsi" w:eastAsiaTheme="minorEastAsia" w:hAnsiTheme="minorHAnsi" w:cstheme="minorBidi"/>
            <w:noProof/>
            <w:kern w:val="2"/>
            <w14:ligatures w14:val="standardContextual"/>
          </w:rPr>
          <w:tab/>
        </w:r>
        <w:r w:rsidRPr="003C2FCF">
          <w:rPr>
            <w:rStyle w:val="Hyperlink"/>
            <w:rFonts w:eastAsia="Times"/>
            <w:noProof/>
          </w:rPr>
          <w:t>Unauthorized Activities</w:t>
        </w:r>
        <w:r>
          <w:rPr>
            <w:noProof/>
            <w:webHidden/>
          </w:rPr>
          <w:tab/>
        </w:r>
        <w:r>
          <w:rPr>
            <w:noProof/>
            <w:webHidden/>
          </w:rPr>
          <w:fldChar w:fldCharType="begin"/>
        </w:r>
        <w:r>
          <w:rPr>
            <w:noProof/>
            <w:webHidden/>
          </w:rPr>
          <w:instrText xml:space="preserve"> PAGEREF _Toc205296276 \h </w:instrText>
        </w:r>
        <w:r>
          <w:rPr>
            <w:noProof/>
            <w:webHidden/>
          </w:rPr>
        </w:r>
        <w:r>
          <w:rPr>
            <w:noProof/>
            <w:webHidden/>
          </w:rPr>
          <w:fldChar w:fldCharType="separate"/>
        </w:r>
        <w:r w:rsidR="00F0142B">
          <w:rPr>
            <w:noProof/>
            <w:webHidden/>
          </w:rPr>
          <w:t>4</w:t>
        </w:r>
        <w:r>
          <w:rPr>
            <w:noProof/>
            <w:webHidden/>
          </w:rPr>
          <w:fldChar w:fldCharType="end"/>
        </w:r>
      </w:hyperlink>
    </w:p>
    <w:p w14:paraId="50DAE896" w14:textId="42653F9D" w:rsidR="0098301E" w:rsidRDefault="0098301E">
      <w:pPr>
        <w:pStyle w:val="TOC2"/>
        <w:rPr>
          <w:rFonts w:asciiTheme="minorHAnsi" w:eastAsiaTheme="minorEastAsia" w:hAnsiTheme="minorHAnsi" w:cstheme="minorBidi"/>
          <w:noProof/>
          <w:kern w:val="2"/>
          <w14:ligatures w14:val="standardContextual"/>
        </w:rPr>
      </w:pPr>
      <w:hyperlink w:anchor="_Toc205296277" w:history="1">
        <w:r w:rsidRPr="003C2FCF">
          <w:rPr>
            <w:rStyle w:val="Hyperlink"/>
            <w:rFonts w:eastAsia="Times"/>
            <w:noProof/>
          </w:rPr>
          <w:t>I.</w:t>
        </w:r>
        <w:r>
          <w:rPr>
            <w:rFonts w:asciiTheme="minorHAnsi" w:eastAsiaTheme="minorEastAsia" w:hAnsiTheme="minorHAnsi" w:cstheme="minorBidi"/>
            <w:noProof/>
            <w:kern w:val="2"/>
            <w14:ligatures w14:val="standardContextual"/>
          </w:rPr>
          <w:tab/>
        </w:r>
        <w:r w:rsidRPr="003C2FCF">
          <w:rPr>
            <w:rStyle w:val="Hyperlink"/>
            <w:rFonts w:eastAsia="Times"/>
            <w:noProof/>
          </w:rPr>
          <w:t>Program Accountability and Monitoring</w:t>
        </w:r>
        <w:r>
          <w:rPr>
            <w:noProof/>
            <w:webHidden/>
          </w:rPr>
          <w:tab/>
        </w:r>
        <w:r>
          <w:rPr>
            <w:noProof/>
            <w:webHidden/>
          </w:rPr>
          <w:fldChar w:fldCharType="begin"/>
        </w:r>
        <w:r>
          <w:rPr>
            <w:noProof/>
            <w:webHidden/>
          </w:rPr>
          <w:instrText xml:space="preserve"> PAGEREF _Toc205296277 \h </w:instrText>
        </w:r>
        <w:r>
          <w:rPr>
            <w:noProof/>
            <w:webHidden/>
          </w:rPr>
        </w:r>
        <w:r>
          <w:rPr>
            <w:noProof/>
            <w:webHidden/>
          </w:rPr>
          <w:fldChar w:fldCharType="separate"/>
        </w:r>
        <w:r w:rsidR="00F0142B">
          <w:rPr>
            <w:noProof/>
            <w:webHidden/>
          </w:rPr>
          <w:t>4</w:t>
        </w:r>
        <w:r>
          <w:rPr>
            <w:noProof/>
            <w:webHidden/>
          </w:rPr>
          <w:fldChar w:fldCharType="end"/>
        </w:r>
      </w:hyperlink>
    </w:p>
    <w:p w14:paraId="79199AFB" w14:textId="52386CF2" w:rsidR="0098301E" w:rsidRDefault="0098301E">
      <w:pPr>
        <w:pStyle w:val="TOC2"/>
        <w:rPr>
          <w:rFonts w:asciiTheme="minorHAnsi" w:eastAsiaTheme="minorEastAsia" w:hAnsiTheme="minorHAnsi" w:cstheme="minorBidi"/>
          <w:noProof/>
          <w:kern w:val="2"/>
          <w14:ligatures w14:val="standardContextual"/>
        </w:rPr>
      </w:pPr>
      <w:hyperlink w:anchor="_Toc205296278" w:history="1">
        <w:r w:rsidRPr="003C2FCF">
          <w:rPr>
            <w:rStyle w:val="Hyperlink"/>
            <w:rFonts w:eastAsia="Times"/>
            <w:noProof/>
          </w:rPr>
          <w:t>J.</w:t>
        </w:r>
        <w:r>
          <w:rPr>
            <w:rFonts w:asciiTheme="minorHAnsi" w:eastAsiaTheme="minorEastAsia" w:hAnsiTheme="minorHAnsi" w:cstheme="minorBidi"/>
            <w:noProof/>
            <w:kern w:val="2"/>
            <w14:ligatures w14:val="standardContextual"/>
          </w:rPr>
          <w:tab/>
        </w:r>
        <w:r w:rsidRPr="003C2FCF">
          <w:rPr>
            <w:rStyle w:val="Hyperlink"/>
            <w:rFonts w:eastAsia="Times"/>
            <w:noProof/>
          </w:rPr>
          <w:t>Fiscal Operations</w:t>
        </w:r>
        <w:r>
          <w:rPr>
            <w:noProof/>
            <w:webHidden/>
          </w:rPr>
          <w:tab/>
        </w:r>
        <w:r>
          <w:rPr>
            <w:noProof/>
            <w:webHidden/>
          </w:rPr>
          <w:fldChar w:fldCharType="begin"/>
        </w:r>
        <w:r>
          <w:rPr>
            <w:noProof/>
            <w:webHidden/>
          </w:rPr>
          <w:instrText xml:space="preserve"> PAGEREF _Toc205296278 \h </w:instrText>
        </w:r>
        <w:r>
          <w:rPr>
            <w:noProof/>
            <w:webHidden/>
          </w:rPr>
        </w:r>
        <w:r>
          <w:rPr>
            <w:noProof/>
            <w:webHidden/>
          </w:rPr>
          <w:fldChar w:fldCharType="separate"/>
        </w:r>
        <w:r w:rsidR="00F0142B">
          <w:rPr>
            <w:noProof/>
            <w:webHidden/>
          </w:rPr>
          <w:t>7</w:t>
        </w:r>
        <w:r>
          <w:rPr>
            <w:noProof/>
            <w:webHidden/>
          </w:rPr>
          <w:fldChar w:fldCharType="end"/>
        </w:r>
      </w:hyperlink>
    </w:p>
    <w:p w14:paraId="665B7CE0" w14:textId="45091D8D" w:rsidR="0098301E" w:rsidRDefault="0098301E">
      <w:pPr>
        <w:pStyle w:val="TOC2"/>
        <w:rPr>
          <w:rFonts w:asciiTheme="minorHAnsi" w:eastAsiaTheme="minorEastAsia" w:hAnsiTheme="minorHAnsi" w:cstheme="minorBidi"/>
          <w:noProof/>
          <w:kern w:val="2"/>
          <w14:ligatures w14:val="standardContextual"/>
        </w:rPr>
      </w:pPr>
      <w:hyperlink w:anchor="_Toc205296279" w:history="1">
        <w:r w:rsidRPr="003C2FCF">
          <w:rPr>
            <w:rStyle w:val="Hyperlink"/>
            <w:rFonts w:eastAsia="Times"/>
            <w:noProof/>
          </w:rPr>
          <w:t>K.</w:t>
        </w:r>
        <w:r>
          <w:rPr>
            <w:rFonts w:asciiTheme="minorHAnsi" w:eastAsiaTheme="minorEastAsia" w:hAnsiTheme="minorHAnsi" w:cstheme="minorBidi"/>
            <w:noProof/>
            <w:kern w:val="2"/>
            <w14:ligatures w14:val="standardContextual"/>
          </w:rPr>
          <w:tab/>
        </w:r>
        <w:r w:rsidRPr="003C2FCF">
          <w:rPr>
            <w:rStyle w:val="Hyperlink"/>
            <w:rFonts w:eastAsia="Times"/>
            <w:noProof/>
          </w:rPr>
          <w:t>Supplement, Not Supplant</w:t>
        </w:r>
        <w:r>
          <w:rPr>
            <w:noProof/>
            <w:webHidden/>
          </w:rPr>
          <w:tab/>
        </w:r>
        <w:r>
          <w:rPr>
            <w:noProof/>
            <w:webHidden/>
          </w:rPr>
          <w:fldChar w:fldCharType="begin"/>
        </w:r>
        <w:r>
          <w:rPr>
            <w:noProof/>
            <w:webHidden/>
          </w:rPr>
          <w:instrText xml:space="preserve"> PAGEREF _Toc205296279 \h </w:instrText>
        </w:r>
        <w:r>
          <w:rPr>
            <w:noProof/>
            <w:webHidden/>
          </w:rPr>
        </w:r>
        <w:r>
          <w:rPr>
            <w:noProof/>
            <w:webHidden/>
          </w:rPr>
          <w:fldChar w:fldCharType="separate"/>
        </w:r>
        <w:r w:rsidR="00F0142B">
          <w:rPr>
            <w:noProof/>
            <w:webHidden/>
          </w:rPr>
          <w:t>7</w:t>
        </w:r>
        <w:r>
          <w:rPr>
            <w:noProof/>
            <w:webHidden/>
          </w:rPr>
          <w:fldChar w:fldCharType="end"/>
        </w:r>
      </w:hyperlink>
    </w:p>
    <w:p w14:paraId="5ED29A94" w14:textId="1286958E" w:rsidR="0098301E" w:rsidRDefault="0098301E">
      <w:pPr>
        <w:pStyle w:val="TOC2"/>
        <w:rPr>
          <w:rFonts w:asciiTheme="minorHAnsi" w:eastAsiaTheme="minorEastAsia" w:hAnsiTheme="minorHAnsi" w:cstheme="minorBidi"/>
          <w:noProof/>
          <w:kern w:val="2"/>
          <w14:ligatures w14:val="standardContextual"/>
        </w:rPr>
      </w:pPr>
      <w:hyperlink w:anchor="_Toc205296280" w:history="1">
        <w:r w:rsidRPr="003C2FCF">
          <w:rPr>
            <w:rStyle w:val="Hyperlink"/>
            <w:rFonts w:eastAsia="Times"/>
            <w:noProof/>
          </w:rPr>
          <w:t>L.</w:t>
        </w:r>
        <w:r>
          <w:rPr>
            <w:rFonts w:asciiTheme="minorHAnsi" w:eastAsiaTheme="minorEastAsia" w:hAnsiTheme="minorHAnsi" w:cstheme="minorBidi"/>
            <w:noProof/>
            <w:kern w:val="2"/>
            <w14:ligatures w14:val="standardContextual"/>
          </w:rPr>
          <w:tab/>
        </w:r>
        <w:r w:rsidRPr="003C2FCF">
          <w:rPr>
            <w:rStyle w:val="Hyperlink"/>
            <w:rFonts w:eastAsia="Times"/>
            <w:noProof/>
          </w:rPr>
          <w:t>Review and Selection Process</w:t>
        </w:r>
        <w:r>
          <w:rPr>
            <w:noProof/>
            <w:webHidden/>
          </w:rPr>
          <w:tab/>
        </w:r>
        <w:r>
          <w:rPr>
            <w:noProof/>
            <w:webHidden/>
          </w:rPr>
          <w:fldChar w:fldCharType="begin"/>
        </w:r>
        <w:r>
          <w:rPr>
            <w:noProof/>
            <w:webHidden/>
          </w:rPr>
          <w:instrText xml:space="preserve"> PAGEREF _Toc205296280 \h </w:instrText>
        </w:r>
        <w:r>
          <w:rPr>
            <w:noProof/>
            <w:webHidden/>
          </w:rPr>
        </w:r>
        <w:r>
          <w:rPr>
            <w:noProof/>
            <w:webHidden/>
          </w:rPr>
          <w:fldChar w:fldCharType="separate"/>
        </w:r>
        <w:r w:rsidR="00F0142B">
          <w:rPr>
            <w:noProof/>
            <w:webHidden/>
          </w:rPr>
          <w:t>7</w:t>
        </w:r>
        <w:r>
          <w:rPr>
            <w:noProof/>
            <w:webHidden/>
          </w:rPr>
          <w:fldChar w:fldCharType="end"/>
        </w:r>
      </w:hyperlink>
    </w:p>
    <w:p w14:paraId="50810D9C" w14:textId="3A7122B7" w:rsidR="0098301E" w:rsidRDefault="0098301E">
      <w:pPr>
        <w:pStyle w:val="TOC2"/>
        <w:rPr>
          <w:rStyle w:val="Hyperlink"/>
          <w:rFonts w:eastAsia="Times"/>
          <w:noProof/>
        </w:rPr>
      </w:pPr>
      <w:hyperlink w:anchor="_Toc205296281" w:history="1">
        <w:r w:rsidRPr="003C2FCF">
          <w:rPr>
            <w:rStyle w:val="Hyperlink"/>
            <w:rFonts w:eastAsia="Times"/>
            <w:noProof/>
          </w:rPr>
          <w:t>M.</w:t>
        </w:r>
        <w:r>
          <w:rPr>
            <w:rFonts w:asciiTheme="minorHAnsi" w:eastAsiaTheme="minorEastAsia" w:hAnsiTheme="minorHAnsi" w:cstheme="minorBidi"/>
            <w:noProof/>
            <w:kern w:val="2"/>
            <w14:ligatures w14:val="standardContextual"/>
          </w:rPr>
          <w:tab/>
        </w:r>
        <w:r w:rsidRPr="003C2FCF">
          <w:rPr>
            <w:rStyle w:val="Hyperlink"/>
            <w:rFonts w:eastAsia="Times"/>
            <w:noProof/>
          </w:rPr>
          <w:t>Appeals Process</w:t>
        </w:r>
        <w:r>
          <w:rPr>
            <w:noProof/>
            <w:webHidden/>
          </w:rPr>
          <w:tab/>
        </w:r>
        <w:r>
          <w:rPr>
            <w:noProof/>
            <w:webHidden/>
          </w:rPr>
          <w:fldChar w:fldCharType="begin"/>
        </w:r>
        <w:r>
          <w:rPr>
            <w:noProof/>
            <w:webHidden/>
          </w:rPr>
          <w:instrText xml:space="preserve"> PAGEREF _Toc205296281 \h </w:instrText>
        </w:r>
        <w:r>
          <w:rPr>
            <w:noProof/>
            <w:webHidden/>
          </w:rPr>
        </w:r>
        <w:r>
          <w:rPr>
            <w:noProof/>
            <w:webHidden/>
          </w:rPr>
          <w:fldChar w:fldCharType="separate"/>
        </w:r>
        <w:r w:rsidR="00F0142B">
          <w:rPr>
            <w:noProof/>
            <w:webHidden/>
          </w:rPr>
          <w:t>9</w:t>
        </w:r>
        <w:r>
          <w:rPr>
            <w:noProof/>
            <w:webHidden/>
          </w:rPr>
          <w:fldChar w:fldCharType="end"/>
        </w:r>
      </w:hyperlink>
    </w:p>
    <w:p w14:paraId="23674760" w14:textId="77777777" w:rsidR="0098301E" w:rsidRPr="0098301E" w:rsidRDefault="0098301E" w:rsidP="0098301E">
      <w:pPr>
        <w:rPr>
          <w:rFonts w:eastAsiaTheme="minorEastAsia"/>
          <w:noProof/>
        </w:rPr>
      </w:pPr>
    </w:p>
    <w:p w14:paraId="01F3FE74" w14:textId="31514E6B" w:rsidR="0098301E" w:rsidRDefault="0098301E">
      <w:pPr>
        <w:pStyle w:val="TOC1"/>
        <w:rPr>
          <w:rFonts w:asciiTheme="minorHAnsi" w:eastAsiaTheme="minorEastAsia" w:hAnsiTheme="minorHAnsi" w:cstheme="minorBidi"/>
          <w:b w:val="0"/>
          <w:bCs w:val="0"/>
          <w:iCs w:val="0"/>
          <w:smallCaps w:val="0"/>
          <w:kern w:val="2"/>
          <w:sz w:val="24"/>
          <w:szCs w:val="24"/>
          <w14:ligatures w14:val="standardContextual"/>
        </w:rPr>
      </w:pPr>
      <w:hyperlink w:anchor="_Toc205296282" w:history="1">
        <w:r w:rsidRPr="003C2FCF">
          <w:rPr>
            <w:rStyle w:val="Hyperlink"/>
          </w:rPr>
          <w:t>PART II: Application Overview, Content, and Instructions</w:t>
        </w:r>
        <w:r>
          <w:rPr>
            <w:webHidden/>
          </w:rPr>
          <w:tab/>
        </w:r>
        <w:r>
          <w:rPr>
            <w:webHidden/>
          </w:rPr>
          <w:fldChar w:fldCharType="begin"/>
        </w:r>
        <w:r>
          <w:rPr>
            <w:webHidden/>
          </w:rPr>
          <w:instrText xml:space="preserve"> PAGEREF _Toc205296282 \h </w:instrText>
        </w:r>
        <w:r>
          <w:rPr>
            <w:webHidden/>
          </w:rPr>
        </w:r>
        <w:r>
          <w:rPr>
            <w:webHidden/>
          </w:rPr>
          <w:fldChar w:fldCharType="separate"/>
        </w:r>
        <w:r w:rsidR="00F0142B">
          <w:rPr>
            <w:webHidden/>
          </w:rPr>
          <w:t>10</w:t>
        </w:r>
        <w:r>
          <w:rPr>
            <w:webHidden/>
          </w:rPr>
          <w:fldChar w:fldCharType="end"/>
        </w:r>
      </w:hyperlink>
    </w:p>
    <w:p w14:paraId="08756762" w14:textId="1725AFAD" w:rsidR="0098301E" w:rsidRDefault="0098301E">
      <w:pPr>
        <w:pStyle w:val="TOC2"/>
        <w:rPr>
          <w:rFonts w:asciiTheme="minorHAnsi" w:eastAsiaTheme="minorEastAsia" w:hAnsiTheme="minorHAnsi" w:cstheme="minorBidi"/>
          <w:noProof/>
          <w:kern w:val="2"/>
          <w14:ligatures w14:val="standardContextual"/>
        </w:rPr>
      </w:pPr>
      <w:hyperlink w:anchor="_Toc205296283" w:history="1">
        <w:r w:rsidRPr="003C2FCF">
          <w:rPr>
            <w:rStyle w:val="Hyperlink"/>
            <w:rFonts w:eastAsia="Times"/>
            <w:noProof/>
          </w:rPr>
          <w:t>A.</w:t>
        </w:r>
        <w:r>
          <w:rPr>
            <w:rFonts w:asciiTheme="minorHAnsi" w:eastAsiaTheme="minorEastAsia" w:hAnsiTheme="minorHAnsi" w:cstheme="minorBidi"/>
            <w:noProof/>
            <w:kern w:val="2"/>
            <w14:ligatures w14:val="standardContextual"/>
          </w:rPr>
          <w:tab/>
        </w:r>
        <w:r w:rsidRPr="003C2FCF">
          <w:rPr>
            <w:rStyle w:val="Hyperlink"/>
            <w:rFonts w:eastAsia="Times"/>
            <w:noProof/>
          </w:rPr>
          <w:t>Application Overview</w:t>
        </w:r>
        <w:r>
          <w:rPr>
            <w:noProof/>
            <w:webHidden/>
          </w:rPr>
          <w:tab/>
        </w:r>
        <w:r>
          <w:rPr>
            <w:noProof/>
            <w:webHidden/>
          </w:rPr>
          <w:fldChar w:fldCharType="begin"/>
        </w:r>
        <w:r>
          <w:rPr>
            <w:noProof/>
            <w:webHidden/>
          </w:rPr>
          <w:instrText xml:space="preserve"> PAGEREF _Toc205296283 \h </w:instrText>
        </w:r>
        <w:r>
          <w:rPr>
            <w:noProof/>
            <w:webHidden/>
          </w:rPr>
        </w:r>
        <w:r>
          <w:rPr>
            <w:noProof/>
            <w:webHidden/>
          </w:rPr>
          <w:fldChar w:fldCharType="separate"/>
        </w:r>
        <w:r w:rsidR="00F0142B">
          <w:rPr>
            <w:noProof/>
            <w:webHidden/>
          </w:rPr>
          <w:t>10</w:t>
        </w:r>
        <w:r>
          <w:rPr>
            <w:noProof/>
            <w:webHidden/>
          </w:rPr>
          <w:fldChar w:fldCharType="end"/>
        </w:r>
      </w:hyperlink>
    </w:p>
    <w:p w14:paraId="1B0BD9C5" w14:textId="0AC95D1C" w:rsidR="0098301E" w:rsidRDefault="0098301E">
      <w:pPr>
        <w:pStyle w:val="TOC2"/>
        <w:rPr>
          <w:rFonts w:asciiTheme="minorHAnsi" w:eastAsiaTheme="minorEastAsia" w:hAnsiTheme="minorHAnsi" w:cstheme="minorBidi"/>
          <w:noProof/>
          <w:kern w:val="2"/>
          <w14:ligatures w14:val="standardContextual"/>
        </w:rPr>
      </w:pPr>
      <w:hyperlink w:anchor="_Toc205296284" w:history="1">
        <w:r w:rsidRPr="003C2FCF">
          <w:rPr>
            <w:rStyle w:val="Hyperlink"/>
            <w:rFonts w:eastAsia="Times"/>
            <w:noProof/>
          </w:rPr>
          <w:t>B.</w:t>
        </w:r>
        <w:r>
          <w:rPr>
            <w:rFonts w:asciiTheme="minorHAnsi" w:eastAsiaTheme="minorEastAsia" w:hAnsiTheme="minorHAnsi" w:cstheme="minorBidi"/>
            <w:noProof/>
            <w:kern w:val="2"/>
            <w14:ligatures w14:val="standardContextual"/>
          </w:rPr>
          <w:tab/>
        </w:r>
        <w:r w:rsidRPr="003C2FCF">
          <w:rPr>
            <w:rStyle w:val="Hyperlink"/>
            <w:rFonts w:eastAsia="Times"/>
            <w:noProof/>
          </w:rPr>
          <w:t>Application Narrative Format</w:t>
        </w:r>
        <w:r>
          <w:rPr>
            <w:noProof/>
            <w:webHidden/>
          </w:rPr>
          <w:tab/>
        </w:r>
        <w:r>
          <w:rPr>
            <w:noProof/>
            <w:webHidden/>
          </w:rPr>
          <w:fldChar w:fldCharType="begin"/>
        </w:r>
        <w:r>
          <w:rPr>
            <w:noProof/>
            <w:webHidden/>
          </w:rPr>
          <w:instrText xml:space="preserve"> PAGEREF _Toc205296284 \h </w:instrText>
        </w:r>
        <w:r>
          <w:rPr>
            <w:noProof/>
            <w:webHidden/>
          </w:rPr>
        </w:r>
        <w:r>
          <w:rPr>
            <w:noProof/>
            <w:webHidden/>
          </w:rPr>
          <w:fldChar w:fldCharType="separate"/>
        </w:r>
        <w:r w:rsidR="00F0142B">
          <w:rPr>
            <w:noProof/>
            <w:webHidden/>
          </w:rPr>
          <w:t>10</w:t>
        </w:r>
        <w:r>
          <w:rPr>
            <w:noProof/>
            <w:webHidden/>
          </w:rPr>
          <w:fldChar w:fldCharType="end"/>
        </w:r>
      </w:hyperlink>
    </w:p>
    <w:p w14:paraId="30AE29C2" w14:textId="3F0D9F76" w:rsidR="0098301E" w:rsidRDefault="0098301E">
      <w:pPr>
        <w:pStyle w:val="TOC2"/>
        <w:rPr>
          <w:rFonts w:asciiTheme="minorHAnsi" w:eastAsiaTheme="minorEastAsia" w:hAnsiTheme="minorHAnsi" w:cstheme="minorBidi"/>
          <w:noProof/>
          <w:kern w:val="2"/>
          <w14:ligatures w14:val="standardContextual"/>
        </w:rPr>
      </w:pPr>
      <w:hyperlink w:anchor="_Toc205296285" w:history="1">
        <w:r w:rsidRPr="003C2FCF">
          <w:rPr>
            <w:rStyle w:val="Hyperlink"/>
            <w:rFonts w:eastAsia="Times"/>
            <w:noProof/>
          </w:rPr>
          <w:t>C.</w:t>
        </w:r>
        <w:r>
          <w:rPr>
            <w:rFonts w:asciiTheme="minorHAnsi" w:eastAsiaTheme="minorEastAsia" w:hAnsiTheme="minorHAnsi" w:cstheme="minorBidi"/>
            <w:noProof/>
            <w:kern w:val="2"/>
            <w14:ligatures w14:val="standardContextual"/>
          </w:rPr>
          <w:tab/>
        </w:r>
        <w:r w:rsidRPr="003C2FCF">
          <w:rPr>
            <w:rStyle w:val="Hyperlink"/>
            <w:rFonts w:eastAsia="Times"/>
            <w:noProof/>
          </w:rPr>
          <w:t>Online Application Submission</w:t>
        </w:r>
        <w:r>
          <w:rPr>
            <w:noProof/>
            <w:webHidden/>
          </w:rPr>
          <w:tab/>
        </w:r>
        <w:r>
          <w:rPr>
            <w:noProof/>
            <w:webHidden/>
          </w:rPr>
          <w:fldChar w:fldCharType="begin"/>
        </w:r>
        <w:r>
          <w:rPr>
            <w:noProof/>
            <w:webHidden/>
          </w:rPr>
          <w:instrText xml:space="preserve"> PAGEREF _Toc205296285 \h </w:instrText>
        </w:r>
        <w:r>
          <w:rPr>
            <w:noProof/>
            <w:webHidden/>
          </w:rPr>
        </w:r>
        <w:r>
          <w:rPr>
            <w:noProof/>
            <w:webHidden/>
          </w:rPr>
          <w:fldChar w:fldCharType="separate"/>
        </w:r>
        <w:r w:rsidR="00F0142B">
          <w:rPr>
            <w:noProof/>
            <w:webHidden/>
          </w:rPr>
          <w:t>11</w:t>
        </w:r>
        <w:r>
          <w:rPr>
            <w:noProof/>
            <w:webHidden/>
          </w:rPr>
          <w:fldChar w:fldCharType="end"/>
        </w:r>
      </w:hyperlink>
    </w:p>
    <w:p w14:paraId="2484C1D8" w14:textId="7C1CB264" w:rsidR="0098301E" w:rsidRDefault="0098301E">
      <w:pPr>
        <w:pStyle w:val="TOC2"/>
        <w:rPr>
          <w:rFonts w:asciiTheme="minorHAnsi" w:eastAsiaTheme="minorEastAsia" w:hAnsiTheme="minorHAnsi" w:cstheme="minorBidi"/>
          <w:noProof/>
          <w:kern w:val="2"/>
          <w14:ligatures w14:val="standardContextual"/>
        </w:rPr>
      </w:pPr>
      <w:hyperlink w:anchor="_Toc205296286" w:history="1">
        <w:r w:rsidRPr="003C2FCF">
          <w:rPr>
            <w:rStyle w:val="Hyperlink"/>
            <w:rFonts w:eastAsia="Times"/>
            <w:noProof/>
          </w:rPr>
          <w:t>D.</w:t>
        </w:r>
        <w:r>
          <w:rPr>
            <w:rFonts w:asciiTheme="minorHAnsi" w:eastAsiaTheme="minorEastAsia" w:hAnsiTheme="minorHAnsi" w:cstheme="minorBidi"/>
            <w:noProof/>
            <w:kern w:val="2"/>
            <w14:ligatures w14:val="standardContextual"/>
          </w:rPr>
          <w:tab/>
        </w:r>
        <w:r w:rsidRPr="003C2FCF">
          <w:rPr>
            <w:rStyle w:val="Hyperlink"/>
            <w:rFonts w:eastAsia="Times"/>
            <w:noProof/>
          </w:rPr>
          <w:t>Program Narrative Content</w:t>
        </w:r>
        <w:r>
          <w:rPr>
            <w:noProof/>
            <w:webHidden/>
          </w:rPr>
          <w:tab/>
        </w:r>
        <w:r>
          <w:rPr>
            <w:noProof/>
            <w:webHidden/>
          </w:rPr>
          <w:fldChar w:fldCharType="begin"/>
        </w:r>
        <w:r>
          <w:rPr>
            <w:noProof/>
            <w:webHidden/>
          </w:rPr>
          <w:instrText xml:space="preserve"> PAGEREF _Toc205296286 \h </w:instrText>
        </w:r>
        <w:r>
          <w:rPr>
            <w:noProof/>
            <w:webHidden/>
          </w:rPr>
        </w:r>
        <w:r>
          <w:rPr>
            <w:noProof/>
            <w:webHidden/>
          </w:rPr>
          <w:fldChar w:fldCharType="separate"/>
        </w:r>
        <w:r w:rsidR="00F0142B">
          <w:rPr>
            <w:noProof/>
            <w:webHidden/>
          </w:rPr>
          <w:t>11</w:t>
        </w:r>
        <w:r>
          <w:rPr>
            <w:noProof/>
            <w:webHidden/>
          </w:rPr>
          <w:fldChar w:fldCharType="end"/>
        </w:r>
      </w:hyperlink>
    </w:p>
    <w:p w14:paraId="140D4CCE" w14:textId="6C264D82" w:rsidR="0098301E" w:rsidRDefault="0098301E">
      <w:pPr>
        <w:pStyle w:val="TOC2"/>
        <w:rPr>
          <w:rFonts w:asciiTheme="minorHAnsi" w:eastAsiaTheme="minorEastAsia" w:hAnsiTheme="minorHAnsi" w:cstheme="minorBidi"/>
          <w:noProof/>
          <w:kern w:val="2"/>
          <w14:ligatures w14:val="standardContextual"/>
        </w:rPr>
      </w:pPr>
      <w:hyperlink w:anchor="_Toc205296287" w:history="1">
        <w:r w:rsidRPr="003C2FCF">
          <w:rPr>
            <w:rStyle w:val="Hyperlink"/>
            <w:rFonts w:eastAsia="Times"/>
            <w:noProof/>
          </w:rPr>
          <w:t>E.</w:t>
        </w:r>
        <w:r>
          <w:rPr>
            <w:rFonts w:asciiTheme="minorHAnsi" w:eastAsiaTheme="minorEastAsia" w:hAnsiTheme="minorHAnsi" w:cstheme="minorBidi"/>
            <w:noProof/>
            <w:kern w:val="2"/>
            <w14:ligatures w14:val="standardContextual"/>
          </w:rPr>
          <w:tab/>
        </w:r>
        <w:r w:rsidRPr="003C2FCF">
          <w:rPr>
            <w:rStyle w:val="Hyperlink"/>
            <w:rFonts w:eastAsia="Times"/>
            <w:noProof/>
          </w:rPr>
          <w:t>Program Budget</w:t>
        </w:r>
        <w:r>
          <w:rPr>
            <w:noProof/>
            <w:webHidden/>
          </w:rPr>
          <w:tab/>
        </w:r>
        <w:r>
          <w:rPr>
            <w:noProof/>
            <w:webHidden/>
          </w:rPr>
          <w:fldChar w:fldCharType="begin"/>
        </w:r>
        <w:r>
          <w:rPr>
            <w:noProof/>
            <w:webHidden/>
          </w:rPr>
          <w:instrText xml:space="preserve"> PAGEREF _Toc205296287 \h </w:instrText>
        </w:r>
        <w:r>
          <w:rPr>
            <w:noProof/>
            <w:webHidden/>
          </w:rPr>
        </w:r>
        <w:r>
          <w:rPr>
            <w:noProof/>
            <w:webHidden/>
          </w:rPr>
          <w:fldChar w:fldCharType="separate"/>
        </w:r>
        <w:r w:rsidR="00F0142B">
          <w:rPr>
            <w:noProof/>
            <w:webHidden/>
          </w:rPr>
          <w:t>15</w:t>
        </w:r>
        <w:r>
          <w:rPr>
            <w:noProof/>
            <w:webHidden/>
          </w:rPr>
          <w:fldChar w:fldCharType="end"/>
        </w:r>
      </w:hyperlink>
    </w:p>
    <w:p w14:paraId="5D48480C" w14:textId="58D37BF8" w:rsidR="0098301E" w:rsidRDefault="0098301E">
      <w:pPr>
        <w:pStyle w:val="TOC2"/>
        <w:rPr>
          <w:rFonts w:asciiTheme="minorHAnsi" w:eastAsiaTheme="minorEastAsia" w:hAnsiTheme="minorHAnsi" w:cstheme="minorBidi"/>
          <w:noProof/>
          <w:kern w:val="2"/>
          <w14:ligatures w14:val="standardContextual"/>
        </w:rPr>
      </w:pPr>
      <w:hyperlink w:anchor="_Toc205296288" w:history="1">
        <w:r w:rsidRPr="003C2FCF">
          <w:rPr>
            <w:rStyle w:val="Hyperlink"/>
            <w:rFonts w:eastAsia="Times"/>
            <w:noProof/>
          </w:rPr>
          <w:t>F.</w:t>
        </w:r>
        <w:r>
          <w:rPr>
            <w:rFonts w:asciiTheme="minorHAnsi" w:eastAsiaTheme="minorEastAsia" w:hAnsiTheme="minorHAnsi" w:cstheme="minorBidi"/>
            <w:noProof/>
            <w:kern w:val="2"/>
            <w14:ligatures w14:val="standardContextual"/>
          </w:rPr>
          <w:tab/>
        </w:r>
        <w:r w:rsidRPr="003C2FCF">
          <w:rPr>
            <w:rStyle w:val="Hyperlink"/>
            <w:rFonts w:eastAsia="Times"/>
            <w:noProof/>
          </w:rPr>
          <w:t>Required Forms and Attachments</w:t>
        </w:r>
        <w:r>
          <w:rPr>
            <w:noProof/>
            <w:webHidden/>
          </w:rPr>
          <w:tab/>
        </w:r>
        <w:r>
          <w:rPr>
            <w:noProof/>
            <w:webHidden/>
          </w:rPr>
          <w:fldChar w:fldCharType="begin"/>
        </w:r>
        <w:r>
          <w:rPr>
            <w:noProof/>
            <w:webHidden/>
          </w:rPr>
          <w:instrText xml:space="preserve"> PAGEREF _Toc205296288 \h </w:instrText>
        </w:r>
        <w:r>
          <w:rPr>
            <w:noProof/>
            <w:webHidden/>
          </w:rPr>
        </w:r>
        <w:r>
          <w:rPr>
            <w:noProof/>
            <w:webHidden/>
          </w:rPr>
          <w:fldChar w:fldCharType="separate"/>
        </w:r>
        <w:r w:rsidR="00F0142B">
          <w:rPr>
            <w:noProof/>
            <w:webHidden/>
          </w:rPr>
          <w:t>17</w:t>
        </w:r>
        <w:r>
          <w:rPr>
            <w:noProof/>
            <w:webHidden/>
          </w:rPr>
          <w:fldChar w:fldCharType="end"/>
        </w:r>
      </w:hyperlink>
    </w:p>
    <w:p w14:paraId="3900E850" w14:textId="729A52BA" w:rsidR="0098301E" w:rsidRDefault="0098301E">
      <w:pPr>
        <w:pStyle w:val="TOC2"/>
        <w:rPr>
          <w:rFonts w:asciiTheme="minorHAnsi" w:eastAsiaTheme="minorEastAsia" w:hAnsiTheme="minorHAnsi" w:cstheme="minorBidi"/>
          <w:noProof/>
          <w:kern w:val="2"/>
          <w14:ligatures w14:val="standardContextual"/>
        </w:rPr>
      </w:pPr>
      <w:hyperlink w:anchor="_Toc205296289" w:history="1">
        <w:r w:rsidRPr="003C2FCF">
          <w:rPr>
            <w:rStyle w:val="Hyperlink"/>
            <w:rFonts w:eastAsia="Times"/>
            <w:noProof/>
          </w:rPr>
          <w:t>G.</w:t>
        </w:r>
        <w:r>
          <w:rPr>
            <w:rFonts w:asciiTheme="minorHAnsi" w:eastAsiaTheme="minorEastAsia" w:hAnsiTheme="minorHAnsi" w:cstheme="minorBidi"/>
            <w:noProof/>
            <w:kern w:val="2"/>
            <w14:ligatures w14:val="standardContextual"/>
          </w:rPr>
          <w:tab/>
        </w:r>
        <w:r w:rsidRPr="003C2FCF">
          <w:rPr>
            <w:rStyle w:val="Hyperlink"/>
            <w:rFonts w:eastAsia="Times"/>
            <w:noProof/>
          </w:rPr>
          <w:t>Deadline and Submission Procedures</w:t>
        </w:r>
        <w:r>
          <w:rPr>
            <w:noProof/>
            <w:webHidden/>
          </w:rPr>
          <w:tab/>
        </w:r>
        <w:r>
          <w:rPr>
            <w:noProof/>
            <w:webHidden/>
          </w:rPr>
          <w:fldChar w:fldCharType="begin"/>
        </w:r>
        <w:r>
          <w:rPr>
            <w:noProof/>
            <w:webHidden/>
          </w:rPr>
          <w:instrText xml:space="preserve"> PAGEREF _Toc205296289 \h </w:instrText>
        </w:r>
        <w:r>
          <w:rPr>
            <w:noProof/>
            <w:webHidden/>
          </w:rPr>
        </w:r>
        <w:r>
          <w:rPr>
            <w:noProof/>
            <w:webHidden/>
          </w:rPr>
          <w:fldChar w:fldCharType="separate"/>
        </w:r>
        <w:r w:rsidR="00F0142B">
          <w:rPr>
            <w:noProof/>
            <w:webHidden/>
          </w:rPr>
          <w:t>18</w:t>
        </w:r>
        <w:r>
          <w:rPr>
            <w:noProof/>
            <w:webHidden/>
          </w:rPr>
          <w:fldChar w:fldCharType="end"/>
        </w:r>
      </w:hyperlink>
    </w:p>
    <w:p w14:paraId="72DD0F17" w14:textId="1AFB77A5" w:rsidR="0098301E" w:rsidRDefault="0098301E">
      <w:pPr>
        <w:pStyle w:val="TOC2"/>
        <w:rPr>
          <w:rFonts w:asciiTheme="minorHAnsi" w:eastAsiaTheme="minorEastAsia" w:hAnsiTheme="minorHAnsi" w:cstheme="minorBidi"/>
          <w:noProof/>
          <w:kern w:val="2"/>
          <w14:ligatures w14:val="standardContextual"/>
        </w:rPr>
      </w:pPr>
      <w:hyperlink w:anchor="_Toc205296290" w:history="1">
        <w:r w:rsidRPr="003C2FCF">
          <w:rPr>
            <w:rStyle w:val="Hyperlink"/>
            <w:rFonts w:eastAsia="Times"/>
            <w:noProof/>
          </w:rPr>
          <w:t>H.</w:t>
        </w:r>
        <w:r>
          <w:rPr>
            <w:rFonts w:asciiTheme="minorHAnsi" w:eastAsiaTheme="minorEastAsia" w:hAnsiTheme="minorHAnsi" w:cstheme="minorBidi"/>
            <w:noProof/>
            <w:kern w:val="2"/>
            <w14:ligatures w14:val="standardContextual"/>
          </w:rPr>
          <w:tab/>
        </w:r>
        <w:r w:rsidRPr="003C2FCF">
          <w:rPr>
            <w:rStyle w:val="Hyperlink"/>
            <w:rFonts w:eastAsia="Times"/>
            <w:noProof/>
          </w:rPr>
          <w:t>Screenshots of Online Application Submission Forms</w:t>
        </w:r>
        <w:r>
          <w:rPr>
            <w:noProof/>
            <w:webHidden/>
          </w:rPr>
          <w:tab/>
        </w:r>
        <w:r>
          <w:rPr>
            <w:noProof/>
            <w:webHidden/>
          </w:rPr>
          <w:fldChar w:fldCharType="begin"/>
        </w:r>
        <w:r>
          <w:rPr>
            <w:noProof/>
            <w:webHidden/>
          </w:rPr>
          <w:instrText xml:space="preserve"> PAGEREF _Toc205296290 \h </w:instrText>
        </w:r>
        <w:r>
          <w:rPr>
            <w:noProof/>
            <w:webHidden/>
          </w:rPr>
        </w:r>
        <w:r>
          <w:rPr>
            <w:noProof/>
            <w:webHidden/>
          </w:rPr>
          <w:fldChar w:fldCharType="separate"/>
        </w:r>
        <w:r w:rsidR="00F0142B">
          <w:rPr>
            <w:noProof/>
            <w:webHidden/>
          </w:rPr>
          <w:t>18</w:t>
        </w:r>
        <w:r>
          <w:rPr>
            <w:noProof/>
            <w:webHidden/>
          </w:rPr>
          <w:fldChar w:fldCharType="end"/>
        </w:r>
      </w:hyperlink>
    </w:p>
    <w:p w14:paraId="2598D0E1" w14:textId="14C8A886" w:rsidR="0098301E" w:rsidRDefault="0098301E">
      <w:pPr>
        <w:pStyle w:val="TOC2"/>
        <w:rPr>
          <w:rFonts w:asciiTheme="minorHAnsi" w:eastAsiaTheme="minorEastAsia" w:hAnsiTheme="minorHAnsi" w:cstheme="minorBidi"/>
          <w:noProof/>
          <w:kern w:val="2"/>
          <w14:ligatures w14:val="standardContextual"/>
        </w:rPr>
      </w:pPr>
    </w:p>
    <w:p w14:paraId="72921463" w14:textId="5ED59594" w:rsidR="0098301E" w:rsidRDefault="0098301E">
      <w:pPr>
        <w:pStyle w:val="TOC1"/>
        <w:rPr>
          <w:rStyle w:val="Hyperlink"/>
        </w:rPr>
      </w:pPr>
      <w:hyperlink w:anchor="_Toc205296292" w:history="1">
        <w:r w:rsidRPr="003C2FCF">
          <w:rPr>
            <w:rStyle w:val="Hyperlink"/>
          </w:rPr>
          <w:t>Appendix A: Definitions of Terms Used</w:t>
        </w:r>
        <w:r>
          <w:rPr>
            <w:webHidden/>
          </w:rPr>
          <w:tab/>
        </w:r>
        <w:r>
          <w:rPr>
            <w:webHidden/>
          </w:rPr>
          <w:fldChar w:fldCharType="begin"/>
        </w:r>
        <w:r>
          <w:rPr>
            <w:webHidden/>
          </w:rPr>
          <w:instrText xml:space="preserve"> PAGEREF _Toc205296292 \h </w:instrText>
        </w:r>
        <w:r>
          <w:rPr>
            <w:webHidden/>
          </w:rPr>
        </w:r>
        <w:r>
          <w:rPr>
            <w:webHidden/>
          </w:rPr>
          <w:fldChar w:fldCharType="separate"/>
        </w:r>
        <w:r w:rsidR="00F0142B">
          <w:rPr>
            <w:webHidden/>
          </w:rPr>
          <w:t>25</w:t>
        </w:r>
        <w:r>
          <w:rPr>
            <w:webHidden/>
          </w:rPr>
          <w:fldChar w:fldCharType="end"/>
        </w:r>
      </w:hyperlink>
    </w:p>
    <w:p w14:paraId="7FD3730D" w14:textId="77777777" w:rsidR="0098301E" w:rsidRPr="0098301E" w:rsidRDefault="0098301E" w:rsidP="0098301E">
      <w:pPr>
        <w:rPr>
          <w:rFonts w:eastAsiaTheme="minorEastAsia"/>
          <w:noProof/>
        </w:rPr>
      </w:pPr>
    </w:p>
    <w:p w14:paraId="69251332" w14:textId="4260FE56" w:rsidR="0098301E" w:rsidRDefault="0098301E">
      <w:pPr>
        <w:pStyle w:val="TOC1"/>
        <w:rPr>
          <w:rStyle w:val="Hyperlink"/>
        </w:rPr>
      </w:pPr>
      <w:hyperlink w:anchor="_Toc205296293" w:history="1">
        <w:r w:rsidRPr="003C2FCF">
          <w:rPr>
            <w:rStyle w:val="Hyperlink"/>
          </w:rPr>
          <w:t>Appendix B: Selection Criteria and Reviewers’ Scoring Rubric</w:t>
        </w:r>
        <w:r>
          <w:rPr>
            <w:webHidden/>
          </w:rPr>
          <w:tab/>
        </w:r>
        <w:r>
          <w:rPr>
            <w:webHidden/>
          </w:rPr>
          <w:fldChar w:fldCharType="begin"/>
        </w:r>
        <w:r>
          <w:rPr>
            <w:webHidden/>
          </w:rPr>
          <w:instrText xml:space="preserve"> PAGEREF _Toc205296293 \h </w:instrText>
        </w:r>
        <w:r>
          <w:rPr>
            <w:webHidden/>
          </w:rPr>
        </w:r>
        <w:r>
          <w:rPr>
            <w:webHidden/>
          </w:rPr>
          <w:fldChar w:fldCharType="separate"/>
        </w:r>
        <w:r w:rsidR="00F0142B">
          <w:rPr>
            <w:webHidden/>
          </w:rPr>
          <w:t>26</w:t>
        </w:r>
        <w:r>
          <w:rPr>
            <w:webHidden/>
          </w:rPr>
          <w:fldChar w:fldCharType="end"/>
        </w:r>
      </w:hyperlink>
    </w:p>
    <w:p w14:paraId="6C45D88D" w14:textId="77777777" w:rsidR="0098301E" w:rsidRPr="0098301E" w:rsidRDefault="0098301E" w:rsidP="0098301E">
      <w:pPr>
        <w:rPr>
          <w:rFonts w:eastAsiaTheme="minorEastAsia"/>
          <w:noProof/>
        </w:rPr>
      </w:pPr>
    </w:p>
    <w:p w14:paraId="4E5E6178" w14:textId="722DDEC5" w:rsidR="0098301E" w:rsidRDefault="0098301E">
      <w:pPr>
        <w:pStyle w:val="TOC1"/>
        <w:rPr>
          <w:rFonts w:asciiTheme="minorHAnsi" w:eastAsiaTheme="minorEastAsia" w:hAnsiTheme="minorHAnsi" w:cstheme="minorBidi"/>
          <w:b w:val="0"/>
          <w:bCs w:val="0"/>
          <w:iCs w:val="0"/>
          <w:smallCaps w:val="0"/>
          <w:kern w:val="2"/>
          <w:sz w:val="24"/>
          <w:szCs w:val="24"/>
          <w14:ligatures w14:val="standardContextual"/>
        </w:rPr>
      </w:pPr>
      <w:hyperlink w:anchor="_Toc205296294" w:history="1">
        <w:r w:rsidRPr="003C2FCF">
          <w:rPr>
            <w:rStyle w:val="Hyperlink"/>
          </w:rPr>
          <w:t>Appendix C: Required SCDE Forms</w:t>
        </w:r>
        <w:r>
          <w:rPr>
            <w:webHidden/>
          </w:rPr>
          <w:tab/>
        </w:r>
        <w:r>
          <w:rPr>
            <w:webHidden/>
          </w:rPr>
          <w:fldChar w:fldCharType="begin"/>
        </w:r>
        <w:r>
          <w:rPr>
            <w:webHidden/>
          </w:rPr>
          <w:instrText xml:space="preserve"> PAGEREF _Toc205296294 \h </w:instrText>
        </w:r>
        <w:r>
          <w:rPr>
            <w:webHidden/>
          </w:rPr>
        </w:r>
        <w:r>
          <w:rPr>
            <w:webHidden/>
          </w:rPr>
          <w:fldChar w:fldCharType="separate"/>
        </w:r>
        <w:r w:rsidR="00F0142B">
          <w:rPr>
            <w:webHidden/>
          </w:rPr>
          <w:t>33</w:t>
        </w:r>
        <w:r>
          <w:rPr>
            <w:webHidden/>
          </w:rPr>
          <w:fldChar w:fldCharType="end"/>
        </w:r>
      </w:hyperlink>
    </w:p>
    <w:p w14:paraId="15CE1F8C" w14:textId="0C974E45" w:rsidR="0098301E" w:rsidRDefault="0098301E">
      <w:pPr>
        <w:pStyle w:val="TOC2"/>
        <w:rPr>
          <w:rFonts w:asciiTheme="minorHAnsi" w:eastAsiaTheme="minorEastAsia" w:hAnsiTheme="minorHAnsi" w:cstheme="minorBidi"/>
          <w:noProof/>
          <w:kern w:val="2"/>
          <w14:ligatures w14:val="standardContextual"/>
        </w:rPr>
      </w:pPr>
      <w:hyperlink w:anchor="_Toc205296295" w:history="1">
        <w:r w:rsidRPr="003C2FCF">
          <w:rPr>
            <w:rStyle w:val="Hyperlink"/>
            <w:rFonts w:eastAsia="Times"/>
            <w:noProof/>
          </w:rPr>
          <w:t>Certification Signature Page</w:t>
        </w:r>
        <w:r>
          <w:rPr>
            <w:noProof/>
            <w:webHidden/>
          </w:rPr>
          <w:tab/>
        </w:r>
        <w:r>
          <w:rPr>
            <w:noProof/>
            <w:webHidden/>
          </w:rPr>
          <w:fldChar w:fldCharType="begin"/>
        </w:r>
        <w:r>
          <w:rPr>
            <w:noProof/>
            <w:webHidden/>
          </w:rPr>
          <w:instrText xml:space="preserve"> PAGEREF _Toc205296295 \h </w:instrText>
        </w:r>
        <w:r>
          <w:rPr>
            <w:noProof/>
            <w:webHidden/>
          </w:rPr>
        </w:r>
        <w:r>
          <w:rPr>
            <w:noProof/>
            <w:webHidden/>
          </w:rPr>
          <w:fldChar w:fldCharType="separate"/>
        </w:r>
        <w:r w:rsidR="00F0142B">
          <w:rPr>
            <w:noProof/>
            <w:webHidden/>
          </w:rPr>
          <w:t>33</w:t>
        </w:r>
        <w:r>
          <w:rPr>
            <w:noProof/>
            <w:webHidden/>
          </w:rPr>
          <w:fldChar w:fldCharType="end"/>
        </w:r>
      </w:hyperlink>
    </w:p>
    <w:p w14:paraId="1F9D075E" w14:textId="7C0C255F" w:rsidR="0098301E" w:rsidRDefault="0098301E">
      <w:pPr>
        <w:pStyle w:val="TOC2"/>
        <w:rPr>
          <w:rFonts w:asciiTheme="minorHAnsi" w:eastAsiaTheme="minorEastAsia" w:hAnsiTheme="minorHAnsi" w:cstheme="minorBidi"/>
          <w:noProof/>
          <w:kern w:val="2"/>
          <w14:ligatures w14:val="standardContextual"/>
        </w:rPr>
      </w:pPr>
      <w:hyperlink w:anchor="_Toc205296296" w:history="1">
        <w:r w:rsidRPr="003C2FCF">
          <w:rPr>
            <w:rStyle w:val="Hyperlink"/>
            <w:rFonts w:eastAsia="Times"/>
            <w:noProof/>
          </w:rPr>
          <w:t>Assurances and Terms and Conditions for State Awards</w:t>
        </w:r>
        <w:r>
          <w:rPr>
            <w:noProof/>
            <w:webHidden/>
          </w:rPr>
          <w:tab/>
        </w:r>
        <w:r>
          <w:rPr>
            <w:noProof/>
            <w:webHidden/>
          </w:rPr>
          <w:fldChar w:fldCharType="begin"/>
        </w:r>
        <w:r>
          <w:rPr>
            <w:noProof/>
            <w:webHidden/>
          </w:rPr>
          <w:instrText xml:space="preserve"> PAGEREF _Toc205296296 \h </w:instrText>
        </w:r>
        <w:r>
          <w:rPr>
            <w:noProof/>
            <w:webHidden/>
          </w:rPr>
        </w:r>
        <w:r>
          <w:rPr>
            <w:noProof/>
            <w:webHidden/>
          </w:rPr>
          <w:fldChar w:fldCharType="separate"/>
        </w:r>
        <w:r w:rsidR="00F0142B">
          <w:rPr>
            <w:noProof/>
            <w:webHidden/>
          </w:rPr>
          <w:t>34</w:t>
        </w:r>
        <w:r>
          <w:rPr>
            <w:noProof/>
            <w:webHidden/>
          </w:rPr>
          <w:fldChar w:fldCharType="end"/>
        </w:r>
      </w:hyperlink>
    </w:p>
    <w:p w14:paraId="66305BE4" w14:textId="7727C49E" w:rsidR="0098301E" w:rsidRDefault="0098301E">
      <w:pPr>
        <w:pStyle w:val="TOC2"/>
        <w:rPr>
          <w:rFonts w:asciiTheme="minorHAnsi" w:eastAsiaTheme="minorEastAsia" w:hAnsiTheme="minorHAnsi" w:cstheme="minorBidi"/>
          <w:noProof/>
          <w:kern w:val="2"/>
          <w14:ligatures w14:val="standardContextual"/>
        </w:rPr>
      </w:pPr>
      <w:hyperlink w:anchor="_Toc205296297" w:history="1">
        <w:r w:rsidRPr="003C2FCF">
          <w:rPr>
            <w:rStyle w:val="Hyperlink"/>
            <w:rFonts w:eastAsia="Times"/>
            <w:noProof/>
          </w:rPr>
          <w:t>Detailed 12-Month Budget Narrative Template</w:t>
        </w:r>
        <w:r>
          <w:rPr>
            <w:noProof/>
            <w:webHidden/>
          </w:rPr>
          <w:tab/>
        </w:r>
        <w:r>
          <w:rPr>
            <w:noProof/>
            <w:webHidden/>
          </w:rPr>
          <w:fldChar w:fldCharType="begin"/>
        </w:r>
        <w:r>
          <w:rPr>
            <w:noProof/>
            <w:webHidden/>
          </w:rPr>
          <w:instrText xml:space="preserve"> PAGEREF _Toc205296297 \h </w:instrText>
        </w:r>
        <w:r>
          <w:rPr>
            <w:noProof/>
            <w:webHidden/>
          </w:rPr>
        </w:r>
        <w:r>
          <w:rPr>
            <w:noProof/>
            <w:webHidden/>
          </w:rPr>
          <w:fldChar w:fldCharType="separate"/>
        </w:r>
        <w:r w:rsidR="00F0142B">
          <w:rPr>
            <w:noProof/>
            <w:webHidden/>
          </w:rPr>
          <w:t>38</w:t>
        </w:r>
        <w:r>
          <w:rPr>
            <w:noProof/>
            <w:webHidden/>
          </w:rPr>
          <w:fldChar w:fldCharType="end"/>
        </w:r>
      </w:hyperlink>
    </w:p>
    <w:p w14:paraId="0D5D91DE" w14:textId="68422340" w:rsidR="00D0029B" w:rsidRPr="00944EFF" w:rsidRDefault="00D0029B" w:rsidP="00D0029B">
      <w:pPr>
        <w:pStyle w:val="Heading1"/>
        <w:rPr>
          <w:sz w:val="24"/>
        </w:rPr>
        <w:sectPr w:rsidR="00D0029B" w:rsidRPr="00944EFF" w:rsidSect="00120937">
          <w:headerReference w:type="default" r:id="rId15"/>
          <w:footerReference w:type="default" r:id="rId16"/>
          <w:type w:val="nextColumn"/>
          <w:pgSz w:w="12240" w:h="15840" w:code="1"/>
          <w:pgMar w:top="1440" w:right="1440" w:bottom="1440" w:left="1440" w:header="720" w:footer="720" w:gutter="0"/>
          <w:pgNumType w:fmt="lowerRoman" w:start="1"/>
          <w:cols w:space="720"/>
          <w:docGrid w:linePitch="326"/>
        </w:sectPr>
      </w:pPr>
      <w:r w:rsidRPr="00944EFF">
        <w:rPr>
          <w:sz w:val="24"/>
        </w:rPr>
        <w:fldChar w:fldCharType="end"/>
      </w:r>
      <w:bookmarkEnd w:id="4"/>
    </w:p>
    <w:p w14:paraId="59B1BC33" w14:textId="77777777" w:rsidR="00D0029B" w:rsidRPr="00944EFF" w:rsidRDefault="00D0029B" w:rsidP="00D0029B">
      <w:pPr>
        <w:pStyle w:val="Heading1"/>
        <w:rPr>
          <w:b/>
          <w:sz w:val="24"/>
        </w:rPr>
      </w:pPr>
      <w:bookmarkStart w:id="5" w:name="_Toc47777375"/>
      <w:bookmarkStart w:id="6" w:name="_Toc47839011"/>
      <w:bookmarkStart w:id="7" w:name="_Toc47850297"/>
      <w:bookmarkStart w:id="8" w:name="_Toc48698906"/>
      <w:bookmarkStart w:id="9" w:name="_Toc49934158"/>
      <w:bookmarkStart w:id="10" w:name="_Toc50869611"/>
      <w:bookmarkStart w:id="11" w:name="_Toc205296268"/>
      <w:r w:rsidRPr="00944EFF">
        <w:rPr>
          <w:b/>
          <w:sz w:val="24"/>
        </w:rPr>
        <w:lastRenderedPageBreak/>
        <w:t>PART I:</w:t>
      </w:r>
      <w:bookmarkEnd w:id="5"/>
      <w:bookmarkEnd w:id="6"/>
      <w:bookmarkEnd w:id="7"/>
      <w:r w:rsidRPr="00944EFF">
        <w:rPr>
          <w:b/>
          <w:sz w:val="24"/>
        </w:rPr>
        <w:t xml:space="preserve"> General Information</w:t>
      </w:r>
      <w:bookmarkEnd w:id="8"/>
      <w:bookmarkEnd w:id="9"/>
      <w:bookmarkEnd w:id="10"/>
      <w:bookmarkEnd w:id="11"/>
    </w:p>
    <w:p w14:paraId="128DE678" w14:textId="77777777" w:rsidR="00D0029B" w:rsidRPr="009A78CE" w:rsidRDefault="00D0029B" w:rsidP="00D0029B">
      <w:pPr>
        <w:widowControl w:val="0"/>
      </w:pPr>
    </w:p>
    <w:p w14:paraId="68CF3952" w14:textId="77777777" w:rsidR="00D0029B" w:rsidRPr="00BC7FE6" w:rsidRDefault="00D0029B" w:rsidP="00D0029B">
      <w:pPr>
        <w:pStyle w:val="Heading2"/>
        <w:rPr>
          <w:szCs w:val="24"/>
        </w:rPr>
      </w:pPr>
      <w:bookmarkStart w:id="12" w:name="_Toc47777376"/>
      <w:bookmarkStart w:id="13" w:name="_Toc47839012"/>
      <w:bookmarkStart w:id="14" w:name="_Toc47850298"/>
      <w:bookmarkStart w:id="15" w:name="_Toc48698907"/>
      <w:bookmarkStart w:id="16" w:name="_Toc49934159"/>
      <w:bookmarkStart w:id="17" w:name="_Toc50869612"/>
      <w:bookmarkStart w:id="18" w:name="_Toc205296269"/>
      <w:r w:rsidRPr="009A78CE">
        <w:rPr>
          <w:szCs w:val="24"/>
        </w:rPr>
        <w:t>Introduction</w:t>
      </w:r>
      <w:bookmarkEnd w:id="12"/>
      <w:bookmarkEnd w:id="13"/>
      <w:bookmarkEnd w:id="14"/>
      <w:bookmarkEnd w:id="15"/>
      <w:bookmarkEnd w:id="16"/>
      <w:bookmarkEnd w:id="17"/>
      <w:r w:rsidRPr="009A78CE">
        <w:rPr>
          <w:szCs w:val="24"/>
        </w:rPr>
        <w:t xml:space="preserve"> </w:t>
      </w:r>
      <w:r w:rsidRPr="00BC7FE6">
        <w:rPr>
          <w:szCs w:val="24"/>
        </w:rPr>
        <w:t>and Purpose</w:t>
      </w:r>
      <w:bookmarkEnd w:id="18"/>
    </w:p>
    <w:p w14:paraId="70D6F3AD" w14:textId="77777777" w:rsidR="00D0029B" w:rsidRPr="00BC7FE6" w:rsidRDefault="00D0029B" w:rsidP="00D0029B"/>
    <w:p w14:paraId="014F1B7A" w14:textId="77777777" w:rsidR="00D0029B" w:rsidRPr="00C462E9" w:rsidRDefault="00D0029B" w:rsidP="00D0029B">
      <w:bookmarkStart w:id="19" w:name="_Toc48698908"/>
      <w:bookmarkStart w:id="20" w:name="_Toc49934160"/>
      <w:r w:rsidRPr="00C462E9">
        <w:t xml:space="preserve">The South Carolina General </w:t>
      </w:r>
      <w:r w:rsidRPr="00750B98">
        <w:t>Assembly has allocated funds to the South Carolina Department of Education (SCDE) through a legislative proviso to provide</w:t>
      </w:r>
      <w:r w:rsidRPr="00C462E9">
        <w:t xml:space="preserve"> teacher endorsement activities (graduate courses) for teachers assigned to teach gifted and talented students as required by State Board of Education (SBE) </w:t>
      </w:r>
      <w:bookmarkStart w:id="21" w:name="_Hlk94869283"/>
      <w:r w:rsidRPr="00C462E9">
        <w:t>Regulation 43-220</w:t>
      </w:r>
      <w:bookmarkEnd w:id="21"/>
      <w:r w:rsidRPr="00C462E9">
        <w:t>(II)(C)(1):</w:t>
      </w:r>
    </w:p>
    <w:p w14:paraId="52DDD2E3" w14:textId="77777777" w:rsidR="00D0029B" w:rsidRPr="00C462E9" w:rsidRDefault="00D0029B" w:rsidP="00D0029B"/>
    <w:p w14:paraId="22F037D1" w14:textId="77777777" w:rsidR="00D0029B" w:rsidRPr="00C462E9" w:rsidRDefault="00D0029B" w:rsidP="00D0029B">
      <w:pPr>
        <w:ind w:left="360" w:right="720"/>
        <w:jc w:val="both"/>
      </w:pPr>
      <w:r w:rsidRPr="00C462E9">
        <w:t>1.</w:t>
      </w:r>
      <w:r w:rsidRPr="00C462E9">
        <w:tab/>
        <w:t>Teacher Qualifications</w:t>
      </w:r>
    </w:p>
    <w:p w14:paraId="749A1AB3" w14:textId="77777777" w:rsidR="00D0029B" w:rsidRPr="00C462E9" w:rsidRDefault="00D0029B" w:rsidP="00D0029B">
      <w:pPr>
        <w:ind w:left="1080" w:right="720" w:hanging="360"/>
      </w:pPr>
      <w:r w:rsidRPr="00C462E9">
        <w:t>(a)</w:t>
      </w:r>
      <w:r w:rsidRPr="00C462E9">
        <w:tab/>
        <w:t>Teachers must hold valid teaching certificates appropriate to the grade level(s) or subject area(s) included in the programming.</w:t>
      </w:r>
    </w:p>
    <w:p w14:paraId="56FF33B2" w14:textId="77777777" w:rsidR="00D0029B" w:rsidRPr="00C462E9" w:rsidRDefault="00D0029B" w:rsidP="00D0029B">
      <w:pPr>
        <w:ind w:left="1080" w:right="720" w:hanging="360"/>
      </w:pPr>
      <w:r w:rsidRPr="00C462E9">
        <w:t>(b)</w:t>
      </w:r>
      <w:r w:rsidRPr="00C462E9">
        <w:tab/>
        <w:t>Each teacher of a state-funded gifted and talented course or class shall have completed a gifted and talented endorsement program approved by the SCDE</w:t>
      </w:r>
      <w:r>
        <w:t xml:space="preserve">. </w:t>
      </w:r>
      <w:r w:rsidRPr="00C462E9">
        <w:t>There are three levels of educator credentialing for gifted and talented: beginning endorsement, intermediate endorsement, and certification</w:t>
      </w:r>
      <w:r>
        <w:t xml:space="preserve">. </w:t>
      </w:r>
      <w:r w:rsidRPr="00C462E9">
        <w:t>The minimal credential level required will be established by the SCDE.</w:t>
      </w:r>
    </w:p>
    <w:p w14:paraId="176F1872" w14:textId="77777777" w:rsidR="00D0029B" w:rsidRPr="00C462E9" w:rsidRDefault="00D0029B" w:rsidP="00D0029B">
      <w:pPr>
        <w:ind w:left="1440" w:right="720" w:hanging="360"/>
      </w:pPr>
      <w:r w:rsidRPr="00C462E9">
        <w:t>(1)</w:t>
      </w:r>
      <w:r w:rsidRPr="00C462E9">
        <w:tab/>
        <w:t>Exception 1: Newly assigned teachers will have one year to meet gifted and talented endorsement requirements.</w:t>
      </w:r>
    </w:p>
    <w:p w14:paraId="1C098CA8" w14:textId="77777777" w:rsidR="00D0029B" w:rsidRPr="00C462E9" w:rsidRDefault="00D0029B" w:rsidP="00D0029B">
      <w:pPr>
        <w:ind w:left="1440" w:right="720" w:hanging="360"/>
      </w:pPr>
      <w:r w:rsidRPr="00C462E9">
        <w:t>(2)</w:t>
      </w:r>
      <w:r w:rsidRPr="00C462E9">
        <w:tab/>
        <w:t xml:space="preserve">Exception 2: Teachers who have a master's degree or higher in gifted education from an accredited </w:t>
      </w:r>
      <w:r>
        <w:t>i</w:t>
      </w:r>
      <w:r w:rsidRPr="00C462E9">
        <w:t xml:space="preserve">nstitution of </w:t>
      </w:r>
      <w:r>
        <w:t>h</w:t>
      </w:r>
      <w:r w:rsidRPr="00C462E9">
        <w:t xml:space="preserve">igher </w:t>
      </w:r>
      <w:r>
        <w:t>l</w:t>
      </w:r>
      <w:r w:rsidRPr="00C462E9">
        <w:t>earning may have this requirement waived upon approval of credentials by the SCDE.</w:t>
      </w:r>
    </w:p>
    <w:p w14:paraId="3565C832" w14:textId="77777777" w:rsidR="00D0029B" w:rsidRPr="00C462E9" w:rsidRDefault="00D0029B" w:rsidP="00D0029B"/>
    <w:p w14:paraId="1CBE04BA" w14:textId="56514FBD" w:rsidR="00D0029B" w:rsidRPr="00C462E9" w:rsidRDefault="00D0029B" w:rsidP="00D0029B">
      <w:r w:rsidRPr="00C462E9">
        <w:t xml:space="preserve">Gifted and Talented (GT) Graduate Course Program </w:t>
      </w:r>
      <w:r w:rsidR="00C55399">
        <w:t>grants</w:t>
      </w:r>
      <w:r w:rsidRPr="00C462E9">
        <w:t xml:space="preserve"> will be </w:t>
      </w:r>
      <w:r w:rsidR="00C55399">
        <w:t>award</w:t>
      </w:r>
      <w:r w:rsidRPr="00C462E9">
        <w:t>ed</w:t>
      </w:r>
      <w:r>
        <w:t xml:space="preserve"> to institutions of higher education (IHEs) that offer</w:t>
      </w:r>
      <w:r w:rsidRPr="00C462E9">
        <w:t xml:space="preserve"> tuition-free graduate courses for teachers who are pursuing either endorsement or certification in GT education</w:t>
      </w:r>
      <w:r>
        <w:t xml:space="preserve">. </w:t>
      </w:r>
      <w:r w:rsidRPr="00C462E9">
        <w:t>These courses will be designed for the following topics:</w:t>
      </w:r>
    </w:p>
    <w:p w14:paraId="40C80FE3" w14:textId="77777777" w:rsidR="00D0029B" w:rsidRPr="00C462E9" w:rsidRDefault="00D0029B" w:rsidP="00D0029B">
      <w:pPr>
        <w:pStyle w:val="ListParagraph"/>
        <w:numPr>
          <w:ilvl w:val="0"/>
          <w:numId w:val="20"/>
        </w:numPr>
        <w:ind w:left="720"/>
      </w:pPr>
      <w:r w:rsidRPr="00C462E9">
        <w:t>Nature and Needs of Gifted and Talent</w:t>
      </w:r>
      <w:r>
        <w:t>ed Students;</w:t>
      </w:r>
    </w:p>
    <w:p w14:paraId="561659C5" w14:textId="77777777" w:rsidR="00D0029B" w:rsidRPr="00C462E9" w:rsidRDefault="00D0029B" w:rsidP="00D0029B">
      <w:pPr>
        <w:pStyle w:val="ListParagraph"/>
        <w:numPr>
          <w:ilvl w:val="0"/>
          <w:numId w:val="20"/>
        </w:numPr>
        <w:ind w:left="720"/>
      </w:pPr>
      <w:r w:rsidRPr="00C462E9">
        <w:t>Introduction to Curriculum and Instruction f</w:t>
      </w:r>
      <w:r>
        <w:t>or Gifted and Talented Students;</w:t>
      </w:r>
    </w:p>
    <w:p w14:paraId="327EC065" w14:textId="77777777" w:rsidR="00D0029B" w:rsidRDefault="00D0029B" w:rsidP="00D0029B">
      <w:pPr>
        <w:pStyle w:val="ListParagraph"/>
        <w:numPr>
          <w:ilvl w:val="0"/>
          <w:numId w:val="20"/>
        </w:numPr>
        <w:ind w:left="720"/>
      </w:pPr>
      <w:r w:rsidRPr="00C462E9">
        <w:t>Advanced Curriculum f</w:t>
      </w:r>
      <w:r>
        <w:t>or Gifted and Talented Students;</w:t>
      </w:r>
    </w:p>
    <w:p w14:paraId="43A7B6C3" w14:textId="77777777" w:rsidR="00D0029B" w:rsidRPr="00660AEF" w:rsidRDefault="00D0029B" w:rsidP="00D0029B">
      <w:pPr>
        <w:pStyle w:val="ListParagraph"/>
        <w:numPr>
          <w:ilvl w:val="0"/>
          <w:numId w:val="20"/>
        </w:numPr>
        <w:ind w:left="720"/>
        <w:rPr>
          <w:sz w:val="28"/>
        </w:rPr>
      </w:pPr>
      <w:r>
        <w:rPr>
          <w:szCs w:val="23"/>
        </w:rPr>
        <w:t>Student</w:t>
      </w:r>
      <w:r w:rsidRPr="00660AEF">
        <w:rPr>
          <w:szCs w:val="23"/>
        </w:rPr>
        <w:t xml:space="preserve"> Identification, Current Trends, and Issues </w:t>
      </w:r>
      <w:r>
        <w:rPr>
          <w:szCs w:val="23"/>
        </w:rPr>
        <w:t>in Gifted and Talented Education;</w:t>
      </w:r>
    </w:p>
    <w:p w14:paraId="141B290A" w14:textId="77777777" w:rsidR="00D0029B" w:rsidRPr="00C462E9" w:rsidRDefault="00D0029B" w:rsidP="00D0029B">
      <w:pPr>
        <w:pStyle w:val="ListParagraph"/>
        <w:numPr>
          <w:ilvl w:val="0"/>
          <w:numId w:val="20"/>
        </w:numPr>
        <w:ind w:left="720"/>
      </w:pPr>
      <w:r w:rsidRPr="00C462E9">
        <w:t>Social and Emotional Needs of Gifted Learners</w:t>
      </w:r>
      <w:r>
        <w:t>;</w:t>
      </w:r>
    </w:p>
    <w:p w14:paraId="71022212" w14:textId="77777777" w:rsidR="00D0029B" w:rsidRDefault="00D0029B" w:rsidP="00D0029B">
      <w:pPr>
        <w:pStyle w:val="ListParagraph"/>
        <w:numPr>
          <w:ilvl w:val="0"/>
          <w:numId w:val="20"/>
        </w:numPr>
        <w:ind w:left="720"/>
      </w:pPr>
      <w:r w:rsidRPr="00C462E9">
        <w:t>Special Topic Seminars in Gifted and Talented Education</w:t>
      </w:r>
      <w:r>
        <w:t>; and</w:t>
      </w:r>
    </w:p>
    <w:p w14:paraId="79E20AA4" w14:textId="77777777" w:rsidR="00D0029B" w:rsidRPr="00C462E9" w:rsidRDefault="00D0029B" w:rsidP="00D0029B">
      <w:pPr>
        <w:pStyle w:val="ListParagraph"/>
        <w:numPr>
          <w:ilvl w:val="0"/>
          <w:numId w:val="20"/>
        </w:numPr>
        <w:ind w:left="720"/>
      </w:pPr>
      <w:r>
        <w:t>Other topics applicable to gifted education</w:t>
      </w:r>
      <w:r w:rsidRPr="00C462E9">
        <w:t>.</w:t>
      </w:r>
    </w:p>
    <w:p w14:paraId="6FBF2A64" w14:textId="77777777" w:rsidR="00D0029B" w:rsidRPr="00C462E9" w:rsidRDefault="00D0029B" w:rsidP="00D0029B"/>
    <w:p w14:paraId="13CA1F10" w14:textId="2F6CBE25" w:rsidR="00D0029B" w:rsidRDefault="00D0029B" w:rsidP="00D0029B">
      <w:r w:rsidRPr="00C462E9">
        <w:t>To comply with the SBE regulation, the purpose of the GT Graduate Course Program</w:t>
      </w:r>
      <w:r>
        <w:t xml:space="preserve"> </w:t>
      </w:r>
      <w:r w:rsidRPr="00C462E9">
        <w:t>is to provide teachers with access to GT endorsement classes and advanced classes</w:t>
      </w:r>
      <w:r>
        <w:t xml:space="preserve">. </w:t>
      </w:r>
    </w:p>
    <w:p w14:paraId="4C166F78" w14:textId="77777777" w:rsidR="00D0029B" w:rsidRDefault="00D0029B" w:rsidP="00D0029B"/>
    <w:p w14:paraId="13BF3373" w14:textId="77777777" w:rsidR="00D0029B" w:rsidRPr="00C462E9" w:rsidRDefault="00D0029B" w:rsidP="00D0029B">
      <w:r w:rsidRPr="00C462E9">
        <w:t>The SCDE encourages applicants to use alternative formats to deliver the G</w:t>
      </w:r>
      <w:r>
        <w:t>T</w:t>
      </w:r>
      <w:r w:rsidRPr="00C462E9">
        <w:t xml:space="preserve"> </w:t>
      </w:r>
      <w:r>
        <w:t>g</w:t>
      </w:r>
      <w:r w:rsidRPr="00C462E9">
        <w:t xml:space="preserve">raduate </w:t>
      </w:r>
      <w:r>
        <w:t>c</w:t>
      </w:r>
      <w:r w:rsidRPr="00C462E9">
        <w:t>ourse</w:t>
      </w:r>
      <w:r>
        <w:t>s</w:t>
      </w:r>
      <w:r w:rsidRPr="00C462E9">
        <w:t>, such as online courses, distance education, or a hybrid model, rather than the traditional format (regular class meetings at a physical location for the duration of the course) to reach more educators located in rural areas of the state</w:t>
      </w:r>
      <w:r>
        <w:t>. Institutions should consider the potential challenges with technology or remote hosting sites and submit a proposal for courses that mitigates as many delivery challenges as possible</w:t>
      </w:r>
      <w:r w:rsidRPr="00C462E9">
        <w:t>.</w:t>
      </w:r>
    </w:p>
    <w:p w14:paraId="292588FD" w14:textId="77777777" w:rsidR="00D0029B" w:rsidRPr="00C462E9" w:rsidRDefault="00D0029B" w:rsidP="00D0029B"/>
    <w:p w14:paraId="20050CF5" w14:textId="7217AA22" w:rsidR="00D0029B" w:rsidRPr="00C462E9" w:rsidRDefault="00D0029B" w:rsidP="00D0029B">
      <w:r w:rsidRPr="00551552">
        <w:lastRenderedPageBreak/>
        <w:t xml:space="preserve">Approximately </w:t>
      </w:r>
      <w:r w:rsidRPr="00DA28BE">
        <w:t>$200,000</w:t>
      </w:r>
      <w:r w:rsidRPr="00551552">
        <w:t xml:space="preserve"> will be </w:t>
      </w:r>
      <w:r>
        <w:t xml:space="preserve">allocated </w:t>
      </w:r>
      <w:r w:rsidRPr="0006109B">
        <w:t>for 202</w:t>
      </w:r>
      <w:r w:rsidR="00C349A6" w:rsidRPr="0006109B">
        <w:t>5</w:t>
      </w:r>
      <w:r w:rsidRPr="0006109B">
        <w:t>–2</w:t>
      </w:r>
      <w:r w:rsidR="00C349A6" w:rsidRPr="0006109B">
        <w:t>6</w:t>
      </w:r>
      <w:r w:rsidRPr="0006109B">
        <w:t xml:space="preserve"> GT graduate courses on a competitive basis. The grant period will be </w:t>
      </w:r>
      <w:r w:rsidR="00035F57" w:rsidRPr="0006109B">
        <w:t>October 1</w:t>
      </w:r>
      <w:r w:rsidRPr="0006109B">
        <w:t>, 202</w:t>
      </w:r>
      <w:r w:rsidR="00035F57" w:rsidRPr="0006109B">
        <w:t>5</w:t>
      </w:r>
      <w:r w:rsidRPr="0006109B">
        <w:t>, through June 30, 202</w:t>
      </w:r>
      <w:r w:rsidR="00035F57" w:rsidRPr="0006109B">
        <w:t>6</w:t>
      </w:r>
      <w:r w:rsidRPr="0006109B">
        <w:t xml:space="preserve">; therefore, courses may not begin until </w:t>
      </w:r>
      <w:r w:rsidR="00035F57" w:rsidRPr="0006109B">
        <w:t>October</w:t>
      </w:r>
      <w:r w:rsidRPr="0006109B">
        <w:t xml:space="preserve"> 1, 202</w:t>
      </w:r>
      <w:r w:rsidR="00035F57" w:rsidRPr="0006109B">
        <w:t>5</w:t>
      </w:r>
      <w:r w:rsidRPr="0006109B">
        <w:t>, or later</w:t>
      </w:r>
      <w:r w:rsidR="0006109B">
        <w:t>,</w:t>
      </w:r>
      <w:r w:rsidRPr="0006109B">
        <w:t xml:space="preserve"> and must conclude no later than June 30, 202</w:t>
      </w:r>
      <w:r w:rsidR="00035F57" w:rsidRPr="0006109B">
        <w:t>6</w:t>
      </w:r>
      <w:r w:rsidRPr="0006109B">
        <w:t>. The SCDE is not bound by any estimates</w:t>
      </w:r>
      <w:r w:rsidRPr="00B72B67">
        <w:t xml:space="preserve"> in this notice. All funding is contingent</w:t>
      </w:r>
      <w:r w:rsidRPr="003A52DD">
        <w:t xml:space="preserve"> upon appropriations from the South Carolina General Assembly.</w:t>
      </w:r>
    </w:p>
    <w:p w14:paraId="7CCECB92" w14:textId="77777777" w:rsidR="00D0029B" w:rsidRPr="00C462E9" w:rsidRDefault="00D0029B" w:rsidP="00D0029B"/>
    <w:p w14:paraId="2464A590" w14:textId="117A8CC8" w:rsidR="00D0029B" w:rsidRDefault="00D0029B" w:rsidP="00D0029B">
      <w:r>
        <w:t>The SCDE anticipates funding a</w:t>
      </w:r>
      <w:r w:rsidRPr="00C462E9">
        <w:t xml:space="preserve">pproximately </w:t>
      </w:r>
      <w:r>
        <w:t>twenty</w:t>
      </w:r>
      <w:r w:rsidRPr="00C462E9">
        <w:t xml:space="preserve"> GT </w:t>
      </w:r>
      <w:r>
        <w:t xml:space="preserve">graduate courses </w:t>
      </w:r>
      <w:r w:rsidRPr="00C462E9">
        <w:t>under this program, depending upon the quality of applications</w:t>
      </w:r>
      <w:r>
        <w:t xml:space="preserve">. </w:t>
      </w:r>
      <w:r w:rsidRPr="00C462E9">
        <w:t xml:space="preserve">There </w:t>
      </w:r>
      <w:proofErr w:type="gramStart"/>
      <w:r w:rsidRPr="00C462E9">
        <w:t>is</w:t>
      </w:r>
      <w:proofErr w:type="gramEnd"/>
      <w:r w:rsidRPr="00C462E9">
        <w:t xml:space="preserve"> no maximum </w:t>
      </w:r>
      <w:r>
        <w:t xml:space="preserve">funding </w:t>
      </w:r>
      <w:r w:rsidRPr="00C462E9">
        <w:t xml:space="preserve">amount applicants may request, but all proposed funding must be appropriate and justified to support the authorized </w:t>
      </w:r>
      <w:r w:rsidRPr="00C93586">
        <w:t xml:space="preserve">activities of the project. </w:t>
      </w:r>
      <w:r w:rsidRPr="00DD391A">
        <w:t xml:space="preserve">The average per </w:t>
      </w:r>
      <w:bookmarkStart w:id="22" w:name="_Hlk96432673"/>
      <w:r w:rsidRPr="00DD391A">
        <w:rPr>
          <w:color w:val="000000"/>
        </w:rPr>
        <w:t xml:space="preserve">endorsement-level </w:t>
      </w:r>
      <w:r w:rsidRPr="00DD391A">
        <w:t xml:space="preserve">course (i.e., Nature and Needs of Gifted and Talented Learners and Introduction to Curriculum for </w:t>
      </w:r>
      <w:r w:rsidRPr="0006109B">
        <w:t>Gifted and Talented Learners)</w:t>
      </w:r>
      <w:bookmarkEnd w:id="22"/>
      <w:r w:rsidRPr="0006109B">
        <w:t xml:space="preserve"> award made in the previous funding year was $</w:t>
      </w:r>
      <w:r w:rsidR="00CA4416" w:rsidRPr="0006109B">
        <w:t>10,</w:t>
      </w:r>
      <w:r w:rsidR="00DA28BE">
        <w:t>500</w:t>
      </w:r>
      <w:r w:rsidRPr="0006109B">
        <w:t>.</w:t>
      </w:r>
    </w:p>
    <w:p w14:paraId="4430532A" w14:textId="77777777" w:rsidR="00D0029B" w:rsidRPr="009A78CE" w:rsidRDefault="00D0029B" w:rsidP="00D0029B"/>
    <w:p w14:paraId="0CF34189" w14:textId="77777777" w:rsidR="00D0029B" w:rsidRPr="009A78CE" w:rsidRDefault="00D0029B" w:rsidP="00D0029B">
      <w:pPr>
        <w:pStyle w:val="Heading2"/>
        <w:rPr>
          <w:szCs w:val="24"/>
        </w:rPr>
      </w:pPr>
      <w:bookmarkStart w:id="23" w:name="_Toc205296270"/>
      <w:r w:rsidRPr="009A78CE">
        <w:rPr>
          <w:szCs w:val="24"/>
        </w:rPr>
        <w:t>Eligible Applicants</w:t>
      </w:r>
      <w:bookmarkEnd w:id="23"/>
    </w:p>
    <w:p w14:paraId="6B25DEFD" w14:textId="77777777" w:rsidR="00D0029B" w:rsidRPr="009A78CE" w:rsidRDefault="00D0029B" w:rsidP="00D0029B"/>
    <w:p w14:paraId="26E86EEC" w14:textId="77777777" w:rsidR="00D0029B" w:rsidRPr="00C462E9" w:rsidRDefault="00D0029B" w:rsidP="00D0029B">
      <w:r w:rsidRPr="00C462E9">
        <w:t>An eligible applicant is a public or private South Carolina IHE that currently offers or plans to offer introductory graduate courses in GT education.</w:t>
      </w:r>
    </w:p>
    <w:p w14:paraId="3DF41380" w14:textId="77777777" w:rsidR="00D0029B" w:rsidRPr="009A78CE" w:rsidRDefault="00D0029B" w:rsidP="00D0029B"/>
    <w:p w14:paraId="579CDF14" w14:textId="77777777" w:rsidR="00D0029B" w:rsidRPr="009A78CE" w:rsidRDefault="00D0029B" w:rsidP="00D0029B">
      <w:pPr>
        <w:pStyle w:val="Heading2"/>
        <w:widowControl w:val="0"/>
        <w:rPr>
          <w:szCs w:val="24"/>
        </w:rPr>
      </w:pPr>
      <w:bookmarkStart w:id="24" w:name="_Toc205296271"/>
      <w:bookmarkStart w:id="25" w:name="_Toc47777377"/>
      <w:bookmarkStart w:id="26" w:name="_Toc47839013"/>
      <w:bookmarkStart w:id="27" w:name="_Toc47850299"/>
      <w:bookmarkStart w:id="28" w:name="_Toc48698915"/>
      <w:bookmarkStart w:id="29" w:name="_Toc49934167"/>
      <w:bookmarkStart w:id="30" w:name="_Toc50869614"/>
      <w:bookmarkEnd w:id="19"/>
      <w:bookmarkEnd w:id="20"/>
      <w:r w:rsidRPr="00CA4BAF">
        <w:t>Absolute and/or Competitive Priorities</w:t>
      </w:r>
      <w:bookmarkEnd w:id="24"/>
    </w:p>
    <w:p w14:paraId="3826EA58" w14:textId="77777777" w:rsidR="00D0029B" w:rsidRPr="009A78CE" w:rsidRDefault="00D0029B" w:rsidP="00D0029B"/>
    <w:p w14:paraId="47F8F0E9" w14:textId="77777777" w:rsidR="00D0029B" w:rsidRPr="00680CE8" w:rsidRDefault="00D0029B" w:rsidP="00D0029B">
      <w:r>
        <w:t xml:space="preserve">Competitive priority points are not available for this competition. </w:t>
      </w:r>
    </w:p>
    <w:p w14:paraId="343EE44D" w14:textId="77777777" w:rsidR="00D0029B" w:rsidRDefault="00D0029B" w:rsidP="00D0029B"/>
    <w:p w14:paraId="6BC926A7" w14:textId="77777777" w:rsidR="00D0029B" w:rsidRPr="009A78CE" w:rsidRDefault="00D0029B" w:rsidP="00D0029B">
      <w:pPr>
        <w:pStyle w:val="Heading2"/>
        <w:rPr>
          <w:szCs w:val="24"/>
        </w:rPr>
      </w:pPr>
      <w:bookmarkStart w:id="31" w:name="_Toc47777391"/>
      <w:bookmarkStart w:id="32" w:name="_Toc47839027"/>
      <w:bookmarkStart w:id="33" w:name="_Toc47850314"/>
      <w:bookmarkStart w:id="34" w:name="_Toc48698926"/>
      <w:bookmarkStart w:id="35" w:name="_Toc49934178"/>
      <w:bookmarkStart w:id="36" w:name="_Toc50869622"/>
      <w:bookmarkStart w:id="37" w:name="_Toc205296272"/>
      <w:r w:rsidRPr="009A78CE">
        <w:rPr>
          <w:szCs w:val="24"/>
        </w:rPr>
        <w:t xml:space="preserve">Timeline of </w:t>
      </w:r>
      <w:r w:rsidRPr="00B11EAA">
        <w:rPr>
          <w:szCs w:val="24"/>
        </w:rPr>
        <w:t>Granting</w:t>
      </w:r>
      <w:r w:rsidRPr="009A78CE">
        <w:rPr>
          <w:szCs w:val="24"/>
        </w:rPr>
        <w:t xml:space="preserve"> Process</w:t>
      </w:r>
      <w:bookmarkEnd w:id="31"/>
      <w:bookmarkEnd w:id="32"/>
      <w:bookmarkEnd w:id="33"/>
      <w:bookmarkEnd w:id="34"/>
      <w:bookmarkEnd w:id="35"/>
      <w:bookmarkEnd w:id="36"/>
      <w:bookmarkEnd w:id="37"/>
    </w:p>
    <w:p w14:paraId="1EDCB5DA" w14:textId="77777777" w:rsidR="00D0029B" w:rsidRDefault="00D0029B" w:rsidP="00D0029B">
      <w:pPr>
        <w:rPr>
          <w:highlight w:val="lightGray"/>
        </w:rPr>
      </w:pPr>
    </w:p>
    <w:tbl>
      <w:tblPr>
        <w:tblW w:w="9360" w:type="dxa"/>
        <w:tblInd w:w="10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020" w:firstRow="1" w:lastRow="0" w:firstColumn="0" w:lastColumn="0" w:noHBand="0" w:noVBand="0"/>
        <w:tblCaption w:val="Timeline of Granting Process"/>
        <w:tblDescription w:val="Timeline of Granting Process"/>
      </w:tblPr>
      <w:tblGrid>
        <w:gridCol w:w="2700"/>
        <w:gridCol w:w="6660"/>
      </w:tblGrid>
      <w:tr w:rsidR="00D0029B" w:rsidRPr="00C462E9" w14:paraId="777551E6" w14:textId="77777777" w:rsidTr="008F5E4A">
        <w:trPr>
          <w:cantSplit/>
        </w:trPr>
        <w:tc>
          <w:tcPr>
            <w:tcW w:w="2700" w:type="dxa"/>
            <w:tcBorders>
              <w:top w:val="single" w:sz="12" w:space="0" w:color="808080"/>
              <w:left w:val="single" w:sz="12" w:space="0" w:color="808080"/>
              <w:bottom w:val="single" w:sz="12" w:space="0" w:color="808080"/>
              <w:right w:val="single" w:sz="12" w:space="0" w:color="808080"/>
            </w:tcBorders>
          </w:tcPr>
          <w:p w14:paraId="1439364D" w14:textId="77777777" w:rsidR="00D0029B" w:rsidRPr="006E2765" w:rsidRDefault="00D0029B" w:rsidP="008F5E4A">
            <w:pPr>
              <w:widowControl w:val="0"/>
              <w:jc w:val="center"/>
              <w:rPr>
                <w:b/>
                <w:bCs/>
              </w:rPr>
            </w:pPr>
            <w:r w:rsidRPr="006E2765">
              <w:rPr>
                <w:b/>
                <w:bCs/>
              </w:rPr>
              <w:t>Date</w:t>
            </w:r>
          </w:p>
        </w:tc>
        <w:tc>
          <w:tcPr>
            <w:tcW w:w="6660" w:type="dxa"/>
            <w:tcBorders>
              <w:top w:val="single" w:sz="12" w:space="0" w:color="808080"/>
              <w:left w:val="single" w:sz="12" w:space="0" w:color="808080"/>
              <w:bottom w:val="single" w:sz="12" w:space="0" w:color="808080"/>
              <w:right w:val="single" w:sz="12" w:space="0" w:color="808080"/>
            </w:tcBorders>
          </w:tcPr>
          <w:p w14:paraId="71E4F419" w14:textId="77777777" w:rsidR="00D0029B" w:rsidRPr="006E2765" w:rsidRDefault="00D0029B" w:rsidP="008F5E4A">
            <w:pPr>
              <w:widowControl w:val="0"/>
              <w:jc w:val="center"/>
              <w:rPr>
                <w:b/>
                <w:bCs/>
              </w:rPr>
            </w:pPr>
            <w:r w:rsidRPr="006E2765">
              <w:rPr>
                <w:b/>
                <w:bCs/>
              </w:rPr>
              <w:t>Activity/Action</w:t>
            </w:r>
          </w:p>
        </w:tc>
      </w:tr>
      <w:tr w:rsidR="00D0029B" w:rsidRPr="00E55D47" w14:paraId="1354CED3" w14:textId="77777777" w:rsidTr="008F5E4A">
        <w:trPr>
          <w:cantSplit/>
        </w:trPr>
        <w:tc>
          <w:tcPr>
            <w:tcW w:w="2700" w:type="dxa"/>
            <w:tcBorders>
              <w:top w:val="single" w:sz="12" w:space="0" w:color="808080"/>
              <w:left w:val="single" w:sz="12" w:space="0" w:color="808080"/>
              <w:bottom w:val="single" w:sz="12" w:space="0" w:color="808080"/>
              <w:right w:val="single" w:sz="12" w:space="0" w:color="808080"/>
            </w:tcBorders>
          </w:tcPr>
          <w:p w14:paraId="6AD3D745" w14:textId="59E5ABF1" w:rsidR="00D0029B" w:rsidRPr="00DA28BE" w:rsidRDefault="00035F57" w:rsidP="003F3726">
            <w:pPr>
              <w:widowControl w:val="0"/>
              <w:rPr>
                <w:bCs/>
              </w:rPr>
            </w:pPr>
            <w:r w:rsidRPr="00DA28BE">
              <w:rPr>
                <w:bCs/>
              </w:rPr>
              <w:t>August 2</w:t>
            </w:r>
            <w:r w:rsidR="00E029C7" w:rsidRPr="00DA28BE">
              <w:rPr>
                <w:bCs/>
              </w:rPr>
              <w:t>8</w:t>
            </w:r>
            <w:r w:rsidRPr="00DA28BE">
              <w:rPr>
                <w:bCs/>
              </w:rPr>
              <w:t>, 2025</w:t>
            </w:r>
          </w:p>
        </w:tc>
        <w:tc>
          <w:tcPr>
            <w:tcW w:w="6660" w:type="dxa"/>
            <w:tcBorders>
              <w:top w:val="single" w:sz="12" w:space="0" w:color="808080"/>
              <w:left w:val="single" w:sz="12" w:space="0" w:color="808080"/>
              <w:bottom w:val="single" w:sz="12" w:space="0" w:color="808080"/>
              <w:right w:val="single" w:sz="12" w:space="0" w:color="808080"/>
            </w:tcBorders>
          </w:tcPr>
          <w:p w14:paraId="5BF64F80" w14:textId="77777777" w:rsidR="00D0029B" w:rsidRPr="00DA28BE" w:rsidRDefault="00D0029B" w:rsidP="008F5E4A">
            <w:pPr>
              <w:widowControl w:val="0"/>
              <w:rPr>
                <w:bCs/>
              </w:rPr>
            </w:pPr>
            <w:r w:rsidRPr="00DA28BE">
              <w:rPr>
                <w:bCs/>
              </w:rPr>
              <w:t xml:space="preserve">Technical assistance session for applicants </w:t>
            </w:r>
          </w:p>
        </w:tc>
      </w:tr>
      <w:tr w:rsidR="00D0029B" w:rsidRPr="00E55D47" w14:paraId="3F675105" w14:textId="77777777" w:rsidTr="008F5E4A">
        <w:trPr>
          <w:cantSplit/>
        </w:trPr>
        <w:tc>
          <w:tcPr>
            <w:tcW w:w="2700" w:type="dxa"/>
            <w:tcBorders>
              <w:top w:val="single" w:sz="12" w:space="0" w:color="808080"/>
              <w:left w:val="single" w:sz="12" w:space="0" w:color="808080"/>
              <w:bottom w:val="single" w:sz="12" w:space="0" w:color="808080"/>
              <w:right w:val="single" w:sz="12" w:space="0" w:color="808080"/>
            </w:tcBorders>
          </w:tcPr>
          <w:p w14:paraId="378F28A7" w14:textId="6C93DD33" w:rsidR="00D0029B" w:rsidRPr="00DA28BE" w:rsidRDefault="00035F57" w:rsidP="008F5E4A">
            <w:pPr>
              <w:widowControl w:val="0"/>
              <w:rPr>
                <w:bCs/>
              </w:rPr>
            </w:pPr>
            <w:r w:rsidRPr="00DA28BE">
              <w:rPr>
                <w:bCs/>
              </w:rPr>
              <w:t>September 15, 2025</w:t>
            </w:r>
          </w:p>
        </w:tc>
        <w:tc>
          <w:tcPr>
            <w:tcW w:w="6660" w:type="dxa"/>
            <w:tcBorders>
              <w:top w:val="single" w:sz="12" w:space="0" w:color="808080"/>
              <w:left w:val="single" w:sz="12" w:space="0" w:color="808080"/>
              <w:bottom w:val="single" w:sz="12" w:space="0" w:color="808080"/>
              <w:right w:val="single" w:sz="12" w:space="0" w:color="808080"/>
            </w:tcBorders>
          </w:tcPr>
          <w:p w14:paraId="0A176AC2" w14:textId="77777777" w:rsidR="00D0029B" w:rsidRPr="00DA28BE" w:rsidRDefault="00D0029B" w:rsidP="008F5E4A">
            <w:pPr>
              <w:widowControl w:val="0"/>
              <w:rPr>
                <w:bCs/>
              </w:rPr>
            </w:pPr>
            <w:r w:rsidRPr="00DA28BE">
              <w:rPr>
                <w:bCs/>
              </w:rPr>
              <w:t>Deadline for receipt of applications</w:t>
            </w:r>
          </w:p>
        </w:tc>
      </w:tr>
      <w:tr w:rsidR="00D0029B" w:rsidRPr="00E55D47" w14:paraId="10962C0E" w14:textId="77777777" w:rsidTr="008F5E4A">
        <w:trPr>
          <w:cantSplit/>
        </w:trPr>
        <w:tc>
          <w:tcPr>
            <w:tcW w:w="2700" w:type="dxa"/>
            <w:tcBorders>
              <w:top w:val="single" w:sz="12" w:space="0" w:color="808080"/>
              <w:left w:val="single" w:sz="12" w:space="0" w:color="808080"/>
              <w:bottom w:val="single" w:sz="12" w:space="0" w:color="808080"/>
              <w:right w:val="single" w:sz="12" w:space="0" w:color="808080"/>
            </w:tcBorders>
          </w:tcPr>
          <w:p w14:paraId="799BFDA9" w14:textId="33F284B6" w:rsidR="00D0029B" w:rsidRPr="00DA28BE" w:rsidRDefault="00035F57" w:rsidP="008F5E4A">
            <w:pPr>
              <w:widowControl w:val="0"/>
              <w:rPr>
                <w:bCs/>
              </w:rPr>
            </w:pPr>
            <w:r w:rsidRPr="00DA28BE">
              <w:rPr>
                <w:bCs/>
              </w:rPr>
              <w:t>October</w:t>
            </w:r>
            <w:r w:rsidR="00CF5565" w:rsidRPr="00DA28BE">
              <w:rPr>
                <w:bCs/>
              </w:rPr>
              <w:t xml:space="preserve"> 2025</w:t>
            </w:r>
          </w:p>
        </w:tc>
        <w:tc>
          <w:tcPr>
            <w:tcW w:w="6660" w:type="dxa"/>
            <w:tcBorders>
              <w:top w:val="single" w:sz="12" w:space="0" w:color="808080"/>
              <w:left w:val="single" w:sz="12" w:space="0" w:color="808080"/>
              <w:bottom w:val="single" w:sz="12" w:space="0" w:color="808080"/>
              <w:right w:val="single" w:sz="12" w:space="0" w:color="808080"/>
            </w:tcBorders>
          </w:tcPr>
          <w:p w14:paraId="705F3C38" w14:textId="77777777" w:rsidR="00D0029B" w:rsidRPr="00DA28BE" w:rsidRDefault="00D0029B" w:rsidP="008F5E4A">
            <w:pPr>
              <w:widowControl w:val="0"/>
              <w:rPr>
                <w:bCs/>
              </w:rPr>
            </w:pPr>
            <w:r w:rsidRPr="00DA28BE">
              <w:rPr>
                <w:bCs/>
              </w:rPr>
              <w:t>Notification of awards</w:t>
            </w:r>
          </w:p>
        </w:tc>
      </w:tr>
      <w:tr w:rsidR="00D0029B" w:rsidRPr="00E55D47" w14:paraId="3AD12C36" w14:textId="77777777" w:rsidTr="008F5E4A">
        <w:trPr>
          <w:cantSplit/>
        </w:trPr>
        <w:tc>
          <w:tcPr>
            <w:tcW w:w="2700" w:type="dxa"/>
            <w:tcBorders>
              <w:top w:val="single" w:sz="12" w:space="0" w:color="808080"/>
              <w:left w:val="single" w:sz="12" w:space="0" w:color="808080"/>
              <w:bottom w:val="single" w:sz="12" w:space="0" w:color="808080"/>
              <w:right w:val="single" w:sz="12" w:space="0" w:color="808080"/>
            </w:tcBorders>
          </w:tcPr>
          <w:p w14:paraId="6C24C45D" w14:textId="1E0D55F7" w:rsidR="00D0029B" w:rsidRPr="00DA28BE" w:rsidRDefault="00CF5565" w:rsidP="008F5E4A">
            <w:pPr>
              <w:widowControl w:val="0"/>
              <w:rPr>
                <w:bCs/>
              </w:rPr>
            </w:pPr>
            <w:r w:rsidRPr="00DA28BE">
              <w:rPr>
                <w:bCs/>
              </w:rPr>
              <w:t>October 1, 2025</w:t>
            </w:r>
          </w:p>
        </w:tc>
        <w:tc>
          <w:tcPr>
            <w:tcW w:w="6660" w:type="dxa"/>
            <w:tcBorders>
              <w:top w:val="single" w:sz="12" w:space="0" w:color="808080"/>
              <w:left w:val="single" w:sz="12" w:space="0" w:color="808080"/>
              <w:bottom w:val="single" w:sz="12" w:space="0" w:color="808080"/>
              <w:right w:val="single" w:sz="12" w:space="0" w:color="808080"/>
            </w:tcBorders>
          </w:tcPr>
          <w:p w14:paraId="598E153A" w14:textId="77777777" w:rsidR="00D0029B" w:rsidRPr="00DA28BE" w:rsidRDefault="00D0029B" w:rsidP="008F5E4A">
            <w:pPr>
              <w:widowControl w:val="0"/>
              <w:rPr>
                <w:bCs/>
              </w:rPr>
            </w:pPr>
            <w:r w:rsidRPr="00DA28BE">
              <w:rPr>
                <w:bCs/>
              </w:rPr>
              <w:t xml:space="preserve">Funding period begins </w:t>
            </w:r>
          </w:p>
        </w:tc>
      </w:tr>
      <w:tr w:rsidR="00D0029B" w:rsidRPr="00E55D47" w14:paraId="10CD5FF7" w14:textId="77777777" w:rsidTr="008F5E4A">
        <w:trPr>
          <w:cantSplit/>
        </w:trPr>
        <w:tc>
          <w:tcPr>
            <w:tcW w:w="2700" w:type="dxa"/>
            <w:tcBorders>
              <w:top w:val="single" w:sz="12" w:space="0" w:color="808080"/>
              <w:left w:val="single" w:sz="12" w:space="0" w:color="808080"/>
              <w:bottom w:val="single" w:sz="12" w:space="0" w:color="808080"/>
              <w:right w:val="single" w:sz="12" w:space="0" w:color="808080"/>
            </w:tcBorders>
          </w:tcPr>
          <w:p w14:paraId="0599DACE" w14:textId="55BFB126" w:rsidR="00D0029B" w:rsidRPr="00DA28BE" w:rsidRDefault="00CF5565" w:rsidP="008F5E4A">
            <w:pPr>
              <w:widowControl w:val="0"/>
              <w:rPr>
                <w:bCs/>
              </w:rPr>
            </w:pPr>
            <w:r w:rsidRPr="00DA28BE">
              <w:rPr>
                <w:bCs/>
              </w:rPr>
              <w:t>October 2025</w:t>
            </w:r>
          </w:p>
        </w:tc>
        <w:tc>
          <w:tcPr>
            <w:tcW w:w="6660" w:type="dxa"/>
            <w:tcBorders>
              <w:top w:val="single" w:sz="12" w:space="0" w:color="808080"/>
              <w:left w:val="single" w:sz="12" w:space="0" w:color="808080"/>
              <w:bottom w:val="single" w:sz="12" w:space="0" w:color="808080"/>
              <w:right w:val="single" w:sz="12" w:space="0" w:color="808080"/>
            </w:tcBorders>
          </w:tcPr>
          <w:p w14:paraId="7A6BB360" w14:textId="77777777" w:rsidR="00D0029B" w:rsidRPr="00DA28BE" w:rsidRDefault="00D0029B" w:rsidP="008F5E4A">
            <w:pPr>
              <w:widowControl w:val="0"/>
              <w:rPr>
                <w:bCs/>
              </w:rPr>
            </w:pPr>
            <w:r w:rsidRPr="00DA28BE">
              <w:rPr>
                <w:bCs/>
              </w:rPr>
              <w:t>New grantee meeting</w:t>
            </w:r>
          </w:p>
        </w:tc>
      </w:tr>
      <w:tr w:rsidR="00D0029B" w:rsidRPr="00E55D47" w14:paraId="464DA29E" w14:textId="77777777" w:rsidTr="008F5E4A">
        <w:trPr>
          <w:cantSplit/>
        </w:trPr>
        <w:tc>
          <w:tcPr>
            <w:tcW w:w="2700" w:type="dxa"/>
            <w:tcBorders>
              <w:top w:val="single" w:sz="12" w:space="0" w:color="808080"/>
              <w:left w:val="single" w:sz="12" w:space="0" w:color="808080"/>
              <w:bottom w:val="single" w:sz="12" w:space="0" w:color="808080"/>
              <w:right w:val="single" w:sz="12" w:space="0" w:color="808080"/>
            </w:tcBorders>
          </w:tcPr>
          <w:p w14:paraId="31E74466" w14:textId="192EC991" w:rsidR="00D0029B" w:rsidRPr="00AB3C6D" w:rsidRDefault="00D0029B" w:rsidP="008F5E4A">
            <w:pPr>
              <w:widowControl w:val="0"/>
              <w:rPr>
                <w:bCs/>
              </w:rPr>
            </w:pPr>
            <w:r w:rsidRPr="00AB3C6D">
              <w:rPr>
                <w:bCs/>
              </w:rPr>
              <w:t>June 30, 202</w:t>
            </w:r>
            <w:r w:rsidR="00CF5565" w:rsidRPr="00AB3C6D">
              <w:rPr>
                <w:bCs/>
              </w:rPr>
              <w:t>6</w:t>
            </w:r>
          </w:p>
        </w:tc>
        <w:tc>
          <w:tcPr>
            <w:tcW w:w="6660" w:type="dxa"/>
            <w:tcBorders>
              <w:top w:val="single" w:sz="12" w:space="0" w:color="808080"/>
              <w:left w:val="single" w:sz="12" w:space="0" w:color="808080"/>
              <w:bottom w:val="single" w:sz="12" w:space="0" w:color="808080"/>
              <w:right w:val="single" w:sz="12" w:space="0" w:color="808080"/>
            </w:tcBorders>
          </w:tcPr>
          <w:p w14:paraId="1037C357" w14:textId="77777777" w:rsidR="00D0029B" w:rsidRPr="00AB3C6D" w:rsidRDefault="00D0029B" w:rsidP="008F5E4A">
            <w:pPr>
              <w:widowControl w:val="0"/>
              <w:rPr>
                <w:bCs/>
              </w:rPr>
            </w:pPr>
            <w:r w:rsidRPr="00AB3C6D">
              <w:rPr>
                <w:bCs/>
              </w:rPr>
              <w:t>Funding period ends; last date for courses to conclude</w:t>
            </w:r>
          </w:p>
        </w:tc>
      </w:tr>
      <w:tr w:rsidR="00D0029B" w:rsidRPr="00C462E9" w14:paraId="5A854F58" w14:textId="77777777" w:rsidTr="008F5E4A">
        <w:trPr>
          <w:cantSplit/>
        </w:trPr>
        <w:tc>
          <w:tcPr>
            <w:tcW w:w="2700" w:type="dxa"/>
            <w:tcBorders>
              <w:top w:val="single" w:sz="12" w:space="0" w:color="808080"/>
              <w:left w:val="single" w:sz="12" w:space="0" w:color="808080"/>
              <w:bottom w:val="single" w:sz="12" w:space="0" w:color="808080"/>
              <w:right w:val="single" w:sz="12" w:space="0" w:color="808080"/>
            </w:tcBorders>
          </w:tcPr>
          <w:p w14:paraId="2B646237" w14:textId="61790BA3" w:rsidR="00D0029B" w:rsidRPr="00AB3C6D" w:rsidRDefault="00D0029B" w:rsidP="008F5E4A">
            <w:pPr>
              <w:widowControl w:val="0"/>
              <w:rPr>
                <w:bCs/>
              </w:rPr>
            </w:pPr>
            <w:r w:rsidRPr="00AB3C6D">
              <w:rPr>
                <w:bCs/>
              </w:rPr>
              <w:t>August 1</w:t>
            </w:r>
            <w:r w:rsidR="0031193D" w:rsidRPr="00AB3C6D">
              <w:rPr>
                <w:bCs/>
              </w:rPr>
              <w:t>7</w:t>
            </w:r>
            <w:r w:rsidRPr="00AB3C6D">
              <w:rPr>
                <w:bCs/>
              </w:rPr>
              <w:t>, 202</w:t>
            </w:r>
            <w:r w:rsidR="00CF5565" w:rsidRPr="00AB3C6D">
              <w:rPr>
                <w:bCs/>
              </w:rPr>
              <w:t>6</w:t>
            </w:r>
          </w:p>
        </w:tc>
        <w:tc>
          <w:tcPr>
            <w:tcW w:w="6660" w:type="dxa"/>
            <w:tcBorders>
              <w:top w:val="single" w:sz="12" w:space="0" w:color="808080"/>
              <w:left w:val="single" w:sz="12" w:space="0" w:color="808080"/>
              <w:bottom w:val="single" w:sz="12" w:space="0" w:color="808080"/>
              <w:right w:val="single" w:sz="12" w:space="0" w:color="808080"/>
            </w:tcBorders>
          </w:tcPr>
          <w:p w14:paraId="45189127" w14:textId="77777777" w:rsidR="00D0029B" w:rsidRPr="00AB3C6D" w:rsidRDefault="00D0029B" w:rsidP="008F5E4A">
            <w:pPr>
              <w:widowControl w:val="0"/>
              <w:rPr>
                <w:bCs/>
              </w:rPr>
            </w:pPr>
            <w:r w:rsidRPr="00AB3C6D">
              <w:rPr>
                <w:bCs/>
              </w:rPr>
              <w:t>Final programmatic and financial reports due</w:t>
            </w:r>
          </w:p>
        </w:tc>
      </w:tr>
    </w:tbl>
    <w:p w14:paraId="4741DC6D" w14:textId="77777777" w:rsidR="00D0029B" w:rsidRPr="009A78CE" w:rsidRDefault="00D0029B" w:rsidP="00D0029B"/>
    <w:p w14:paraId="44B22C4C" w14:textId="77777777" w:rsidR="00D0029B" w:rsidRPr="009A78CE" w:rsidRDefault="00D0029B" w:rsidP="00D0029B">
      <w:pPr>
        <w:pStyle w:val="Heading2"/>
        <w:widowControl w:val="0"/>
        <w:rPr>
          <w:szCs w:val="24"/>
        </w:rPr>
      </w:pPr>
      <w:bookmarkStart w:id="38" w:name="_Toc50869620"/>
      <w:bookmarkStart w:id="39" w:name="_Toc47777389"/>
      <w:bookmarkStart w:id="40" w:name="_Toc47839025"/>
      <w:bookmarkStart w:id="41" w:name="_Toc47850312"/>
      <w:bookmarkStart w:id="42" w:name="_Toc48698924"/>
      <w:bookmarkStart w:id="43" w:name="_Toc49934176"/>
      <w:bookmarkStart w:id="44" w:name="_Toc205296273"/>
      <w:r w:rsidRPr="009A78CE">
        <w:rPr>
          <w:szCs w:val="24"/>
        </w:rPr>
        <w:t>Technical Assistance Sessions for Applicants</w:t>
      </w:r>
      <w:bookmarkEnd w:id="38"/>
      <w:bookmarkEnd w:id="39"/>
      <w:bookmarkEnd w:id="40"/>
      <w:bookmarkEnd w:id="41"/>
      <w:bookmarkEnd w:id="42"/>
      <w:bookmarkEnd w:id="43"/>
      <w:bookmarkEnd w:id="44"/>
    </w:p>
    <w:p w14:paraId="025A2C44" w14:textId="77777777" w:rsidR="00D0029B" w:rsidRPr="009A78CE" w:rsidRDefault="00D0029B" w:rsidP="00D0029B"/>
    <w:p w14:paraId="5860D936" w14:textId="7DC24239" w:rsidR="00D0029B" w:rsidRDefault="00D0029B" w:rsidP="00D0029B">
      <w:pPr>
        <w:widowControl w:val="0"/>
      </w:pPr>
      <w:bookmarkStart w:id="45" w:name="_Hlk97544187"/>
      <w:r w:rsidRPr="00017C2C">
        <w:t xml:space="preserve">The SCDE’s Office of </w:t>
      </w:r>
      <w:r>
        <w:t>Assessment and Standards</w:t>
      </w:r>
      <w:r w:rsidRPr="00017C2C">
        <w:t xml:space="preserve"> will offer a technical assistance webinar via </w:t>
      </w:r>
      <w:hyperlink r:id="rId17" w:history="1">
        <w:r w:rsidRPr="00537A81">
          <w:rPr>
            <w:rStyle w:val="Hyperlink"/>
          </w:rPr>
          <w:t>Adobe Connect</w:t>
        </w:r>
      </w:hyperlink>
      <w:r w:rsidRPr="009D6322">
        <w:t xml:space="preserve"> </w:t>
      </w:r>
      <w:r w:rsidRPr="00572325">
        <w:t xml:space="preserve">on </w:t>
      </w:r>
      <w:r w:rsidR="00CF5565" w:rsidRPr="00DA28BE">
        <w:rPr>
          <w:b/>
        </w:rPr>
        <w:t>August 2</w:t>
      </w:r>
      <w:r w:rsidR="00E029C7" w:rsidRPr="00DA28BE">
        <w:rPr>
          <w:b/>
        </w:rPr>
        <w:t>8</w:t>
      </w:r>
      <w:r w:rsidRPr="00DA28BE">
        <w:rPr>
          <w:b/>
        </w:rPr>
        <w:t>, 202</w:t>
      </w:r>
      <w:r w:rsidR="00CF5565" w:rsidRPr="00DA28BE">
        <w:rPr>
          <w:b/>
        </w:rPr>
        <w:t>5</w:t>
      </w:r>
      <w:r w:rsidRPr="003F3726">
        <w:t>,</w:t>
      </w:r>
      <w:r w:rsidRPr="00572325">
        <w:t xml:space="preserve"> from</w:t>
      </w:r>
      <w:r w:rsidRPr="00017C2C">
        <w:t xml:space="preserve"> </w:t>
      </w:r>
      <w:r>
        <w:t>10:00 a.m. until 12:00 p.m.</w:t>
      </w:r>
      <w:r w:rsidRPr="00017C2C">
        <w:t xml:space="preserve"> </w:t>
      </w:r>
      <w:bookmarkEnd w:id="45"/>
      <w:r w:rsidRPr="00017C2C">
        <w:t xml:space="preserve">to assist eligible applicants in understanding </w:t>
      </w:r>
      <w:r>
        <w:t xml:space="preserve">the application </w:t>
      </w:r>
      <w:r w:rsidRPr="00017C2C">
        <w:t>and how to apply for this grant</w:t>
      </w:r>
      <w:r>
        <w:t xml:space="preserve">. </w:t>
      </w:r>
      <w:r w:rsidRPr="00017C2C">
        <w:t>No password is required to join the session</w:t>
      </w:r>
      <w:r>
        <w:t xml:space="preserve">. </w:t>
      </w:r>
      <w:r w:rsidRPr="00017C2C">
        <w:t>Participants will be able to log in prior to the start time to test their audio settings and download/print handouts</w:t>
      </w:r>
      <w:r>
        <w:t xml:space="preserve">. </w:t>
      </w:r>
      <w:r w:rsidRPr="00017C2C">
        <w:t xml:space="preserve">While participation is not mandatory </w:t>
      </w:r>
      <w:proofErr w:type="gramStart"/>
      <w:r w:rsidRPr="00017C2C">
        <w:t>in order to</w:t>
      </w:r>
      <w:proofErr w:type="gramEnd"/>
      <w:r w:rsidRPr="00017C2C">
        <w:t xml:space="preserve"> </w:t>
      </w:r>
      <w:proofErr w:type="gramStart"/>
      <w:r w:rsidRPr="00017C2C">
        <w:t>submit an application</w:t>
      </w:r>
      <w:proofErr w:type="gramEnd"/>
      <w:r w:rsidRPr="00017C2C">
        <w:t xml:space="preserve">, it is </w:t>
      </w:r>
      <w:r w:rsidRPr="00017C2C">
        <w:rPr>
          <w:i/>
        </w:rPr>
        <w:t>highly recommended</w:t>
      </w:r>
      <w:r w:rsidRPr="00017C2C">
        <w:t>.</w:t>
      </w:r>
    </w:p>
    <w:p w14:paraId="1679C26A" w14:textId="77777777" w:rsidR="00D0029B" w:rsidRDefault="00D0029B" w:rsidP="00D0029B">
      <w:r>
        <w:br w:type="page"/>
      </w:r>
    </w:p>
    <w:p w14:paraId="58242629" w14:textId="77777777" w:rsidR="00D0029B" w:rsidRPr="00DF4D82" w:rsidRDefault="00D0029B" w:rsidP="00D0029B">
      <w:pPr>
        <w:pStyle w:val="Heading2"/>
        <w:widowControl w:val="0"/>
        <w:rPr>
          <w:bCs w:val="0"/>
          <w:szCs w:val="24"/>
        </w:rPr>
      </w:pPr>
      <w:bookmarkStart w:id="46" w:name="_Toc205296274"/>
      <w:r w:rsidRPr="009A78CE">
        <w:rPr>
          <w:szCs w:val="24"/>
        </w:rPr>
        <w:lastRenderedPageBreak/>
        <w:t>S</w:t>
      </w:r>
      <w:r w:rsidRPr="009A78CE">
        <w:rPr>
          <w:bCs w:val="0"/>
          <w:szCs w:val="24"/>
        </w:rPr>
        <w:t>tatutory</w:t>
      </w:r>
      <w:r w:rsidRPr="006E2C33">
        <w:rPr>
          <w:bCs w:val="0"/>
          <w:szCs w:val="24"/>
        </w:rPr>
        <w:t xml:space="preserve">, </w:t>
      </w:r>
      <w:r w:rsidRPr="0009250C">
        <w:rPr>
          <w:bCs w:val="0"/>
          <w:szCs w:val="24"/>
        </w:rPr>
        <w:t>Federal Regulations, and State-Level</w:t>
      </w:r>
      <w:r w:rsidRPr="00DF4D82">
        <w:rPr>
          <w:bCs w:val="0"/>
          <w:szCs w:val="24"/>
        </w:rPr>
        <w:t xml:space="preserve"> Requirements</w:t>
      </w:r>
      <w:bookmarkEnd w:id="25"/>
      <w:bookmarkEnd w:id="26"/>
      <w:bookmarkEnd w:id="27"/>
      <w:bookmarkEnd w:id="28"/>
      <w:bookmarkEnd w:id="29"/>
      <w:bookmarkEnd w:id="30"/>
      <w:bookmarkEnd w:id="46"/>
    </w:p>
    <w:p w14:paraId="7DD8E1EF" w14:textId="77777777" w:rsidR="00D0029B" w:rsidRPr="009A78CE" w:rsidRDefault="00D0029B" w:rsidP="00D0029B"/>
    <w:p w14:paraId="04609560" w14:textId="152492F6" w:rsidR="00D0029B" w:rsidRPr="009A78CE" w:rsidRDefault="00D0029B" w:rsidP="00D0029B">
      <w:r w:rsidRPr="00C462E9">
        <w:t>Grant</w:t>
      </w:r>
      <w:r w:rsidR="0006109B">
        <w:t xml:space="preserve"> award</w:t>
      </w:r>
      <w:r>
        <w:t xml:space="preserve">s </w:t>
      </w:r>
      <w:r w:rsidRPr="00C462E9">
        <w:t xml:space="preserve">are to provide teacher endorsement activities (graduate courses) for teachers assigned to teach gifted and talented students, as required by SBE Regulation 43-220(II)(C)(1) </w:t>
      </w:r>
      <w:r>
        <w:t xml:space="preserve">(see excerpt </w:t>
      </w:r>
      <w:r w:rsidRPr="003F3726">
        <w:t xml:space="preserve">on </w:t>
      </w:r>
      <w:r w:rsidRPr="00DA28BE">
        <w:t>page 1).</w:t>
      </w:r>
      <w:r w:rsidRPr="003F3726">
        <w:t xml:space="preserve"> IHEs</w:t>
      </w:r>
      <w:r>
        <w:t xml:space="preserve"> must have the ability to serve all areas of the state.</w:t>
      </w:r>
      <w:r w:rsidRPr="006516C9">
        <w:t xml:space="preserve"> </w:t>
      </w:r>
      <w:r w:rsidRPr="00C462E9">
        <w:t xml:space="preserve">IHEs are encouraged to thoughtfully and intentionally plan graduate courses to reach both rural areas of the state as </w:t>
      </w:r>
      <w:r>
        <w:t>well as the population centers.</w:t>
      </w:r>
    </w:p>
    <w:p w14:paraId="084F279F" w14:textId="77777777" w:rsidR="00D0029B" w:rsidRPr="00C462E9" w:rsidRDefault="00D0029B" w:rsidP="00D0029B"/>
    <w:p w14:paraId="5FAFA486" w14:textId="77777777" w:rsidR="00D0029B" w:rsidRDefault="00D0029B" w:rsidP="00D0029B">
      <w:r w:rsidRPr="00C462E9">
        <w:t xml:space="preserve">Each </w:t>
      </w:r>
      <w:r>
        <w:t xml:space="preserve">proposed </w:t>
      </w:r>
      <w:r w:rsidRPr="00C462E9">
        <w:t>course must</w:t>
      </w:r>
      <w:r>
        <w:t xml:space="preserve"> meet the following requirements:</w:t>
      </w:r>
    </w:p>
    <w:p w14:paraId="7047977F" w14:textId="77777777" w:rsidR="00D0029B" w:rsidRDefault="00D0029B" w:rsidP="00D0029B">
      <w:pPr>
        <w:pStyle w:val="ListParagraph"/>
        <w:numPr>
          <w:ilvl w:val="0"/>
          <w:numId w:val="21"/>
        </w:numPr>
      </w:pPr>
      <w:r>
        <w:t>P</w:t>
      </w:r>
      <w:r w:rsidRPr="00C462E9">
        <w:t>rovide a minimum of three graduate credit hours</w:t>
      </w:r>
      <w:r>
        <w:t xml:space="preserve"> </w:t>
      </w:r>
      <w:r w:rsidRPr="00C462E9">
        <w:t>and a letter grade awarded at the completion of the course</w:t>
      </w:r>
      <w:r>
        <w:t>. P</w:t>
      </w:r>
      <w:r w:rsidRPr="00C462E9">
        <w:t>ass/fail grade</w:t>
      </w:r>
      <w:r>
        <w:t>s</w:t>
      </w:r>
      <w:r w:rsidRPr="00C462E9">
        <w:t xml:space="preserve"> are not </w:t>
      </w:r>
      <w:r>
        <w:t>allowed</w:t>
      </w:r>
      <w:r w:rsidRPr="00C462E9">
        <w:t>.</w:t>
      </w:r>
    </w:p>
    <w:p w14:paraId="058BD5C8" w14:textId="77777777" w:rsidR="00D0029B" w:rsidRPr="00B72B67" w:rsidRDefault="00D0029B" w:rsidP="00D0029B">
      <w:pPr>
        <w:pStyle w:val="ListParagraph"/>
        <w:numPr>
          <w:ilvl w:val="0"/>
          <w:numId w:val="21"/>
        </w:numPr>
      </w:pPr>
      <w:r>
        <w:t>Endorsement course c</w:t>
      </w:r>
      <w:r w:rsidRPr="00C462E9">
        <w:t xml:space="preserve">lass-size expectations </w:t>
      </w:r>
      <w:r w:rsidRPr="00B72B67">
        <w:t>are 25. For advanced courses (toward certification), a minimum class size of 15 is preferred. Alternative class formats (online, distance education, or hybrid) are preferred. If proposing an alternative format, specifically state the intended class size. The SCDE will review and, if necessary, negotiate class sizes prior to making an award.</w:t>
      </w:r>
    </w:p>
    <w:p w14:paraId="609509D5" w14:textId="77777777" w:rsidR="00D0029B" w:rsidRDefault="00D0029B" w:rsidP="00D0029B">
      <w:pPr>
        <w:pStyle w:val="ListParagraph"/>
        <w:numPr>
          <w:ilvl w:val="0"/>
          <w:numId w:val="21"/>
        </w:numPr>
      </w:pPr>
      <w:bookmarkStart w:id="47" w:name="_Hlk96415125"/>
      <w:r w:rsidRPr="00B72B67">
        <w:t>The projected average cost should not exceed $14,000 or $560 per participant for endorsement courses. For alternative formats (online, distance</w:t>
      </w:r>
      <w:r w:rsidRPr="00997A9E">
        <w:t xml:space="preserve"> education, and hybrid), the SCDE will negotiate the seat limit </w:t>
      </w:r>
      <w:r>
        <w:t xml:space="preserve">and cost </w:t>
      </w:r>
      <w:r w:rsidRPr="00997A9E">
        <w:t>based on the propos</w:t>
      </w:r>
      <w:r>
        <w:t>ed course</w:t>
      </w:r>
      <w:r w:rsidRPr="00997A9E">
        <w:t>.</w:t>
      </w:r>
    </w:p>
    <w:p w14:paraId="50A728B7" w14:textId="77777777" w:rsidR="00D0029B" w:rsidRPr="00C462E9" w:rsidRDefault="00D0029B" w:rsidP="00D0029B">
      <w:pPr>
        <w:pStyle w:val="ListParagraph"/>
        <w:numPr>
          <w:ilvl w:val="0"/>
          <w:numId w:val="21"/>
        </w:numPr>
      </w:pPr>
      <w:bookmarkStart w:id="48" w:name="_Hlk96432827"/>
      <w:bookmarkEnd w:id="47"/>
      <w:r>
        <w:t>E</w:t>
      </w:r>
      <w:r w:rsidRPr="00C462E9">
        <w:t>ndorsement-level courses (</w:t>
      </w:r>
      <w:r>
        <w:t xml:space="preserve">i.e., </w:t>
      </w:r>
      <w:r w:rsidRPr="0084583B">
        <w:t>Nature and Needs of Gifted and Talented Learners and Introduction to Curriculum for Gifted and Talented Learners</w:t>
      </w:r>
      <w:r w:rsidRPr="00C462E9">
        <w:t>)</w:t>
      </w:r>
      <w:r>
        <w:t xml:space="preserve"> </w:t>
      </w:r>
      <w:bookmarkEnd w:id="48"/>
      <w:r>
        <w:t xml:space="preserve">must use </w:t>
      </w:r>
      <w:r w:rsidRPr="00C462E9">
        <w:t>a seating priority</w:t>
      </w:r>
      <w:r>
        <w:t xml:space="preserve">. </w:t>
      </w:r>
      <w:r w:rsidRPr="00C462E9">
        <w:t>Students must be enrolled according to first, se</w:t>
      </w:r>
      <w:r>
        <w:t>cond, third, and then fourth priority.</w:t>
      </w:r>
    </w:p>
    <w:p w14:paraId="37D1C361" w14:textId="1FD0CCD5" w:rsidR="00D0029B" w:rsidRPr="00C462E9" w:rsidRDefault="00D0029B" w:rsidP="00D0029B">
      <w:pPr>
        <w:pStyle w:val="ListParagraph"/>
        <w:numPr>
          <w:ilvl w:val="1"/>
          <w:numId w:val="21"/>
        </w:numPr>
        <w:ind w:left="1080"/>
      </w:pPr>
      <w:proofErr w:type="gramStart"/>
      <w:r w:rsidRPr="00B9022E">
        <w:rPr>
          <w:u w:val="single"/>
        </w:rPr>
        <w:t>First priority</w:t>
      </w:r>
      <w:proofErr w:type="gramEnd"/>
      <w:r w:rsidRPr="00B9022E">
        <w:rPr>
          <w:u w:val="single"/>
        </w:rPr>
        <w:t xml:space="preserve"> (highest level)</w:t>
      </w:r>
      <w:r w:rsidRPr="00C462E9">
        <w:t>—teachers who have already completed one of the two endorsement classes and are currently teaching GT students</w:t>
      </w:r>
      <w:r w:rsidR="00B9296B">
        <w:t>, and</w:t>
      </w:r>
      <w:r>
        <w:t xml:space="preserve"> GT district coordinators who do not have the required credential of GT endorsement.</w:t>
      </w:r>
    </w:p>
    <w:p w14:paraId="05414459" w14:textId="77777777" w:rsidR="00D0029B" w:rsidRPr="00C462E9" w:rsidRDefault="00D0029B" w:rsidP="00D0029B">
      <w:pPr>
        <w:pStyle w:val="ListParagraph"/>
        <w:numPr>
          <w:ilvl w:val="1"/>
          <w:numId w:val="21"/>
        </w:numPr>
        <w:ind w:left="1080"/>
      </w:pPr>
      <w:r w:rsidRPr="00B9022E">
        <w:rPr>
          <w:u w:val="single"/>
        </w:rPr>
        <w:t>Second priority (middle level A)</w:t>
      </w:r>
      <w:r w:rsidRPr="00C462E9">
        <w:t>—teachers who are currently teaching GT students and have not taken a</w:t>
      </w:r>
      <w:r>
        <w:t>n endorsement</w:t>
      </w:r>
      <w:r w:rsidRPr="00C462E9">
        <w:t xml:space="preserve"> class or those who have completed one class and are assigned to teach GT students for the upcoming year</w:t>
      </w:r>
      <w:r>
        <w:t>.</w:t>
      </w:r>
    </w:p>
    <w:p w14:paraId="33E7B139" w14:textId="77777777" w:rsidR="00D0029B" w:rsidRDefault="00D0029B" w:rsidP="00D0029B">
      <w:pPr>
        <w:pStyle w:val="ListParagraph"/>
        <w:numPr>
          <w:ilvl w:val="1"/>
          <w:numId w:val="21"/>
        </w:numPr>
        <w:ind w:left="1080"/>
      </w:pPr>
      <w:r w:rsidRPr="00B9022E">
        <w:rPr>
          <w:u w:val="single"/>
        </w:rPr>
        <w:t>Third priority (middle level B)</w:t>
      </w:r>
      <w:r w:rsidRPr="00C462E9">
        <w:t>—teachers who have not completed any courses but are assigned to teach GT students for the upcoming semester or school year</w:t>
      </w:r>
      <w:r>
        <w:t>.</w:t>
      </w:r>
    </w:p>
    <w:p w14:paraId="5A869599" w14:textId="77777777" w:rsidR="00D0029B" w:rsidRPr="00C462E9" w:rsidRDefault="00D0029B" w:rsidP="00D0029B">
      <w:pPr>
        <w:pStyle w:val="ListParagraph"/>
        <w:numPr>
          <w:ilvl w:val="1"/>
          <w:numId w:val="21"/>
        </w:numPr>
        <w:ind w:left="1080"/>
      </w:pPr>
      <w:r w:rsidRPr="00B9022E">
        <w:rPr>
          <w:u w:val="single"/>
        </w:rPr>
        <w:t>Fourth priority (lowest level)</w:t>
      </w:r>
      <w:r>
        <w:t>—teachers and administrators who have not completed any courses and who are not assigned to teach GT students.</w:t>
      </w:r>
    </w:p>
    <w:p w14:paraId="7825E9C4" w14:textId="5BB80B48" w:rsidR="00D0029B" w:rsidRPr="00C462E9" w:rsidRDefault="00D0029B" w:rsidP="00D0029B">
      <w:pPr>
        <w:pStyle w:val="ListParagraph"/>
        <w:numPr>
          <w:ilvl w:val="0"/>
          <w:numId w:val="21"/>
        </w:numPr>
      </w:pPr>
      <w:r w:rsidRPr="00C77E21">
        <w:t xml:space="preserve">The </w:t>
      </w:r>
      <w:r w:rsidR="004A3FAA">
        <w:t>p</w:t>
      </w:r>
      <w:r w:rsidR="002E54C3" w:rsidRPr="00C77E21">
        <w:t xml:space="preserve">roject </w:t>
      </w:r>
      <w:r w:rsidR="004A3FAA">
        <w:t>m</w:t>
      </w:r>
      <w:r w:rsidR="002E54C3" w:rsidRPr="00C77E21">
        <w:t>anager m</w:t>
      </w:r>
      <w:r w:rsidRPr="00C77E21">
        <w:t>ust</w:t>
      </w:r>
      <w:r w:rsidRPr="00C462E9">
        <w:t xml:space="preserve"> participate in a </w:t>
      </w:r>
      <w:r>
        <w:t xml:space="preserve">new </w:t>
      </w:r>
      <w:r w:rsidRPr="00C462E9">
        <w:t xml:space="preserve">grantee meeting </w:t>
      </w:r>
      <w:r w:rsidRPr="00B72B67">
        <w:t xml:space="preserve">in </w:t>
      </w:r>
      <w:r w:rsidR="00CF5565" w:rsidRPr="00DA28BE">
        <w:t>October</w:t>
      </w:r>
      <w:r w:rsidRPr="00DA28BE">
        <w:t xml:space="preserve"> 202</w:t>
      </w:r>
      <w:r w:rsidR="00CF5565" w:rsidRPr="00DA28BE">
        <w:t>5</w:t>
      </w:r>
      <w:r>
        <w:t xml:space="preserve"> </w:t>
      </w:r>
      <w:r w:rsidRPr="00C462E9">
        <w:t xml:space="preserve">with the SCDE </w:t>
      </w:r>
      <w:r w:rsidRPr="00363D96">
        <w:t>to clarify</w:t>
      </w:r>
      <w:r w:rsidRPr="00C462E9">
        <w:t xml:space="preserve"> course expectations, enrollment procedures, and reporting requirements</w:t>
      </w:r>
      <w:r>
        <w:t xml:space="preserve">. Grantees will be notified about this webinar after </w:t>
      </w:r>
      <w:r w:rsidRPr="00C462E9">
        <w:t>award</w:t>
      </w:r>
      <w:r>
        <w:t>s are made</w:t>
      </w:r>
      <w:r w:rsidRPr="00C462E9">
        <w:t>.</w:t>
      </w:r>
    </w:p>
    <w:p w14:paraId="61860694" w14:textId="77777777" w:rsidR="00D0029B" w:rsidRPr="00C462E9" w:rsidRDefault="00D0029B" w:rsidP="00D0029B">
      <w:pPr>
        <w:pStyle w:val="ListParagraph"/>
        <w:numPr>
          <w:ilvl w:val="0"/>
          <w:numId w:val="21"/>
        </w:numPr>
      </w:pPr>
      <w:proofErr w:type="gramStart"/>
      <w:r w:rsidRPr="00E0004C">
        <w:t xml:space="preserve">The </w:t>
      </w:r>
      <w:r>
        <w:t>IHE</w:t>
      </w:r>
      <w:proofErr w:type="gramEnd"/>
      <w:r>
        <w:t xml:space="preserve"> must </w:t>
      </w:r>
      <w:r w:rsidRPr="00C462E9">
        <w:t>advertis</w:t>
      </w:r>
      <w:r>
        <w:t>e</w:t>
      </w:r>
      <w:r w:rsidRPr="00C462E9">
        <w:t xml:space="preserve"> and promot</w:t>
      </w:r>
      <w:r>
        <w:t>e</w:t>
      </w:r>
      <w:r w:rsidRPr="00C462E9">
        <w:t xml:space="preserve"> the tuition-free course and </w:t>
      </w:r>
      <w:r>
        <w:t>participant registration. At least 72 hours prior to distributing the advertisement (</w:t>
      </w:r>
      <w:r w:rsidRPr="00C462E9">
        <w:t>to the IHE’s database, informational system, public relations releases, or</w:t>
      </w:r>
      <w:r>
        <w:t xml:space="preserve"> release to the </w:t>
      </w:r>
      <w:r w:rsidRPr="00C462E9">
        <w:t>public</w:t>
      </w:r>
      <w:r>
        <w:t xml:space="preserve">), </w:t>
      </w:r>
      <w:proofErr w:type="gramStart"/>
      <w:r>
        <w:t>the IHE</w:t>
      </w:r>
      <w:proofErr w:type="gramEnd"/>
      <w:r>
        <w:t xml:space="preserve"> must submit the c</w:t>
      </w:r>
      <w:r w:rsidRPr="00C462E9">
        <w:t xml:space="preserve">ourse advertisements, flyers, and </w:t>
      </w:r>
      <w:r>
        <w:t xml:space="preserve">announcements </w:t>
      </w:r>
      <w:r w:rsidRPr="00C462E9">
        <w:t xml:space="preserve">to the SCDE’s </w:t>
      </w:r>
      <w:r>
        <w:t xml:space="preserve">Office of Assessment and Standards. </w:t>
      </w:r>
      <w:r w:rsidRPr="00C462E9">
        <w:t xml:space="preserve">This step will ensure that all GT district coordinators have advance notification </w:t>
      </w:r>
      <w:proofErr w:type="gramStart"/>
      <w:r w:rsidRPr="00C462E9">
        <w:t>in order to</w:t>
      </w:r>
      <w:proofErr w:type="gramEnd"/>
      <w:r w:rsidRPr="00C462E9">
        <w:t xml:space="preserve"> encourage the first and second priority teachers to enroll in the course</w:t>
      </w:r>
      <w:r>
        <w:t xml:space="preserve">s. </w:t>
      </w:r>
      <w:r w:rsidRPr="00C462E9">
        <w:t>The announcements</w:t>
      </w:r>
      <w:r>
        <w:t xml:space="preserve"> also will </w:t>
      </w:r>
      <w:r w:rsidRPr="00C462E9">
        <w:t xml:space="preserve">be listed on the </w:t>
      </w:r>
      <w:hyperlink r:id="rId18" w:history="1">
        <w:r w:rsidRPr="00E86B22">
          <w:rPr>
            <w:rStyle w:val="Hyperlink"/>
          </w:rPr>
          <w:t>SCDE’s GT webpage</w:t>
        </w:r>
      </w:hyperlink>
      <w:r>
        <w:t xml:space="preserve"> </w:t>
      </w:r>
      <w:r w:rsidRPr="00C462E9">
        <w:t>no earlier than the same date the IHE releases this information through its media sources.</w:t>
      </w:r>
    </w:p>
    <w:p w14:paraId="6DB737B3" w14:textId="77777777" w:rsidR="00D0029B" w:rsidRPr="00C462E9" w:rsidRDefault="00D0029B" w:rsidP="00D0029B"/>
    <w:p w14:paraId="28E0C95C" w14:textId="77777777" w:rsidR="00D0029B" w:rsidRPr="00C462E9" w:rsidRDefault="00D0029B" w:rsidP="00D0029B">
      <w:r w:rsidRPr="00862544">
        <w:rPr>
          <w:iCs/>
          <w:u w:val="single"/>
        </w:rPr>
        <w:lastRenderedPageBreak/>
        <w:t>Note</w:t>
      </w:r>
      <w:r w:rsidRPr="00862544">
        <w:rPr>
          <w:iCs/>
        </w:rPr>
        <w:t>:</w:t>
      </w:r>
      <w:r>
        <w:t xml:space="preserve"> T</w:t>
      </w:r>
      <w:r w:rsidRPr="00C462E9">
        <w:t>he GT teaching endorsement may only be added to a</w:t>
      </w:r>
      <w:r>
        <w:t>n instructional</w:t>
      </w:r>
      <w:r w:rsidRPr="00C462E9">
        <w:t xml:space="preserve"> certificate</w:t>
      </w:r>
      <w:r>
        <w:t xml:space="preserve">. </w:t>
      </w:r>
      <w:r w:rsidRPr="00C462E9">
        <w:t xml:space="preserve">A </w:t>
      </w:r>
      <w:r>
        <w:t>school</w:t>
      </w:r>
      <w:r w:rsidRPr="00C462E9">
        <w:t xml:space="preserve"> counselor </w:t>
      </w:r>
      <w:r w:rsidRPr="00495694">
        <w:t>and media specialist</w:t>
      </w:r>
      <w:r>
        <w:t xml:space="preserve"> </w:t>
      </w:r>
      <w:r w:rsidRPr="00C462E9">
        <w:t>may only receive endorsement credit if she or he possesses a</w:t>
      </w:r>
      <w:r>
        <w:t>n instructional</w:t>
      </w:r>
      <w:r w:rsidRPr="00C462E9">
        <w:t xml:space="preserve"> certificate.</w:t>
      </w:r>
    </w:p>
    <w:p w14:paraId="5299A7A9" w14:textId="77777777" w:rsidR="00D0029B" w:rsidRDefault="00D0029B" w:rsidP="00D0029B">
      <w:pPr>
        <w:autoSpaceDE w:val="0"/>
        <w:autoSpaceDN w:val="0"/>
        <w:adjustRightInd w:val="0"/>
        <w:rPr>
          <w:color w:val="000000"/>
        </w:rPr>
      </w:pPr>
    </w:p>
    <w:p w14:paraId="6BC1E50B" w14:textId="77777777" w:rsidR="00D0029B" w:rsidRPr="009D27E1" w:rsidRDefault="00D0029B" w:rsidP="00D0029B">
      <w:pPr>
        <w:autoSpaceDE w:val="0"/>
        <w:autoSpaceDN w:val="0"/>
        <w:adjustRightInd w:val="0"/>
        <w:rPr>
          <w:color w:val="000000"/>
          <w:u w:val="single"/>
        </w:rPr>
      </w:pPr>
      <w:r w:rsidRPr="00710DDD">
        <w:rPr>
          <w:color w:val="000000"/>
          <w:u w:val="single"/>
        </w:rPr>
        <w:t>Universal Entity Identifier (UEI) and System of Award Management—2 CFR Part 25</w:t>
      </w:r>
    </w:p>
    <w:p w14:paraId="087CD15C" w14:textId="38A8AC64" w:rsidR="00D0029B" w:rsidRPr="00251F67" w:rsidRDefault="00B9296B" w:rsidP="00D0029B">
      <w:pPr>
        <w:autoSpaceDE w:val="0"/>
        <w:autoSpaceDN w:val="0"/>
        <w:adjustRightInd w:val="0"/>
        <w:rPr>
          <w:color w:val="000000"/>
        </w:rPr>
      </w:pPr>
      <w:r>
        <w:rPr>
          <w:color w:val="000000"/>
        </w:rPr>
        <w:t>A</w:t>
      </w:r>
      <w:r w:rsidRPr="00F10A54">
        <w:rPr>
          <w:color w:val="000000"/>
        </w:rPr>
        <w:t>ll grant</w:t>
      </w:r>
      <w:r>
        <w:rPr>
          <w:color w:val="000000"/>
        </w:rPr>
        <w:t xml:space="preserve"> </w:t>
      </w:r>
      <w:r w:rsidRPr="00F10A54">
        <w:rPr>
          <w:color w:val="000000"/>
        </w:rPr>
        <w:t>applicants must obtain a</w:t>
      </w:r>
      <w:r>
        <w:rPr>
          <w:color w:val="000000"/>
        </w:rPr>
        <w:t xml:space="preserve"> unique entity identifier (UEI) by registering in the federal System for Award Management (SAM). </w:t>
      </w:r>
      <w:r w:rsidRPr="00A6436A">
        <w:rPr>
          <w:color w:val="000000"/>
        </w:rPr>
        <w:t xml:space="preserve">The applicant must </w:t>
      </w:r>
      <w:r w:rsidRPr="00A6436A">
        <w:rPr>
          <w:color w:val="000000"/>
          <w:lang w:val="en"/>
        </w:rPr>
        <w:t>include a valid UEI in the online application</w:t>
      </w:r>
      <w:r w:rsidRPr="00A6436A">
        <w:rPr>
          <w:color w:val="000000"/>
        </w:rPr>
        <w:t xml:space="preserve">. </w:t>
      </w:r>
      <w:r w:rsidR="00D0029B" w:rsidRPr="00F61D72">
        <w:rPr>
          <w:color w:val="30302E"/>
          <w:lang w:val="en"/>
        </w:rPr>
        <w:t xml:space="preserve">Contact your finance office for assistance with your entity’s UEI. </w:t>
      </w:r>
      <w:r w:rsidR="00D0029B" w:rsidRPr="00F61D72">
        <w:rPr>
          <w:color w:val="000000" w:themeColor="text1"/>
        </w:rPr>
        <w:t xml:space="preserve">Please note that </w:t>
      </w:r>
      <w:r w:rsidR="00D0029B" w:rsidRPr="00F61D72">
        <w:rPr>
          <w:color w:val="30302E"/>
          <w:lang w:val="en"/>
        </w:rPr>
        <w:t>the</w:t>
      </w:r>
      <w:r w:rsidR="00D0029B" w:rsidRPr="00F61D72">
        <w:rPr>
          <w:color w:val="000000" w:themeColor="text1"/>
        </w:rPr>
        <w:t xml:space="preserve"> SCDE </w:t>
      </w:r>
      <w:r w:rsidR="00D0029B" w:rsidRPr="00F61D72">
        <w:rPr>
          <w:i/>
          <w:iCs/>
          <w:color w:val="000000" w:themeColor="text1"/>
        </w:rPr>
        <w:t>will not</w:t>
      </w:r>
      <w:r w:rsidR="00D0029B" w:rsidRPr="00F61D72">
        <w:rPr>
          <w:color w:val="000000" w:themeColor="text1"/>
        </w:rPr>
        <w:t xml:space="preserve"> make an award to an applicant until the applicant has complied with the requirements to provide a valid</w:t>
      </w:r>
      <w:r w:rsidR="00D0029B">
        <w:rPr>
          <w:color w:val="000000" w:themeColor="text1"/>
        </w:rPr>
        <w:t xml:space="preserve"> </w:t>
      </w:r>
      <w:r w:rsidR="00D0029B" w:rsidRPr="00F61D72">
        <w:rPr>
          <w:color w:val="000000" w:themeColor="text1"/>
        </w:rPr>
        <w:t>UEI.</w:t>
      </w:r>
    </w:p>
    <w:p w14:paraId="37785B5D" w14:textId="77777777" w:rsidR="00D0029B" w:rsidRDefault="00D0029B" w:rsidP="00D0029B">
      <w:pPr>
        <w:autoSpaceDE w:val="0"/>
        <w:autoSpaceDN w:val="0"/>
        <w:adjustRightInd w:val="0"/>
        <w:rPr>
          <w:color w:val="000000"/>
        </w:rPr>
      </w:pPr>
    </w:p>
    <w:p w14:paraId="1F55C751" w14:textId="49F3F533" w:rsidR="00D0029B" w:rsidRDefault="00D0029B" w:rsidP="00D0029B">
      <w:pPr>
        <w:rPr>
          <w:color w:val="000000"/>
        </w:rPr>
      </w:pPr>
      <w:r w:rsidRPr="003F3726">
        <w:rPr>
          <w:color w:val="000000"/>
        </w:rPr>
        <w:t xml:space="preserve">Applicants should review the Assurances and Terms and Conditions for State Awards (on pages </w:t>
      </w:r>
      <w:r w:rsidRPr="00DA28BE">
        <w:rPr>
          <w:color w:val="000000"/>
        </w:rPr>
        <w:t>3</w:t>
      </w:r>
      <w:r w:rsidR="00FD1163" w:rsidRPr="00DA28BE">
        <w:rPr>
          <w:color w:val="000000"/>
        </w:rPr>
        <w:t>4</w:t>
      </w:r>
      <w:r w:rsidRPr="00DA28BE">
        <w:rPr>
          <w:color w:val="000000"/>
        </w:rPr>
        <w:t>–3</w:t>
      </w:r>
      <w:r w:rsidR="000C7439" w:rsidRPr="00DA28BE">
        <w:rPr>
          <w:color w:val="000000"/>
        </w:rPr>
        <w:t>7</w:t>
      </w:r>
      <w:r w:rsidRPr="003F3726">
        <w:rPr>
          <w:color w:val="000000"/>
        </w:rPr>
        <w:t xml:space="preserve">) to ensure that, if awarded a grant, they are capable of full compliance, especially with all the referenced regulations and state laws, </w:t>
      </w:r>
      <w:proofErr w:type="gramStart"/>
      <w:r w:rsidRPr="003F3726">
        <w:rPr>
          <w:color w:val="000000"/>
        </w:rPr>
        <w:t>in order to</w:t>
      </w:r>
      <w:proofErr w:type="gramEnd"/>
      <w:r w:rsidRPr="003F3726">
        <w:rPr>
          <w:color w:val="000000"/>
        </w:rPr>
        <w:t xml:space="preserve"> enter into an agreement with the SCDE for this program. </w:t>
      </w:r>
      <w:r w:rsidRPr="003F3726">
        <w:t>Pursuant to S.C. Code Ann. § 8-13-700 (Supp. 202</w:t>
      </w:r>
      <w:r w:rsidR="00CA4416">
        <w:t>4</w:t>
      </w:r>
      <w:r w:rsidRPr="003F3726">
        <w:t xml:space="preserve">), the applicant must disclose any potential conflict of interest to the SCDE in accordance with the SC Ethics Reform Act conflict of interest policy. A signed Certification Signature Page (see </w:t>
      </w:r>
      <w:r w:rsidRPr="00DA28BE">
        <w:t>page 3</w:t>
      </w:r>
      <w:r w:rsidR="00FD1163" w:rsidRPr="00DA28BE">
        <w:t>3</w:t>
      </w:r>
      <w:r w:rsidRPr="003F3726">
        <w:t xml:space="preserve">) </w:t>
      </w:r>
      <w:r w:rsidRPr="003F3726">
        <w:rPr>
          <w:color w:val="000000"/>
        </w:rPr>
        <w:t>is required</w:t>
      </w:r>
      <w:r>
        <w:rPr>
          <w:color w:val="000000"/>
        </w:rPr>
        <w:t xml:space="preserve"> with the grant application and </w:t>
      </w:r>
      <w:r>
        <w:rPr>
          <w:i/>
          <w:color w:val="000000"/>
        </w:rPr>
        <w:t>legally binds</w:t>
      </w:r>
      <w:r>
        <w:rPr>
          <w:color w:val="000000"/>
        </w:rPr>
        <w:t xml:space="preserve"> the applicant to the agency’s Assurances and Terms and Conditions for State Awards.</w:t>
      </w:r>
    </w:p>
    <w:p w14:paraId="38CC41AC" w14:textId="77777777" w:rsidR="00D0029B" w:rsidRPr="009A78CE" w:rsidRDefault="00D0029B" w:rsidP="00D0029B"/>
    <w:p w14:paraId="0F0035C2" w14:textId="77777777" w:rsidR="00D0029B" w:rsidRPr="009A78CE" w:rsidRDefault="00D0029B" w:rsidP="00D0029B">
      <w:pPr>
        <w:pStyle w:val="Heading2"/>
        <w:widowControl w:val="0"/>
        <w:rPr>
          <w:bCs w:val="0"/>
          <w:szCs w:val="24"/>
        </w:rPr>
      </w:pPr>
      <w:bookmarkStart w:id="49" w:name="_Toc205296275"/>
      <w:bookmarkStart w:id="50" w:name="_Toc47777380"/>
      <w:bookmarkStart w:id="51" w:name="_Toc47839016"/>
      <w:bookmarkStart w:id="52" w:name="_Toc47850302"/>
      <w:bookmarkStart w:id="53" w:name="_Toc48698918"/>
      <w:bookmarkStart w:id="54" w:name="_Toc49934170"/>
      <w:r w:rsidRPr="009A78CE">
        <w:rPr>
          <w:bCs w:val="0"/>
          <w:szCs w:val="24"/>
        </w:rPr>
        <w:t>Authorized Activities</w:t>
      </w:r>
      <w:bookmarkEnd w:id="49"/>
    </w:p>
    <w:p w14:paraId="161B17E4" w14:textId="77777777" w:rsidR="00D0029B" w:rsidRPr="009A78CE" w:rsidRDefault="00D0029B" w:rsidP="00D0029B"/>
    <w:bookmarkEnd w:id="50"/>
    <w:bookmarkEnd w:id="51"/>
    <w:bookmarkEnd w:id="52"/>
    <w:bookmarkEnd w:id="53"/>
    <w:bookmarkEnd w:id="54"/>
    <w:p w14:paraId="28703316" w14:textId="77777777" w:rsidR="00D0029B" w:rsidRPr="00C462E9" w:rsidRDefault="00D0029B" w:rsidP="00D0029B">
      <w:r w:rsidRPr="00C462E9">
        <w:t xml:space="preserve">Allowable expenses include the cost of hiring a professor and the cost of </w:t>
      </w:r>
      <w:r w:rsidRPr="008B0B33">
        <w:t xml:space="preserve">materials and supplies for </w:t>
      </w:r>
      <w:r w:rsidRPr="00C462E9">
        <w:t>participants</w:t>
      </w:r>
      <w:r>
        <w:t xml:space="preserve">. </w:t>
      </w:r>
      <w:r w:rsidRPr="00A62DBD">
        <w:t xml:space="preserve">The projected average cost should not </w:t>
      </w:r>
      <w:r w:rsidRPr="00B72B67">
        <w:t>exceed $14,000 or $560 per participant for endorsement courses. For alternative formats (online, distance education, and hybrid), the SCDE will negotiate the seat limit and cost based on the proposed course. For hybrid formats, the expenses for the professor to travel to the site that is not their regular assigned locations are allowable costs. The professor salary and fringe should not exceed $4,000</w:t>
      </w:r>
      <w:r w:rsidRPr="00C532EA">
        <w:t>.</w:t>
      </w:r>
    </w:p>
    <w:p w14:paraId="7364A1BD" w14:textId="77777777" w:rsidR="00D0029B" w:rsidRPr="009A78CE" w:rsidRDefault="00D0029B" w:rsidP="00D0029B"/>
    <w:p w14:paraId="769DCC30" w14:textId="77777777" w:rsidR="00D0029B" w:rsidRPr="009A78CE" w:rsidRDefault="00D0029B" w:rsidP="00D0029B">
      <w:pPr>
        <w:pStyle w:val="Heading2"/>
        <w:rPr>
          <w:szCs w:val="24"/>
        </w:rPr>
      </w:pPr>
      <w:bookmarkStart w:id="55" w:name="_Toc205296276"/>
      <w:r w:rsidRPr="009A78CE">
        <w:rPr>
          <w:szCs w:val="24"/>
        </w:rPr>
        <w:t>Unauthorized Activities</w:t>
      </w:r>
      <w:bookmarkEnd w:id="55"/>
    </w:p>
    <w:p w14:paraId="1EAF4972" w14:textId="77777777" w:rsidR="00D0029B" w:rsidRPr="009A78CE" w:rsidRDefault="00D0029B" w:rsidP="00D0029B"/>
    <w:p w14:paraId="45A16591" w14:textId="77777777" w:rsidR="00D0029B" w:rsidRPr="00C462E9" w:rsidRDefault="00D0029B" w:rsidP="00D0029B">
      <w:bookmarkStart w:id="56" w:name="_Toc47777390"/>
      <w:bookmarkStart w:id="57" w:name="_Toc47839026"/>
      <w:bookmarkStart w:id="58" w:name="_Toc47850313"/>
      <w:bookmarkStart w:id="59" w:name="_Toc48698925"/>
      <w:bookmarkStart w:id="60" w:name="_Toc49934177"/>
      <w:bookmarkStart w:id="61" w:name="_Toc50869621"/>
      <w:bookmarkStart w:id="62" w:name="_Toc47777385"/>
      <w:bookmarkStart w:id="63" w:name="_Toc47839018"/>
      <w:bookmarkStart w:id="64" w:name="_Toc47850304"/>
      <w:bookmarkStart w:id="65" w:name="_Toc48698919"/>
      <w:bookmarkStart w:id="66" w:name="_Toc49934171"/>
      <w:r w:rsidRPr="00C462E9">
        <w:t xml:space="preserve">The following are not </w:t>
      </w:r>
      <w:proofErr w:type="gramStart"/>
      <w:r w:rsidRPr="00C462E9">
        <w:t>allow</w:t>
      </w:r>
      <w:r>
        <w:t>able</w:t>
      </w:r>
      <w:proofErr w:type="gramEnd"/>
      <w:r w:rsidRPr="00C462E9">
        <w:t xml:space="preserve"> expenses under this program:</w:t>
      </w:r>
    </w:p>
    <w:p w14:paraId="5BC24CA2" w14:textId="77777777" w:rsidR="00D0029B" w:rsidRDefault="00D0029B" w:rsidP="00D0029B">
      <w:pPr>
        <w:pStyle w:val="ListParagraph"/>
        <w:numPr>
          <w:ilvl w:val="0"/>
          <w:numId w:val="22"/>
        </w:numPr>
        <w:ind w:left="720"/>
      </w:pPr>
      <w:r w:rsidRPr="00C462E9">
        <w:t>indirect costs;</w:t>
      </w:r>
    </w:p>
    <w:p w14:paraId="4802BE57" w14:textId="77777777" w:rsidR="00D0029B" w:rsidRPr="00CD3648" w:rsidRDefault="00D0029B" w:rsidP="00D0029B">
      <w:pPr>
        <w:pStyle w:val="ListParagraph"/>
        <w:numPr>
          <w:ilvl w:val="0"/>
          <w:numId w:val="22"/>
        </w:numPr>
        <w:ind w:left="720"/>
      </w:pPr>
      <w:r w:rsidRPr="00CD3648">
        <w:t>administrative charges;</w:t>
      </w:r>
    </w:p>
    <w:p w14:paraId="2C4CE121" w14:textId="77777777" w:rsidR="00D0029B" w:rsidRPr="007B7F2F" w:rsidRDefault="00D0029B" w:rsidP="00D0029B">
      <w:pPr>
        <w:pStyle w:val="ListParagraph"/>
        <w:numPr>
          <w:ilvl w:val="0"/>
          <w:numId w:val="22"/>
        </w:numPr>
        <w:ind w:left="720"/>
      </w:pPr>
      <w:r w:rsidRPr="007B7F2F">
        <w:t>new construction;</w:t>
      </w:r>
    </w:p>
    <w:p w14:paraId="1C657A72" w14:textId="77777777" w:rsidR="00D0029B" w:rsidRPr="007B7F2F" w:rsidRDefault="00D0029B" w:rsidP="00D0029B">
      <w:pPr>
        <w:pStyle w:val="ListParagraph"/>
        <w:numPr>
          <w:ilvl w:val="0"/>
          <w:numId w:val="22"/>
        </w:numPr>
        <w:ind w:left="720"/>
      </w:pPr>
      <w:r>
        <w:t>f</w:t>
      </w:r>
      <w:r w:rsidRPr="007B7F2F">
        <w:t>unds that do not directly support the approved work plan;</w:t>
      </w:r>
    </w:p>
    <w:p w14:paraId="7C171784" w14:textId="77777777" w:rsidR="00D0029B" w:rsidRPr="00652006" w:rsidRDefault="00D0029B" w:rsidP="00D0029B">
      <w:pPr>
        <w:pStyle w:val="ListParagraph"/>
        <w:numPr>
          <w:ilvl w:val="0"/>
          <w:numId w:val="22"/>
        </w:numPr>
        <w:ind w:left="720"/>
      </w:pPr>
      <w:r w:rsidRPr="00652006">
        <w:t>a participant’s travel to and from a course;</w:t>
      </w:r>
    </w:p>
    <w:p w14:paraId="1CEE1452" w14:textId="77777777" w:rsidR="00D0029B" w:rsidRPr="007B7F2F" w:rsidRDefault="00D0029B" w:rsidP="00D0029B">
      <w:pPr>
        <w:pStyle w:val="ListParagraph"/>
        <w:numPr>
          <w:ilvl w:val="0"/>
          <w:numId w:val="22"/>
        </w:numPr>
        <w:ind w:left="720"/>
      </w:pPr>
      <w:r w:rsidRPr="007B7F2F">
        <w:t>any other fees in addition to the initial graduate school application fees; and</w:t>
      </w:r>
    </w:p>
    <w:p w14:paraId="748E60E2" w14:textId="77777777" w:rsidR="00D0029B" w:rsidRPr="00C462E9" w:rsidRDefault="00D0029B" w:rsidP="00D0029B">
      <w:pPr>
        <w:pStyle w:val="ListParagraph"/>
        <w:numPr>
          <w:ilvl w:val="0"/>
          <w:numId w:val="22"/>
        </w:numPr>
        <w:ind w:left="720"/>
      </w:pPr>
      <w:r w:rsidRPr="007B7F2F">
        <w:t>medical fees, recreational fees, parking, or other fees,</w:t>
      </w:r>
      <w:r w:rsidRPr="00652006">
        <w:t xml:space="preserve"> or room</w:t>
      </w:r>
      <w:r w:rsidRPr="00C462E9">
        <w:t xml:space="preserve"> and board for participants.</w:t>
      </w:r>
    </w:p>
    <w:p w14:paraId="1527A8CD" w14:textId="77777777" w:rsidR="00D0029B" w:rsidRDefault="00D0029B" w:rsidP="00D0029B"/>
    <w:p w14:paraId="2D838D20" w14:textId="77777777" w:rsidR="00D0029B" w:rsidRPr="00BC7FE6" w:rsidRDefault="00D0029B" w:rsidP="00D0029B">
      <w:pPr>
        <w:pStyle w:val="Heading2"/>
        <w:rPr>
          <w:szCs w:val="24"/>
        </w:rPr>
      </w:pPr>
      <w:bookmarkStart w:id="67" w:name="_Toc205296277"/>
      <w:r w:rsidRPr="00BC7FE6">
        <w:rPr>
          <w:szCs w:val="24"/>
        </w:rPr>
        <w:t>Program Accountability and Monitoring</w:t>
      </w:r>
      <w:bookmarkEnd w:id="67"/>
    </w:p>
    <w:p w14:paraId="2AC9D77F" w14:textId="77777777" w:rsidR="00D0029B" w:rsidRPr="00BC7FE6" w:rsidRDefault="00D0029B" w:rsidP="00D0029B"/>
    <w:p w14:paraId="1C5CF8EF" w14:textId="77777777" w:rsidR="00D0029B" w:rsidRPr="00C462E9" w:rsidRDefault="00D0029B" w:rsidP="00D0029B">
      <w:r w:rsidRPr="00C462E9">
        <w:t>The SCDE is responsible for monitoring GT Graduate Course Program implementation to provide endorsement activities (graduate courses) for South Carolina public school teachers assigned to teach gifted and talented students in accordance with the following program accountability requirements:</w:t>
      </w:r>
    </w:p>
    <w:p w14:paraId="35C69B7A" w14:textId="77777777" w:rsidR="00D0029B" w:rsidRPr="007B7F2F" w:rsidRDefault="00D0029B" w:rsidP="00D0029B">
      <w:pPr>
        <w:pStyle w:val="ListParagraph"/>
        <w:numPr>
          <w:ilvl w:val="0"/>
          <w:numId w:val="8"/>
        </w:numPr>
      </w:pPr>
      <w:r w:rsidRPr="00C462E9">
        <w:lastRenderedPageBreak/>
        <w:t xml:space="preserve">Each </w:t>
      </w:r>
      <w:r w:rsidRPr="007B7F2F">
        <w:t>grantee receiving funding through this RFP meets the eligibility requirements for the grant described herein, and the applicant has provided all required assurances that it will comply with all program implementation and reporting requirements established through this RFP.</w:t>
      </w:r>
    </w:p>
    <w:p w14:paraId="1F476912" w14:textId="77777777" w:rsidR="00D0029B" w:rsidRPr="007B7F2F" w:rsidRDefault="00D0029B" w:rsidP="00D0029B">
      <w:pPr>
        <w:pStyle w:val="ListParagraph"/>
        <w:numPr>
          <w:ilvl w:val="0"/>
          <w:numId w:val="8"/>
        </w:numPr>
      </w:pPr>
      <w:r w:rsidRPr="007B7F2F">
        <w:t>Each recipient receiving funding through this RFP appropriately uses these funds as described in this application package.</w:t>
      </w:r>
    </w:p>
    <w:p w14:paraId="11969189" w14:textId="77777777" w:rsidR="00D0029B" w:rsidRPr="00C462E9" w:rsidRDefault="00D0029B" w:rsidP="00D0029B">
      <w:pPr>
        <w:pStyle w:val="ListParagraph"/>
        <w:numPr>
          <w:ilvl w:val="0"/>
          <w:numId w:val="8"/>
        </w:numPr>
      </w:pPr>
      <w:r w:rsidRPr="007B7F2F">
        <w:t>Each recipient implements</w:t>
      </w:r>
      <w:r w:rsidRPr="00C462E9">
        <w:t xml:space="preserve"> activities funded through this application within the timeline in which the funds provided are to be used.</w:t>
      </w:r>
    </w:p>
    <w:p w14:paraId="5859FEDF" w14:textId="77777777" w:rsidR="00D0029B" w:rsidRDefault="00D0029B" w:rsidP="00D0029B"/>
    <w:p w14:paraId="0F93A381" w14:textId="02A75646" w:rsidR="00D0029B" w:rsidRDefault="00D0029B" w:rsidP="00D0029B">
      <w:r>
        <w:t>A</w:t>
      </w:r>
      <w:r w:rsidRPr="0021649C">
        <w:t xml:space="preserve">pplicants </w:t>
      </w:r>
      <w:r>
        <w:t>may</w:t>
      </w:r>
      <w:r w:rsidRPr="0021649C">
        <w:t xml:space="preserve"> be subjected to an evaluation of their financial system, internal controls processes, and policies and procedures by the SCDE’s </w:t>
      </w:r>
      <w:hyperlink r:id="rId19" w:history="1">
        <w:r w:rsidRPr="007B7F2F">
          <w:rPr>
            <w:rStyle w:val="Hyperlink"/>
          </w:rPr>
          <w:t>Office of Audit Services</w:t>
        </w:r>
      </w:hyperlink>
      <w:r w:rsidRPr="007B7F2F">
        <w:t xml:space="preserve"> before a grant award is issued or during the grant term. Visit the Office of Audi</w:t>
      </w:r>
      <w:r w:rsidR="00B9296B">
        <w:t>t</w:t>
      </w:r>
      <w:r w:rsidRPr="007B7F2F">
        <w:t xml:space="preserve"> Services</w:t>
      </w:r>
      <w:r w:rsidR="00B9296B">
        <w:t>’</w:t>
      </w:r>
      <w:r w:rsidRPr="007B7F2F">
        <w:t xml:space="preserve"> </w:t>
      </w:r>
      <w:hyperlink r:id="rId20" w:history="1">
        <w:r w:rsidRPr="007B7F2F">
          <w:rPr>
            <w:rStyle w:val="Hyperlink"/>
          </w:rPr>
          <w:t>Pre-award Audit Resources</w:t>
        </w:r>
      </w:hyperlink>
      <w:r w:rsidRPr="007B7F2F">
        <w:t xml:space="preserve"> to access the review process and procedures.</w:t>
      </w:r>
    </w:p>
    <w:p w14:paraId="2DF45452" w14:textId="77777777" w:rsidR="00D0029B" w:rsidRPr="0021649C" w:rsidRDefault="00D0029B" w:rsidP="00D0029B"/>
    <w:p w14:paraId="11539A12" w14:textId="77777777" w:rsidR="00D0029B" w:rsidRPr="00C462E9" w:rsidRDefault="00D0029B" w:rsidP="00D0029B">
      <w:r>
        <w:t>Grantees</w:t>
      </w:r>
      <w:r w:rsidRPr="00C462E9">
        <w:t xml:space="preserve"> must satisfy periodic reporting and accountability requirements throughout the term of the grant</w:t>
      </w:r>
      <w:r>
        <w:t xml:space="preserve">. </w:t>
      </w:r>
      <w:r w:rsidRPr="00C462E9">
        <w:t xml:space="preserve">These requirements address (1) program accountability, (2) performance reporting, (3) </w:t>
      </w:r>
      <w:r>
        <w:t>program</w:t>
      </w:r>
      <w:r w:rsidRPr="00C462E9">
        <w:t xml:space="preserve"> budget, (4) monitoring, (5) program evaluation, and (6) technical assistance.</w:t>
      </w:r>
    </w:p>
    <w:p w14:paraId="4F4A5491" w14:textId="77777777" w:rsidR="00D0029B" w:rsidRPr="00C462E9" w:rsidRDefault="00D0029B" w:rsidP="00D0029B"/>
    <w:p w14:paraId="719B2912" w14:textId="77777777" w:rsidR="00D0029B" w:rsidRPr="00D41B02" w:rsidRDefault="00D0029B" w:rsidP="00D0029B">
      <w:pPr>
        <w:pStyle w:val="ListParagraph"/>
        <w:numPr>
          <w:ilvl w:val="2"/>
          <w:numId w:val="4"/>
        </w:numPr>
        <w:ind w:left="720"/>
        <w:rPr>
          <w:u w:val="single"/>
        </w:rPr>
      </w:pPr>
      <w:r w:rsidRPr="00D41B02">
        <w:rPr>
          <w:u w:val="single"/>
        </w:rPr>
        <w:t>Program Accountability</w:t>
      </w:r>
    </w:p>
    <w:p w14:paraId="6883950B" w14:textId="77777777" w:rsidR="00D0029B" w:rsidRPr="00C462E9" w:rsidRDefault="00D0029B" w:rsidP="00D0029B">
      <w:pPr>
        <w:ind w:left="720"/>
      </w:pPr>
      <w:r w:rsidRPr="00C462E9">
        <w:t xml:space="preserve">Each grantee is responsible for carrying out its responsibilities in accordance with </w:t>
      </w:r>
      <w:r w:rsidRPr="00167588">
        <w:t xml:space="preserve">SBE Regulation 43-220(II)(C)(1) (2013; see </w:t>
      </w:r>
      <w:r w:rsidRPr="00E11777">
        <w:t xml:space="preserve">excerpt on </w:t>
      </w:r>
      <w:r w:rsidRPr="00DA28BE">
        <w:t>page 1),</w:t>
      </w:r>
      <w:r w:rsidRPr="00E11777">
        <w:t xml:space="preserve"> all applicable</w:t>
      </w:r>
      <w:r w:rsidRPr="007B7F2F">
        <w:t xml:space="preserve"> statutes, regulations, programmatic guidance;</w:t>
      </w:r>
      <w:r w:rsidRPr="00C462E9">
        <w:t xml:space="preserve"> and its approved grant application and work plan</w:t>
      </w:r>
      <w:r>
        <w:t xml:space="preserve">. </w:t>
      </w:r>
      <w:r w:rsidRPr="007B7F2F">
        <w:t>Grantees are</w:t>
      </w:r>
      <w:r>
        <w:t xml:space="preserve"> also</w:t>
      </w:r>
      <w:r w:rsidRPr="00C462E9">
        <w:t xml:space="preserve"> required to submit periodic reports to the SCDE to report on the use of grant funds and the progress of proposed grant activities.</w:t>
      </w:r>
    </w:p>
    <w:p w14:paraId="1AF9AA6E" w14:textId="77777777" w:rsidR="00D0029B" w:rsidRDefault="00D0029B" w:rsidP="00D0029B">
      <w:pPr>
        <w:rPr>
          <w:u w:val="single"/>
        </w:rPr>
      </w:pPr>
    </w:p>
    <w:p w14:paraId="770BF2DB" w14:textId="77777777" w:rsidR="00D0029B" w:rsidRPr="00D41B02" w:rsidRDefault="00D0029B" w:rsidP="00D0029B">
      <w:pPr>
        <w:pStyle w:val="ListParagraph"/>
        <w:numPr>
          <w:ilvl w:val="2"/>
          <w:numId w:val="4"/>
        </w:numPr>
        <w:ind w:left="720"/>
        <w:rPr>
          <w:u w:val="single"/>
        </w:rPr>
      </w:pPr>
      <w:r w:rsidRPr="00D41B02">
        <w:rPr>
          <w:u w:val="single"/>
        </w:rPr>
        <w:t>Performance Reporting</w:t>
      </w:r>
    </w:p>
    <w:p w14:paraId="2070C4E8" w14:textId="77777777" w:rsidR="00D0029B" w:rsidRPr="005813FF" w:rsidRDefault="00D0029B" w:rsidP="00D0029B">
      <w:pPr>
        <w:ind w:left="720"/>
      </w:pPr>
      <w:r w:rsidRPr="00C462E9">
        <w:t>Performance reporting requirements include those for both programmatic reporting and fiscal reporting</w:t>
      </w:r>
      <w:r>
        <w:t xml:space="preserve">. </w:t>
      </w:r>
      <w:r w:rsidRPr="00C462E9">
        <w:t xml:space="preserve">The grantee is responsible for ensuring that </w:t>
      </w:r>
      <w:r w:rsidRPr="005813FF">
        <w:t xml:space="preserve">all required performance reports are accurate, complete, and submitted on time. </w:t>
      </w:r>
    </w:p>
    <w:p w14:paraId="213EA9D0" w14:textId="77777777" w:rsidR="00D0029B" w:rsidRDefault="00D0029B" w:rsidP="00D0029B">
      <w:pPr>
        <w:rPr>
          <w:i/>
        </w:rPr>
      </w:pPr>
    </w:p>
    <w:p w14:paraId="7C054682" w14:textId="77777777" w:rsidR="00D0029B" w:rsidRPr="005813FF" w:rsidRDefault="00D0029B" w:rsidP="00D0029B">
      <w:pPr>
        <w:rPr>
          <w:i/>
        </w:rPr>
      </w:pPr>
      <w:r>
        <w:rPr>
          <w:i/>
        </w:rPr>
        <w:tab/>
      </w:r>
      <w:r w:rsidRPr="005813FF">
        <w:rPr>
          <w:i/>
        </w:rPr>
        <w:t>Programmatic Reporting Requirements</w:t>
      </w:r>
    </w:p>
    <w:p w14:paraId="716EE109" w14:textId="1B0CF018" w:rsidR="00D0029B" w:rsidRPr="005E2929" w:rsidRDefault="00D0029B" w:rsidP="00D0029B">
      <w:pPr>
        <w:ind w:left="720"/>
      </w:pPr>
      <w:r>
        <w:t>The f</w:t>
      </w:r>
      <w:r w:rsidRPr="005813FF">
        <w:t xml:space="preserve">inal performance report must be submitted to the </w:t>
      </w:r>
      <w:r w:rsidRPr="00B72B67">
        <w:t xml:space="preserve">SCDE no later </w:t>
      </w:r>
      <w:r w:rsidRPr="005E2929">
        <w:t>than August 1</w:t>
      </w:r>
      <w:r w:rsidR="0031193D" w:rsidRPr="005E2929">
        <w:t>7</w:t>
      </w:r>
      <w:r w:rsidRPr="005E2929">
        <w:t>, 202</w:t>
      </w:r>
      <w:r w:rsidR="00C349A6" w:rsidRPr="005E2929">
        <w:t>6</w:t>
      </w:r>
      <w:r w:rsidRPr="005E2929">
        <w:t>. Achievement of grant goals and objectives will be determined through the final performance report process.</w:t>
      </w:r>
    </w:p>
    <w:p w14:paraId="45BC0131" w14:textId="77777777" w:rsidR="00D0029B" w:rsidRPr="005E2929" w:rsidRDefault="00D0029B" w:rsidP="00D0029B">
      <w:pPr>
        <w:pStyle w:val="BodyTextIndent2"/>
        <w:spacing w:before="0" w:after="0"/>
        <w:ind w:left="720" w:firstLine="0"/>
      </w:pPr>
    </w:p>
    <w:p w14:paraId="5886966E" w14:textId="6ACCB741" w:rsidR="00D0029B" w:rsidRPr="00C462E9" w:rsidRDefault="00D0029B" w:rsidP="00D0029B">
      <w:pPr>
        <w:pStyle w:val="BodyTextIndent2"/>
        <w:spacing w:before="0" w:after="0"/>
        <w:ind w:left="720" w:firstLine="0"/>
      </w:pPr>
      <w:r w:rsidRPr="005E2929">
        <w:t>The following is required of all grant recipients, and these requirements are to be reported in the final report in the period the activity occurred. Within 15 business days (or no later than August 1</w:t>
      </w:r>
      <w:r w:rsidR="0031193D" w:rsidRPr="005E2929">
        <w:t>7</w:t>
      </w:r>
      <w:r w:rsidRPr="005E2929">
        <w:t>, 202</w:t>
      </w:r>
      <w:r w:rsidR="00CF5565" w:rsidRPr="005E2929">
        <w:t>6</w:t>
      </w:r>
      <w:r w:rsidRPr="005E2929">
        <w:t>), following the conclusion of the GT Graduate Course</w:t>
      </w:r>
      <w:r w:rsidRPr="00B72B67">
        <w:t xml:space="preserve"> Program, the grantee will provide the SCDE with a final </w:t>
      </w:r>
      <w:r w:rsidR="005E2929">
        <w:t xml:space="preserve">performance </w:t>
      </w:r>
      <w:r w:rsidRPr="00B72B67">
        <w:t>report that includes</w:t>
      </w:r>
      <w:r w:rsidRPr="00C462E9">
        <w:t>, at a minimum, the following for each course provided:</w:t>
      </w:r>
    </w:p>
    <w:p w14:paraId="3E45EDCD" w14:textId="77777777" w:rsidR="00D0029B" w:rsidRPr="00C462E9" w:rsidRDefault="00D0029B" w:rsidP="00D0029B">
      <w:pPr>
        <w:pStyle w:val="BodyTextIndent2"/>
        <w:numPr>
          <w:ilvl w:val="0"/>
          <w:numId w:val="23"/>
        </w:numPr>
        <w:spacing w:before="0" w:after="0"/>
        <w:ind w:left="1080"/>
      </w:pPr>
      <w:r w:rsidRPr="00C462E9">
        <w:t>a roster of students including their district, seating priority, and status (grade, withdrawal</w:t>
      </w:r>
      <w:r>
        <w:t>, etc.</w:t>
      </w:r>
      <w:r w:rsidRPr="00C462E9">
        <w:t>);</w:t>
      </w:r>
    </w:p>
    <w:p w14:paraId="1BC0A445" w14:textId="77777777" w:rsidR="00D0029B" w:rsidRPr="00C462E9" w:rsidRDefault="00D0029B" w:rsidP="00D0029B">
      <w:pPr>
        <w:pStyle w:val="BodyTextIndent2"/>
        <w:numPr>
          <w:ilvl w:val="0"/>
          <w:numId w:val="23"/>
        </w:numPr>
        <w:spacing w:before="0" w:after="0"/>
        <w:ind w:left="1080"/>
      </w:pPr>
      <w:r w:rsidRPr="00C462E9">
        <w:t>a copy of the completed course evaluations</w:t>
      </w:r>
      <w:r w:rsidRPr="00AE3C1A">
        <w:t xml:space="preserve"> </w:t>
      </w:r>
      <w:r>
        <w:t>with a compilation of the results</w:t>
      </w:r>
      <w:r w:rsidRPr="00C462E9">
        <w:t>; and</w:t>
      </w:r>
    </w:p>
    <w:p w14:paraId="486AB9E4" w14:textId="77777777" w:rsidR="00D0029B" w:rsidRPr="00C462E9" w:rsidRDefault="00D0029B" w:rsidP="00D0029B">
      <w:pPr>
        <w:pStyle w:val="BodyTextIndent2"/>
        <w:numPr>
          <w:ilvl w:val="0"/>
          <w:numId w:val="23"/>
        </w:numPr>
        <w:spacing w:before="0" w:after="0"/>
        <w:ind w:left="1080"/>
      </w:pPr>
      <w:r w:rsidRPr="00C462E9">
        <w:t>a copy of the course syllabus as used for the course.</w:t>
      </w:r>
    </w:p>
    <w:p w14:paraId="2F237A5E" w14:textId="77777777" w:rsidR="00B9296B" w:rsidRDefault="00B9296B">
      <w:pPr>
        <w:rPr>
          <w:i/>
        </w:rPr>
      </w:pPr>
      <w:r>
        <w:rPr>
          <w:i/>
        </w:rPr>
        <w:br w:type="page"/>
      </w:r>
    </w:p>
    <w:p w14:paraId="416A3CF7" w14:textId="68A57918" w:rsidR="00D0029B" w:rsidRPr="00C462E9" w:rsidRDefault="00D0029B" w:rsidP="00D0029B">
      <w:pPr>
        <w:ind w:firstLine="720"/>
        <w:rPr>
          <w:i/>
        </w:rPr>
      </w:pPr>
      <w:r w:rsidRPr="00C462E9">
        <w:rPr>
          <w:i/>
        </w:rPr>
        <w:lastRenderedPageBreak/>
        <w:t>Fiscal Reporting Requirements</w:t>
      </w:r>
    </w:p>
    <w:p w14:paraId="23B1A11B" w14:textId="4362EAE6" w:rsidR="00D0029B" w:rsidRDefault="00D0029B" w:rsidP="00D0029B">
      <w:pPr>
        <w:ind w:left="720"/>
        <w:rPr>
          <w:szCs w:val="23"/>
        </w:rPr>
      </w:pPr>
      <w:r>
        <w:rPr>
          <w:szCs w:val="23"/>
        </w:rPr>
        <w:t xml:space="preserve">Grant funds will be disbursed upon receipt of a signed Grant Award Notification (GAN). </w:t>
      </w:r>
      <w:r w:rsidRPr="000B593F">
        <w:rPr>
          <w:szCs w:val="23"/>
        </w:rPr>
        <w:t>The grantee is responsible for ensuring that all expenditures are aligned to the approved budget for authorized activities (see</w:t>
      </w:r>
      <w:r>
        <w:rPr>
          <w:szCs w:val="23"/>
        </w:rPr>
        <w:t xml:space="preserve"> </w:t>
      </w:r>
      <w:r w:rsidRPr="00B72B67">
        <w:rPr>
          <w:szCs w:val="23"/>
        </w:rPr>
        <w:t xml:space="preserve">Section </w:t>
      </w:r>
      <w:r w:rsidR="005269BD" w:rsidRPr="00B72B67">
        <w:rPr>
          <w:szCs w:val="23"/>
        </w:rPr>
        <w:t>G</w:t>
      </w:r>
      <w:r w:rsidRPr="00B72B67">
        <w:rPr>
          <w:szCs w:val="23"/>
        </w:rPr>
        <w:t xml:space="preserve">) and for retaining accurate and complete documentation and records of all expenditures. The grantee </w:t>
      </w:r>
      <w:r w:rsidRPr="00B72B67">
        <w:rPr>
          <w:i/>
          <w:iCs/>
          <w:szCs w:val="23"/>
        </w:rPr>
        <w:t xml:space="preserve">must </w:t>
      </w:r>
      <w:r w:rsidRPr="00B72B67">
        <w:rPr>
          <w:szCs w:val="23"/>
        </w:rPr>
        <w:t xml:space="preserve">submit a final fiscal report that covers the full performance period of the grant to the </w:t>
      </w:r>
      <w:r w:rsidRPr="005E2929">
        <w:rPr>
          <w:szCs w:val="23"/>
        </w:rPr>
        <w:t>SCDE by August 1</w:t>
      </w:r>
      <w:r w:rsidR="0031193D" w:rsidRPr="005E2929">
        <w:rPr>
          <w:szCs w:val="23"/>
        </w:rPr>
        <w:t>7</w:t>
      </w:r>
      <w:r w:rsidRPr="005E2929">
        <w:rPr>
          <w:szCs w:val="23"/>
        </w:rPr>
        <w:t>, 202</w:t>
      </w:r>
      <w:r w:rsidR="00CF5565" w:rsidRPr="005E2929">
        <w:rPr>
          <w:szCs w:val="23"/>
        </w:rPr>
        <w:t>6</w:t>
      </w:r>
      <w:r w:rsidRPr="005E2929">
        <w:rPr>
          <w:szCs w:val="23"/>
        </w:rPr>
        <w:t>. Reports are subject to verification. The SCDE will recoup any f</w:t>
      </w:r>
      <w:r w:rsidRPr="00B72B67">
        <w:rPr>
          <w:szCs w:val="23"/>
        </w:rPr>
        <w:t>unds that are unexpended at the end of the grant period or funds expended on unallowable activities.</w:t>
      </w:r>
    </w:p>
    <w:p w14:paraId="707E4652" w14:textId="77777777" w:rsidR="00D0029B" w:rsidRPr="00C462E9" w:rsidRDefault="00D0029B" w:rsidP="00D0029B"/>
    <w:p w14:paraId="375CBCDD" w14:textId="77777777" w:rsidR="00D0029B" w:rsidRPr="005813FF" w:rsidRDefault="00D0029B" w:rsidP="00D0029B">
      <w:pPr>
        <w:pStyle w:val="ListParagraph"/>
        <w:numPr>
          <w:ilvl w:val="2"/>
          <w:numId w:val="4"/>
        </w:numPr>
        <w:ind w:left="720"/>
        <w:rPr>
          <w:u w:val="single"/>
        </w:rPr>
      </w:pPr>
      <w:r w:rsidRPr="005813FF">
        <w:rPr>
          <w:u w:val="single"/>
        </w:rPr>
        <w:t xml:space="preserve">IHE-Level Budget </w:t>
      </w:r>
      <w:r>
        <w:rPr>
          <w:u w:val="single"/>
        </w:rPr>
        <w:t xml:space="preserve">Summary and </w:t>
      </w:r>
      <w:r w:rsidRPr="005813FF">
        <w:rPr>
          <w:u w:val="single"/>
        </w:rPr>
        <w:t>Narrative and Course Budget Narratives</w:t>
      </w:r>
    </w:p>
    <w:p w14:paraId="7BC63489" w14:textId="76C9BCCC" w:rsidR="00D0029B" w:rsidRPr="00E11777" w:rsidRDefault="00D0029B" w:rsidP="00D0029B">
      <w:pPr>
        <w:ind w:left="720"/>
      </w:pPr>
      <w:r w:rsidRPr="00C462E9">
        <w:t>A</w:t>
      </w:r>
      <w:r>
        <w:t>n</w:t>
      </w:r>
      <w:r w:rsidRPr="00C462E9">
        <w:t xml:space="preserve"> </w:t>
      </w:r>
      <w:r>
        <w:t xml:space="preserve">IHE-Level Budget Summary </w:t>
      </w:r>
      <w:r w:rsidRPr="00C462E9">
        <w:t>of</w:t>
      </w:r>
      <w:r>
        <w:t xml:space="preserve"> total</w:t>
      </w:r>
      <w:r w:rsidRPr="00C462E9">
        <w:t xml:space="preserve"> expenditures </w:t>
      </w:r>
      <w:r>
        <w:t xml:space="preserve">requested </w:t>
      </w:r>
      <w:r w:rsidRPr="00C462E9">
        <w:t xml:space="preserve">must be </w:t>
      </w:r>
      <w:r>
        <w:t>includ</w:t>
      </w:r>
      <w:r w:rsidRPr="00C462E9">
        <w:t xml:space="preserve">ed </w:t>
      </w:r>
      <w:r>
        <w:t xml:space="preserve">in </w:t>
      </w:r>
      <w:r w:rsidRPr="00C462E9">
        <w:t>the</w:t>
      </w:r>
      <w:r>
        <w:t xml:space="preserve"> online</w:t>
      </w:r>
      <w:r w:rsidRPr="00C462E9">
        <w:t xml:space="preserve"> application</w:t>
      </w:r>
      <w:r>
        <w:t xml:space="preserve"> </w:t>
      </w:r>
      <w:r w:rsidRPr="00273E73">
        <w:t>(</w:t>
      </w:r>
      <w:r w:rsidRPr="00E11777">
        <w:t xml:space="preserve">see </w:t>
      </w:r>
      <w:r w:rsidRPr="00DA28BE">
        <w:t xml:space="preserve">page </w:t>
      </w:r>
      <w:r w:rsidR="00FD1163" w:rsidRPr="00DA28BE">
        <w:t>21</w:t>
      </w:r>
      <w:r w:rsidRPr="00DA28BE">
        <w:t>)</w:t>
      </w:r>
      <w:r w:rsidRPr="00E11777">
        <w:t xml:space="preserve"> reflecting the same line-item categories as the individual course budgets. The total costs in the project budget summary must equal the combined budgets of all proposed courses plus the expenses in the general budget, if applicable. Applicants requesting grant funds for general program costs not directly associated with the individual courses must submit an IHE-Level budget narrative detailing those expenditures to be uploaded in the attachments section of the online application (see page </w:t>
      </w:r>
      <w:r w:rsidRPr="00DA28BE">
        <w:t>2</w:t>
      </w:r>
      <w:r w:rsidR="00FD1163" w:rsidRPr="00DA28BE">
        <w:t>2</w:t>
      </w:r>
      <w:r w:rsidRPr="00DA28BE">
        <w:t>).</w:t>
      </w:r>
      <w:r w:rsidRPr="00E11777">
        <w:t xml:space="preserve"> </w:t>
      </w:r>
    </w:p>
    <w:p w14:paraId="7DDA6C31" w14:textId="77777777" w:rsidR="00D0029B" w:rsidRPr="00E11777" w:rsidRDefault="00D0029B" w:rsidP="00D0029B">
      <w:pPr>
        <w:ind w:left="720"/>
      </w:pPr>
    </w:p>
    <w:p w14:paraId="3F75A0E4" w14:textId="58260ADA" w:rsidR="00D0029B" w:rsidRDefault="00D0029B" w:rsidP="00D0029B">
      <w:pPr>
        <w:ind w:left="720"/>
      </w:pPr>
      <w:r w:rsidRPr="00E11777">
        <w:t xml:space="preserve">Separate budget narratives must be submitted as attachments for each course in the Proposed Course sections of the online </w:t>
      </w:r>
      <w:r w:rsidRPr="00DA28BE">
        <w:t>application (see page 2</w:t>
      </w:r>
      <w:r w:rsidR="00DA28BE" w:rsidRPr="00DA28BE">
        <w:t>1</w:t>
      </w:r>
      <w:r w:rsidRPr="00E11777">
        <w:t>). The</w:t>
      </w:r>
      <w:r w:rsidRPr="005813FF">
        <w:t xml:space="preserve"> individual course budget narratives must itemize and categorize all proposed expenditures per course and must include a per pupil cost. </w:t>
      </w:r>
    </w:p>
    <w:p w14:paraId="1EAA25DE" w14:textId="77777777" w:rsidR="00D0029B" w:rsidRDefault="00D0029B" w:rsidP="00D0029B">
      <w:pPr>
        <w:ind w:left="720"/>
      </w:pPr>
    </w:p>
    <w:p w14:paraId="007B83BA" w14:textId="77777777" w:rsidR="00D0029B" w:rsidRPr="0085533E" w:rsidRDefault="00D0029B" w:rsidP="00D0029B">
      <w:pPr>
        <w:pStyle w:val="ListParagraph"/>
        <w:numPr>
          <w:ilvl w:val="0"/>
          <w:numId w:val="24"/>
        </w:numPr>
        <w:ind w:left="720"/>
      </w:pPr>
      <w:r w:rsidRPr="007439A1">
        <w:rPr>
          <w:u w:val="single"/>
        </w:rPr>
        <w:t>Monitoring</w:t>
      </w:r>
    </w:p>
    <w:p w14:paraId="1D793463" w14:textId="77777777" w:rsidR="00D0029B" w:rsidRDefault="00D0029B" w:rsidP="00D0029B">
      <w:pPr>
        <w:ind w:left="720"/>
      </w:pPr>
      <w:r w:rsidRPr="0021649C">
        <w:t xml:space="preserve">The SCDE may </w:t>
      </w:r>
      <w:r w:rsidRPr="005813FF">
        <w:t xml:space="preserve">conduct programmatic and financial monitoring site visits. Grantees </w:t>
      </w:r>
      <w:r w:rsidRPr="005813FF">
        <w:rPr>
          <w:i/>
        </w:rPr>
        <w:t>must</w:t>
      </w:r>
      <w:r w:rsidRPr="005813FF">
        <w:t xml:space="preserve"> agree to site visits conducted by the SCDE or state program representatives. The purpose of site visits is to validate information provided in fiscal and program</w:t>
      </w:r>
      <w:r w:rsidRPr="0021649C">
        <w:t xml:space="preserve"> reports and to gather more detailed information on implementation efforts and challenges from interviews and observations for monitoring and evaluation purposes.</w:t>
      </w:r>
    </w:p>
    <w:p w14:paraId="4DDB8E2F" w14:textId="77777777" w:rsidR="00D0029B" w:rsidRPr="0021649C" w:rsidRDefault="00D0029B" w:rsidP="00D0029B"/>
    <w:p w14:paraId="7AEA8CB5" w14:textId="26F344EC" w:rsidR="00D0029B" w:rsidRDefault="00D0029B" w:rsidP="00D0029B">
      <w:pPr>
        <w:ind w:left="720"/>
      </w:pPr>
      <w:r w:rsidRPr="00C462E9">
        <w:t xml:space="preserve">The SCDE may require additional information from the grantee, verify information with the authorizing agency, or require the submission of additional documentation including, but not limited to, invoices </w:t>
      </w:r>
      <w:r>
        <w:t xml:space="preserve">and </w:t>
      </w:r>
      <w:r w:rsidRPr="00C462E9">
        <w:t>receipts</w:t>
      </w:r>
      <w:r>
        <w:t xml:space="preserve">. </w:t>
      </w:r>
      <w:r w:rsidRPr="00C462E9">
        <w:t>Prior to a site visit, the grantee may be required to submit additional relevant information that will allow the SCDE to conduct a useful, efficient, and effective visit</w:t>
      </w:r>
      <w:r>
        <w:t xml:space="preserve">. </w:t>
      </w:r>
      <w:r w:rsidRPr="00C462E9">
        <w:t>The SCDE may require electronic submission of documents instead of a paper copy submission.</w:t>
      </w:r>
    </w:p>
    <w:p w14:paraId="1324E601" w14:textId="77777777" w:rsidR="00D0029B" w:rsidRPr="00C462E9" w:rsidRDefault="00D0029B" w:rsidP="00D0029B"/>
    <w:p w14:paraId="09987DB9" w14:textId="77777777" w:rsidR="00D0029B" w:rsidRPr="00C462E9" w:rsidRDefault="00D0029B" w:rsidP="00D0029B">
      <w:pPr>
        <w:ind w:left="720"/>
      </w:pPr>
      <w:r w:rsidRPr="00C462E9">
        <w:t>SCDE staff will verify the contents of documentation submitted</w:t>
      </w:r>
      <w:r>
        <w:t xml:space="preserve">. </w:t>
      </w:r>
      <w:r w:rsidRPr="00C462E9">
        <w:t>Grant</w:t>
      </w:r>
      <w:r>
        <w:t>ee</w:t>
      </w:r>
      <w:r w:rsidRPr="00C462E9">
        <w:t>s may be asked to revise reports when</w:t>
      </w:r>
    </w:p>
    <w:p w14:paraId="3A1BCF04" w14:textId="77777777" w:rsidR="00D0029B" w:rsidRPr="00C462E9" w:rsidRDefault="00D0029B" w:rsidP="00D0029B">
      <w:pPr>
        <w:pStyle w:val="ListParagraph"/>
        <w:numPr>
          <w:ilvl w:val="0"/>
          <w:numId w:val="9"/>
        </w:numPr>
        <w:ind w:left="1080"/>
      </w:pPr>
      <w:r w:rsidRPr="00C462E9">
        <w:t>non-allowable expenses are found;</w:t>
      </w:r>
    </w:p>
    <w:p w14:paraId="57E197C1" w14:textId="77777777" w:rsidR="00D0029B" w:rsidRPr="00C462E9" w:rsidRDefault="00D0029B" w:rsidP="00D0029B">
      <w:pPr>
        <w:pStyle w:val="ListParagraph"/>
        <w:numPr>
          <w:ilvl w:val="0"/>
          <w:numId w:val="9"/>
        </w:numPr>
        <w:ind w:left="1080"/>
      </w:pPr>
      <w:r w:rsidRPr="00C462E9">
        <w:t>reports are confusing or difficult to understand; or</w:t>
      </w:r>
    </w:p>
    <w:p w14:paraId="0487B603" w14:textId="77777777" w:rsidR="00D0029B" w:rsidRDefault="00D0029B" w:rsidP="00D0029B">
      <w:pPr>
        <w:pStyle w:val="ListParagraph"/>
        <w:numPr>
          <w:ilvl w:val="0"/>
          <w:numId w:val="9"/>
        </w:numPr>
        <w:ind w:left="1080"/>
      </w:pPr>
      <w:proofErr w:type="gramStart"/>
      <w:r w:rsidRPr="005813FF">
        <w:t>there</w:t>
      </w:r>
      <w:proofErr w:type="gramEnd"/>
      <w:r w:rsidRPr="005813FF">
        <w:t xml:space="preserve"> are unexplained</w:t>
      </w:r>
      <w:r w:rsidRPr="00C462E9">
        <w:t xml:space="preserve"> discrepancies between the proposed use of grant funds, as provided in the approved budget, and actual expenditures are found in the submitted documentation.</w:t>
      </w:r>
    </w:p>
    <w:p w14:paraId="655E3DF8" w14:textId="77777777" w:rsidR="00D0029B" w:rsidRPr="00C462E9" w:rsidRDefault="00D0029B" w:rsidP="00D0029B"/>
    <w:p w14:paraId="6B7C4BBA" w14:textId="77777777" w:rsidR="00D0029B" w:rsidRPr="001A379E" w:rsidRDefault="00D0029B" w:rsidP="00D0029B">
      <w:pPr>
        <w:pStyle w:val="ListParagraph"/>
        <w:numPr>
          <w:ilvl w:val="0"/>
          <w:numId w:val="25"/>
        </w:numPr>
        <w:ind w:left="720"/>
        <w:rPr>
          <w:u w:val="single"/>
        </w:rPr>
      </w:pPr>
      <w:r w:rsidRPr="001A379E">
        <w:rPr>
          <w:u w:val="single"/>
        </w:rPr>
        <w:lastRenderedPageBreak/>
        <w:t>Program Evaluation</w:t>
      </w:r>
    </w:p>
    <w:p w14:paraId="1A720959" w14:textId="698EAF6F" w:rsidR="00D0029B" w:rsidRPr="00C462E9" w:rsidRDefault="00D0029B" w:rsidP="00D0029B">
      <w:pPr>
        <w:ind w:left="720"/>
      </w:pPr>
      <w:r w:rsidRPr="00C462E9">
        <w:t>Grant</w:t>
      </w:r>
      <w:r>
        <w:t>ee</w:t>
      </w:r>
      <w:r w:rsidRPr="00C462E9">
        <w:t>s are required to conduct ongoing monitoring and evaluation to ensure project goals are achieved</w:t>
      </w:r>
      <w:r>
        <w:t xml:space="preserve">. </w:t>
      </w:r>
      <w:r w:rsidRPr="00C462E9">
        <w:t xml:space="preserve">Progress toward meeting project goals is to be reported </w:t>
      </w:r>
      <w:r w:rsidR="00E029C7">
        <w:t>in</w:t>
      </w:r>
      <w:r w:rsidRPr="00C462E9">
        <w:t xml:space="preserve"> the final report </w:t>
      </w:r>
      <w:r w:rsidR="00E029C7">
        <w:t>due August 17, 2026</w:t>
      </w:r>
      <w:r w:rsidRPr="00C462E9">
        <w:t>.</w:t>
      </w:r>
    </w:p>
    <w:p w14:paraId="23DD48AA" w14:textId="77777777" w:rsidR="00D0029B" w:rsidRDefault="00D0029B" w:rsidP="00D0029B"/>
    <w:p w14:paraId="7B397779" w14:textId="77777777" w:rsidR="00D0029B" w:rsidRPr="00BC7FE6" w:rsidRDefault="00D0029B" w:rsidP="00D0029B">
      <w:pPr>
        <w:ind w:left="720"/>
      </w:pPr>
      <w:r w:rsidRPr="00BC7FE6">
        <w:t xml:space="preserve">A </w:t>
      </w:r>
      <w:r w:rsidRPr="005813FF">
        <w:t>final program evaluation</w:t>
      </w:r>
      <w:r w:rsidRPr="00BC7FE6">
        <w:t xml:space="preserve"> report is to be completed before the end of the grant period</w:t>
      </w:r>
      <w:r>
        <w:t xml:space="preserve">. </w:t>
      </w:r>
      <w:r w:rsidRPr="00BC7FE6">
        <w:t>The final evaluation report must address project success toward each goal stated in the application</w:t>
      </w:r>
      <w:r>
        <w:t xml:space="preserve">. </w:t>
      </w:r>
      <w:r w:rsidRPr="006652A2">
        <w:t>If a</w:t>
      </w:r>
      <w:r w:rsidRPr="007406FB">
        <w:t xml:space="preserve"> grantee fails to conduct the final project evaluation report before the end of the grant period, or if any of the performance requirements in </w:t>
      </w:r>
      <w:r>
        <w:t>s</w:t>
      </w:r>
      <w:r w:rsidRPr="006652A2">
        <w:t xml:space="preserve">ection I.2 </w:t>
      </w:r>
      <w:r w:rsidRPr="007406FB">
        <w:t>are not completed, the SCDE m</w:t>
      </w:r>
      <w:r>
        <w:t xml:space="preserve">ay </w:t>
      </w:r>
      <w:r w:rsidRPr="00B742EE">
        <w:t>consider the grantee a high</w:t>
      </w:r>
      <w:r>
        <w:t xml:space="preserve"> </w:t>
      </w:r>
      <w:r w:rsidRPr="00B742EE">
        <w:t xml:space="preserve">risk </w:t>
      </w:r>
      <w:r>
        <w:t>and elect to discontinue funding or disqualify the grantee from</w:t>
      </w:r>
      <w:r w:rsidRPr="00B742EE">
        <w:t xml:space="preserve"> future funding opportunities.</w:t>
      </w:r>
      <w:r>
        <w:t xml:space="preserve"> </w:t>
      </w:r>
    </w:p>
    <w:p w14:paraId="66A9555D" w14:textId="77777777" w:rsidR="00D0029B" w:rsidRPr="00C462E9" w:rsidRDefault="00D0029B" w:rsidP="00D0029B"/>
    <w:p w14:paraId="093CCD18" w14:textId="77777777" w:rsidR="00D0029B" w:rsidRPr="001A379E" w:rsidRDefault="00D0029B" w:rsidP="00D0029B">
      <w:pPr>
        <w:pStyle w:val="ListParagraph"/>
        <w:numPr>
          <w:ilvl w:val="0"/>
          <w:numId w:val="25"/>
        </w:numPr>
        <w:ind w:left="720"/>
        <w:rPr>
          <w:u w:val="single"/>
        </w:rPr>
      </w:pPr>
      <w:r w:rsidRPr="001A379E">
        <w:rPr>
          <w:u w:val="single"/>
        </w:rPr>
        <w:t>Technical Assistance to Grantees</w:t>
      </w:r>
    </w:p>
    <w:p w14:paraId="7C94D24E" w14:textId="30F744BC" w:rsidR="00D0029B" w:rsidRDefault="00D0029B" w:rsidP="00D0029B">
      <w:pPr>
        <w:ind w:left="720"/>
      </w:pPr>
      <w:r>
        <w:t>The g</w:t>
      </w:r>
      <w:r w:rsidRPr="00C462E9">
        <w:t>rantee</w:t>
      </w:r>
      <w:r>
        <w:t>’</w:t>
      </w:r>
      <w:r w:rsidRPr="00C462E9">
        <w:t xml:space="preserve">s </w:t>
      </w:r>
      <w:r w:rsidR="004A3FAA">
        <w:t>project</w:t>
      </w:r>
      <w:r>
        <w:t xml:space="preserve"> </w:t>
      </w:r>
      <w:r w:rsidR="004A3FAA">
        <w:t>manager</w:t>
      </w:r>
      <w:r>
        <w:t xml:space="preserve"> and financial official </w:t>
      </w:r>
      <w:r w:rsidRPr="00C462E9">
        <w:t xml:space="preserve">are required to participate in any technical assistance that the SCDE may conduct </w:t>
      </w:r>
      <w:r>
        <w:t xml:space="preserve">for the </w:t>
      </w:r>
      <w:r w:rsidRPr="00C462E9">
        <w:t xml:space="preserve">GT Graduate Course </w:t>
      </w:r>
      <w:r>
        <w:t xml:space="preserve">Program </w:t>
      </w:r>
      <w:r w:rsidRPr="00C462E9">
        <w:t>grant</w:t>
      </w:r>
      <w:r>
        <w:t xml:space="preserve">. </w:t>
      </w:r>
      <w:r w:rsidRPr="00C462E9">
        <w:t xml:space="preserve">Delivery of such technical assistance may </w:t>
      </w:r>
      <w:r w:rsidRPr="005813FF">
        <w:t>include in-person meetings, webinars and conference calls.</w:t>
      </w:r>
    </w:p>
    <w:p w14:paraId="7454EA33" w14:textId="77777777" w:rsidR="00D0029B" w:rsidRPr="00BC7FE6" w:rsidRDefault="00D0029B" w:rsidP="00D0029B"/>
    <w:p w14:paraId="78A9AE12" w14:textId="77777777" w:rsidR="00D0029B" w:rsidRPr="009031B7" w:rsidRDefault="00D0029B" w:rsidP="00D0029B">
      <w:pPr>
        <w:pStyle w:val="Heading2"/>
        <w:rPr>
          <w:szCs w:val="24"/>
        </w:rPr>
      </w:pPr>
      <w:bookmarkStart w:id="68" w:name="_Toc205296278"/>
      <w:r w:rsidRPr="009031B7">
        <w:rPr>
          <w:szCs w:val="24"/>
        </w:rPr>
        <w:t>Fiscal Operations</w:t>
      </w:r>
      <w:bookmarkEnd w:id="68"/>
    </w:p>
    <w:p w14:paraId="2087D902" w14:textId="77777777" w:rsidR="00D0029B" w:rsidRPr="00BC7FE6" w:rsidRDefault="00D0029B" w:rsidP="00D0029B"/>
    <w:p w14:paraId="169CEDEE" w14:textId="77777777" w:rsidR="00D0029B" w:rsidRPr="00C462E9" w:rsidRDefault="00D0029B" w:rsidP="00D0029B">
      <w:r>
        <w:t xml:space="preserve">Grantees must use grant funds </w:t>
      </w:r>
      <w:r w:rsidRPr="00F555EB">
        <w:rPr>
          <w:i/>
        </w:rPr>
        <w:t>only</w:t>
      </w:r>
      <w:r>
        <w:t xml:space="preserve"> for allowable </w:t>
      </w:r>
      <w:proofErr w:type="gramStart"/>
      <w:r>
        <w:t>expenditures</w:t>
      </w:r>
      <w:proofErr w:type="gramEnd"/>
      <w:r>
        <w:t xml:space="preserve"> (as outlined in the approved application) during the designated grant period. </w:t>
      </w:r>
    </w:p>
    <w:p w14:paraId="1D6092E3" w14:textId="77777777" w:rsidR="00D0029B" w:rsidRDefault="00D0029B" w:rsidP="00D0029B"/>
    <w:p w14:paraId="1CEFD6A0" w14:textId="08D4C350" w:rsidR="00D0029B" w:rsidRDefault="00D0029B" w:rsidP="00D0029B">
      <w:r>
        <w:t xml:space="preserve">The SCDE will disburse funds upon receipt of the GAN for the entire grant period and require documentation of allowable expenditures made under that allocation. Documentation of expenditures must be received </w:t>
      </w:r>
      <w:r w:rsidRPr="00A31C13">
        <w:t xml:space="preserve">by </w:t>
      </w:r>
      <w:r w:rsidRPr="005E2929">
        <w:t>August 1</w:t>
      </w:r>
      <w:r w:rsidR="0031193D" w:rsidRPr="005E2929">
        <w:t>7</w:t>
      </w:r>
      <w:r w:rsidRPr="005E2929">
        <w:t>, 202</w:t>
      </w:r>
      <w:r w:rsidR="00CF5565" w:rsidRPr="005E2929">
        <w:t>6</w:t>
      </w:r>
      <w:r w:rsidRPr="00A31C13">
        <w:t>. The SCDE will recoup any funds that are unexpended at the end of the grant period or funds expended</w:t>
      </w:r>
      <w:r>
        <w:t xml:space="preserve"> on unallowable activities.</w:t>
      </w:r>
    </w:p>
    <w:p w14:paraId="38096888" w14:textId="77777777" w:rsidR="00D0029B" w:rsidRDefault="00D0029B" w:rsidP="00D0029B"/>
    <w:p w14:paraId="5BFBE9EB" w14:textId="77777777" w:rsidR="00D0029B" w:rsidRPr="00C462E9" w:rsidRDefault="00D0029B" w:rsidP="00D0029B">
      <w:pPr>
        <w:ind w:left="360"/>
        <w:rPr>
          <w:u w:val="single"/>
        </w:rPr>
      </w:pPr>
      <w:r w:rsidRPr="00C462E9">
        <w:rPr>
          <w:u w:val="single"/>
        </w:rPr>
        <w:t>Allowable Costs</w:t>
      </w:r>
    </w:p>
    <w:p w14:paraId="6A49C545" w14:textId="77777777" w:rsidR="00D0029B" w:rsidRDefault="00D0029B" w:rsidP="00D0029B">
      <w:pPr>
        <w:ind w:left="360"/>
      </w:pPr>
      <w:r w:rsidRPr="00C462E9">
        <w:t>Grant</w:t>
      </w:r>
      <w:r>
        <w:t xml:space="preserve"> fund</w:t>
      </w:r>
      <w:r w:rsidRPr="00C462E9">
        <w:t xml:space="preserve">s must be used in accordance with the statutory and state requirements stated in section </w:t>
      </w:r>
      <w:r>
        <w:t xml:space="preserve">F. </w:t>
      </w:r>
      <w:r w:rsidRPr="00C462E9">
        <w:t xml:space="preserve">Grant funds may be used to support the activities stated in section </w:t>
      </w:r>
      <w:r>
        <w:t>G</w:t>
      </w:r>
      <w:r w:rsidRPr="00C462E9">
        <w:t>.</w:t>
      </w:r>
    </w:p>
    <w:p w14:paraId="2B21CD4C" w14:textId="77777777" w:rsidR="00D0029B" w:rsidRPr="00C462E9" w:rsidRDefault="00D0029B" w:rsidP="00D0029B">
      <w:pPr>
        <w:ind w:left="360"/>
      </w:pPr>
    </w:p>
    <w:p w14:paraId="4ACD9F4C" w14:textId="77777777" w:rsidR="00D0029B" w:rsidRPr="005813FF" w:rsidRDefault="00D0029B" w:rsidP="00D0029B">
      <w:pPr>
        <w:ind w:left="360"/>
        <w:rPr>
          <w:u w:val="single"/>
        </w:rPr>
      </w:pPr>
      <w:r w:rsidRPr="005813FF">
        <w:rPr>
          <w:u w:val="single"/>
        </w:rPr>
        <w:t>Unallowable Costs</w:t>
      </w:r>
    </w:p>
    <w:p w14:paraId="4D64F369" w14:textId="77777777" w:rsidR="00D0029B" w:rsidRPr="00C462E9" w:rsidRDefault="00D0029B" w:rsidP="00D0029B">
      <w:pPr>
        <w:ind w:left="360"/>
      </w:pPr>
      <w:r w:rsidRPr="005813FF">
        <w:t>Grantees may not use GT Graduate Course Program grant funds for any costs that provide for any unauthorized activities described in Section H</w:t>
      </w:r>
      <w:r>
        <w:t xml:space="preserve"> (</w:t>
      </w:r>
      <w:r w:rsidRPr="00E11777">
        <w:t xml:space="preserve">see </w:t>
      </w:r>
      <w:r w:rsidRPr="00DA28BE">
        <w:t>page 4).</w:t>
      </w:r>
    </w:p>
    <w:p w14:paraId="34DAE3F4" w14:textId="77777777" w:rsidR="00D0029B" w:rsidRPr="009A78CE" w:rsidRDefault="00D0029B" w:rsidP="00D0029B"/>
    <w:p w14:paraId="4C67D531" w14:textId="77777777" w:rsidR="00D0029B" w:rsidRPr="009A78CE" w:rsidRDefault="00D0029B" w:rsidP="00D0029B">
      <w:pPr>
        <w:pStyle w:val="Heading2"/>
        <w:rPr>
          <w:szCs w:val="24"/>
        </w:rPr>
      </w:pPr>
      <w:bookmarkStart w:id="69" w:name="_Toc50869617"/>
      <w:bookmarkStart w:id="70" w:name="_Toc205296279"/>
      <w:r w:rsidRPr="009A78CE">
        <w:rPr>
          <w:szCs w:val="24"/>
        </w:rPr>
        <w:t>Supplement, Not Supplant</w:t>
      </w:r>
      <w:bookmarkEnd w:id="69"/>
      <w:bookmarkEnd w:id="70"/>
    </w:p>
    <w:p w14:paraId="466A9291" w14:textId="77777777" w:rsidR="00D0029B" w:rsidRPr="009A78CE" w:rsidRDefault="00D0029B" w:rsidP="00D0029B"/>
    <w:p w14:paraId="01858F62" w14:textId="77777777" w:rsidR="00D0029B" w:rsidRDefault="00D0029B" w:rsidP="00D0029B">
      <w:r w:rsidRPr="00C462E9">
        <w:t xml:space="preserve">GT Graduate </w:t>
      </w:r>
      <w:r w:rsidRPr="005813FF">
        <w:t>Course Program</w:t>
      </w:r>
      <w:r>
        <w:t xml:space="preserve"> </w:t>
      </w:r>
      <w:r w:rsidRPr="00017C2C">
        <w:t>grant funds must supplement and not supplant other federal, state,</w:t>
      </w:r>
      <w:r>
        <w:t xml:space="preserve"> or</w:t>
      </w:r>
      <w:r w:rsidRPr="00017C2C">
        <w:t xml:space="preserve"> local public funds or other resources</w:t>
      </w:r>
      <w:r>
        <w:t xml:space="preserve">. </w:t>
      </w:r>
      <w:r w:rsidRPr="00017C2C">
        <w:t>Programs may not use grant funds to pay for existing levels of services funded from any other sources</w:t>
      </w:r>
      <w:r>
        <w:t xml:space="preserve">. </w:t>
      </w:r>
      <w:r w:rsidRPr="00017C2C">
        <w:t>If current expenditures are being paid from state or local public funds, the applicant may not replace those funds with grant funds.</w:t>
      </w:r>
    </w:p>
    <w:p w14:paraId="7BDA59BF" w14:textId="77777777" w:rsidR="00D0029B" w:rsidRPr="009A78CE" w:rsidRDefault="00D0029B" w:rsidP="00D0029B"/>
    <w:p w14:paraId="02B1E89B" w14:textId="77777777" w:rsidR="00D0029B" w:rsidRPr="009A78CE" w:rsidRDefault="00D0029B" w:rsidP="00D0029B">
      <w:pPr>
        <w:pStyle w:val="Heading2"/>
        <w:rPr>
          <w:szCs w:val="24"/>
        </w:rPr>
      </w:pPr>
      <w:bookmarkStart w:id="71" w:name="_Toc205296280"/>
      <w:r w:rsidRPr="009A78CE">
        <w:rPr>
          <w:szCs w:val="24"/>
        </w:rPr>
        <w:t>Review and Selection Process</w:t>
      </w:r>
      <w:bookmarkEnd w:id="71"/>
    </w:p>
    <w:p w14:paraId="7E3536D4" w14:textId="77777777" w:rsidR="00D0029B" w:rsidRPr="009A78CE" w:rsidRDefault="00D0029B" w:rsidP="00D0029B"/>
    <w:p w14:paraId="5A856FE2" w14:textId="77777777" w:rsidR="00D0029B" w:rsidRPr="003A52DD" w:rsidRDefault="00D0029B" w:rsidP="00D0029B">
      <w:pPr>
        <w:widowControl w:val="0"/>
      </w:pPr>
      <w:r w:rsidRPr="003A52DD">
        <w:t xml:space="preserve">Only those grant applications that are received by the deadline and deemed complete will be </w:t>
      </w:r>
      <w:r w:rsidRPr="003A52DD">
        <w:lastRenderedPageBreak/>
        <w:t>forwarded for review and funding consideration</w:t>
      </w:r>
      <w:r>
        <w:t xml:space="preserve">. </w:t>
      </w:r>
      <w:r w:rsidRPr="003A52DD">
        <w:t xml:space="preserve">All required materials including forms and appendices must be submitted for the </w:t>
      </w:r>
      <w:r>
        <w:t>application</w:t>
      </w:r>
      <w:r w:rsidRPr="003A52DD">
        <w:t xml:space="preserve"> to be considered complete and eligible for review</w:t>
      </w:r>
      <w:r>
        <w:t xml:space="preserve">. The SCDE Office of Assessment and Standards </w:t>
      </w:r>
      <w:r w:rsidRPr="00044D6B">
        <w:t>will</w:t>
      </w:r>
      <w:r>
        <w:t xml:space="preserve"> conduct an initial</w:t>
      </w:r>
      <w:r w:rsidRPr="00044D6B">
        <w:t xml:space="preserve"> </w:t>
      </w:r>
      <w:r w:rsidRPr="00044D6B">
        <w:rPr>
          <w:spacing w:val="-1"/>
        </w:rPr>
        <w:t>review</w:t>
      </w:r>
      <w:r>
        <w:rPr>
          <w:spacing w:val="-1"/>
        </w:rPr>
        <w:t xml:space="preserve"> of</w:t>
      </w:r>
      <w:r>
        <w:rPr>
          <w:spacing w:val="57"/>
        </w:rPr>
        <w:t xml:space="preserve"> </w:t>
      </w:r>
      <w:r w:rsidRPr="00044D6B">
        <w:rPr>
          <w:spacing w:val="-1"/>
        </w:rPr>
        <w:t>applications</w:t>
      </w:r>
      <w:r w:rsidRPr="00044D6B">
        <w:t xml:space="preserve"> for</w:t>
      </w:r>
      <w:r w:rsidRPr="00044D6B">
        <w:rPr>
          <w:spacing w:val="-2"/>
        </w:rPr>
        <w:t xml:space="preserve"> </w:t>
      </w:r>
      <w:r w:rsidRPr="00044D6B">
        <w:rPr>
          <w:spacing w:val="-1"/>
        </w:rPr>
        <w:t>completeness</w:t>
      </w:r>
      <w:r>
        <w:rPr>
          <w:spacing w:val="-1"/>
        </w:rPr>
        <w:t xml:space="preserve"> and compliance with the RFP instructions. </w:t>
      </w:r>
      <w:r w:rsidRPr="00044D6B">
        <w:t>No incomplete</w:t>
      </w:r>
      <w:r w:rsidRPr="00044D6B">
        <w:rPr>
          <w:spacing w:val="-1"/>
        </w:rPr>
        <w:t xml:space="preserve"> applications</w:t>
      </w:r>
      <w:r w:rsidRPr="00044D6B">
        <w:t xml:space="preserve"> will be </w:t>
      </w:r>
      <w:r w:rsidRPr="00044D6B">
        <w:rPr>
          <w:spacing w:val="-1"/>
        </w:rPr>
        <w:t>forwarded</w:t>
      </w:r>
      <w:r w:rsidRPr="00044D6B">
        <w:t xml:space="preserve"> to</w:t>
      </w:r>
      <w:r w:rsidRPr="00044D6B">
        <w:rPr>
          <w:spacing w:val="3"/>
        </w:rPr>
        <w:t xml:space="preserve"> </w:t>
      </w:r>
      <w:r w:rsidRPr="00044D6B">
        <w:t xml:space="preserve">the </w:t>
      </w:r>
      <w:r w:rsidRPr="00044D6B">
        <w:rPr>
          <w:spacing w:val="-1"/>
        </w:rPr>
        <w:t>selected</w:t>
      </w:r>
      <w:r w:rsidRPr="00044D6B">
        <w:t xml:space="preserve"> </w:t>
      </w:r>
      <w:r w:rsidRPr="00044D6B">
        <w:rPr>
          <w:spacing w:val="-1"/>
        </w:rPr>
        <w:t>reviewers</w:t>
      </w:r>
      <w:r w:rsidRPr="00044D6B">
        <w:t xml:space="preserve"> or</w:t>
      </w:r>
      <w:r w:rsidRPr="00044D6B">
        <w:rPr>
          <w:spacing w:val="-2"/>
        </w:rPr>
        <w:t xml:space="preserve"> </w:t>
      </w:r>
      <w:r w:rsidRPr="00044D6B">
        <w:rPr>
          <w:spacing w:val="-1"/>
        </w:rPr>
        <w:t>considered</w:t>
      </w:r>
      <w:r w:rsidRPr="00044D6B">
        <w:rPr>
          <w:spacing w:val="2"/>
        </w:rPr>
        <w:t xml:space="preserve"> </w:t>
      </w:r>
      <w:r w:rsidRPr="00044D6B">
        <w:t>for</w:t>
      </w:r>
      <w:r w:rsidRPr="00044D6B">
        <w:rPr>
          <w:spacing w:val="-1"/>
        </w:rPr>
        <w:t xml:space="preserve"> funding.</w:t>
      </w:r>
    </w:p>
    <w:p w14:paraId="4C220E3D" w14:textId="77777777" w:rsidR="00D0029B" w:rsidRPr="009A78CE" w:rsidRDefault="00D0029B" w:rsidP="00D0029B"/>
    <w:p w14:paraId="51890B88" w14:textId="77777777" w:rsidR="00D0029B" w:rsidRDefault="00D0029B" w:rsidP="00D0029B">
      <w:r w:rsidRPr="00C462E9">
        <w:t>Three reviewers from diverse backgrounds without a vested interest in any application being funded will evaluate each application based on the quality of the proposed activities and the capability of the applicant to implement the proposed GT graduate course(s)</w:t>
      </w:r>
      <w:r>
        <w:t xml:space="preserve">. </w:t>
      </w:r>
      <w:r w:rsidRPr="00C462E9">
        <w:t>The review team is comprised of experienced grant readers from various professions and entities</w:t>
      </w:r>
      <w:r>
        <w:t xml:space="preserve"> including individuals w</w:t>
      </w:r>
      <w:r w:rsidRPr="00C462E9">
        <w:t>ith a background in GT</w:t>
      </w:r>
      <w:r>
        <w:t xml:space="preserve">. </w:t>
      </w:r>
      <w:r w:rsidRPr="00C462E9">
        <w:t>Any GT program coordinator referenced in an application will be excluded from the review process.</w:t>
      </w:r>
    </w:p>
    <w:p w14:paraId="118C444A" w14:textId="77777777" w:rsidR="00D0029B" w:rsidRDefault="00D0029B" w:rsidP="00D0029B"/>
    <w:p w14:paraId="07646E42" w14:textId="77777777" w:rsidR="00B65986" w:rsidRDefault="00D0029B" w:rsidP="00D0029B">
      <w:r w:rsidRPr="00C462E9">
        <w:t xml:space="preserve">Reviewers will use the scoring rubric </w:t>
      </w:r>
      <w:r>
        <w:t xml:space="preserve">included </w:t>
      </w:r>
      <w:r w:rsidRPr="00E11777">
        <w:t xml:space="preserve">on pages </w:t>
      </w:r>
      <w:r w:rsidRPr="008D5B48">
        <w:t>2</w:t>
      </w:r>
      <w:r w:rsidR="00FD1163" w:rsidRPr="008D5B48">
        <w:t>6</w:t>
      </w:r>
      <w:r w:rsidRPr="008D5B48">
        <w:t>–3</w:t>
      </w:r>
      <w:r w:rsidR="00FD1163" w:rsidRPr="008D5B48">
        <w:t>2</w:t>
      </w:r>
      <w:r w:rsidRPr="00E11777">
        <w:t xml:space="preserve"> to read and score each application independently. Applications will be reviewed and scored using a dual</w:t>
      </w:r>
      <w:r w:rsidRPr="00374C96">
        <w:t>-tier rating system</w:t>
      </w:r>
      <w:r>
        <w:t xml:space="preserve">. </w:t>
      </w:r>
      <w:r w:rsidRPr="00374C96">
        <w:t xml:space="preserve">The first tier will rate the </w:t>
      </w:r>
      <w:r>
        <w:t>IHE</w:t>
      </w:r>
      <w:r w:rsidRPr="00374C96">
        <w:t xml:space="preserve">-level </w:t>
      </w:r>
      <w:r w:rsidRPr="005813FF">
        <w:t>program narrative to determine the institution’s capacity to successfully implement and manage a GT Graduate</w:t>
      </w:r>
      <w:r w:rsidRPr="00374C96">
        <w:t xml:space="preserve"> Course Program grant</w:t>
      </w:r>
      <w:r>
        <w:t xml:space="preserve">. </w:t>
      </w:r>
      <w:r w:rsidRPr="00374C96">
        <w:t>The second tier will rate each proposed course separately for the quality of the course and the personnel who will be instructing the course</w:t>
      </w:r>
      <w:r>
        <w:t xml:space="preserve">. </w:t>
      </w:r>
    </w:p>
    <w:p w14:paraId="54656EF0" w14:textId="77777777" w:rsidR="00B65986" w:rsidRDefault="00B65986" w:rsidP="00D0029B"/>
    <w:p w14:paraId="4D24833A" w14:textId="32E69EC3" w:rsidR="00D0029B" w:rsidRDefault="00D0029B" w:rsidP="00D0029B">
      <w:r w:rsidRPr="00374C96">
        <w:t xml:space="preserve">The score assigned to the </w:t>
      </w:r>
      <w:r>
        <w:t>IHE</w:t>
      </w:r>
      <w:r w:rsidRPr="00374C96">
        <w:t xml:space="preserve">-level project narrative will be </w:t>
      </w:r>
      <w:r w:rsidR="00B65986">
        <w:t xml:space="preserve">combined with </w:t>
      </w:r>
      <w:r w:rsidRPr="00374C96">
        <w:t xml:space="preserve">the </w:t>
      </w:r>
      <w:r w:rsidR="00B65986">
        <w:t xml:space="preserve">individual course scores (for </w:t>
      </w:r>
      <w:r w:rsidRPr="00374C96">
        <w:t>course quality and personnel quality</w:t>
      </w:r>
      <w:r w:rsidR="00B65986">
        <w:t>)</w:t>
      </w:r>
      <w:r w:rsidRPr="00374C96">
        <w:t xml:space="preserve"> to determine the total score for each </w:t>
      </w:r>
      <w:r w:rsidR="00B65986">
        <w:t>proposed</w:t>
      </w:r>
      <w:r w:rsidRPr="00374C96">
        <w:t xml:space="preserve"> course</w:t>
      </w:r>
      <w:r>
        <w:t>.</w:t>
      </w:r>
      <w:r w:rsidR="00B65986">
        <w:t xml:space="preserve"> </w:t>
      </w:r>
      <w:r w:rsidRPr="00374C96">
        <w:t>A total of 100 points is available for each proposed course</w:t>
      </w:r>
      <w:r>
        <w:t xml:space="preserve">. </w:t>
      </w:r>
      <w:r w:rsidRPr="00C462E9">
        <w:t xml:space="preserve">After the reviewers have individually scored </w:t>
      </w:r>
      <w:r>
        <w:t>each course</w:t>
      </w:r>
      <w:r w:rsidRPr="00C462E9">
        <w:t xml:space="preserve"> application, the </w:t>
      </w:r>
      <w:r>
        <w:t xml:space="preserve">three </w:t>
      </w:r>
      <w:r w:rsidRPr="00C462E9">
        <w:t>scores will be averaged.</w:t>
      </w:r>
    </w:p>
    <w:p w14:paraId="0CCB38B1" w14:textId="77777777" w:rsidR="00D0029B" w:rsidRPr="00821F03" w:rsidRDefault="00D0029B" w:rsidP="00D0029B">
      <w:pPr>
        <w:rPr>
          <w:szCs w:val="20"/>
        </w:rPr>
      </w:pPr>
    </w:p>
    <w:p w14:paraId="6B4A9200" w14:textId="77777777" w:rsidR="00D0029B" w:rsidRPr="00C462E9" w:rsidRDefault="00D0029B" w:rsidP="00D0029B">
      <w:pPr>
        <w:rPr>
          <w:strike/>
        </w:rPr>
      </w:pPr>
      <w:r>
        <w:t>Following the review process, course a</w:t>
      </w:r>
      <w:r w:rsidRPr="00C462E9">
        <w:t>pplications will be rank ordered by average scores</w:t>
      </w:r>
      <w:r>
        <w:t xml:space="preserve">. Courses </w:t>
      </w:r>
      <w:r w:rsidRPr="00C462E9">
        <w:t xml:space="preserve">that earn an average score of </w:t>
      </w:r>
      <w:r w:rsidRPr="00820801">
        <w:rPr>
          <w:i/>
        </w:rPr>
        <w:t>80 points or higher</w:t>
      </w:r>
      <w:r w:rsidRPr="00C462E9">
        <w:t xml:space="preserve"> will receive first consideration for funding</w:t>
      </w:r>
      <w:r>
        <w:t xml:space="preserve">. </w:t>
      </w:r>
      <w:r w:rsidRPr="00C462E9">
        <w:t>The SCDE may negotiate with the applicant to make changes recommended by the review</w:t>
      </w:r>
      <w:r>
        <w:t xml:space="preserve"> panel for any approved grants. </w:t>
      </w:r>
      <w:r w:rsidRPr="00017C2C">
        <w:t>If funds remain following these awards, the SCDE will consider funding the remaining applications that earned an average score within the adequate/meets range until all funds are allocated.</w:t>
      </w:r>
    </w:p>
    <w:p w14:paraId="26CFF094" w14:textId="77777777" w:rsidR="00D0029B" w:rsidRPr="00C462E9" w:rsidRDefault="00D0029B" w:rsidP="00D0029B"/>
    <w:p w14:paraId="124D2ADF" w14:textId="77777777" w:rsidR="00D0029B" w:rsidRDefault="00D0029B" w:rsidP="00D0029B">
      <w:bookmarkStart w:id="72" w:name="_Hlk95893160"/>
      <w:r w:rsidRPr="00A17F30">
        <w:t>The SCDE may use additional criteria in making a final determination of grant awards ranking courses based on average scores</w:t>
      </w:r>
      <w:r>
        <w:t xml:space="preserve"> and other considerations such as</w:t>
      </w:r>
      <w:r w:rsidRPr="00A17F30">
        <w:t xml:space="preserve"> budgetary efficiency of each course (cost versus course quality)</w:t>
      </w:r>
      <w:r>
        <w:t xml:space="preserve"> and</w:t>
      </w:r>
      <w:r w:rsidRPr="00A17F30">
        <w:t xml:space="preserve"> addressing the </w:t>
      </w:r>
      <w:r>
        <w:t>state needs for offering higher-</w:t>
      </w:r>
      <w:r w:rsidRPr="00A17F30">
        <w:t>level courses</w:t>
      </w:r>
      <w:bookmarkEnd w:id="72"/>
      <w:r>
        <w:t>.</w:t>
      </w:r>
    </w:p>
    <w:p w14:paraId="35725CF8" w14:textId="77777777" w:rsidR="00D0029B" w:rsidRDefault="00D0029B" w:rsidP="00D0029B"/>
    <w:p w14:paraId="7F655328" w14:textId="77777777" w:rsidR="00D0029B" w:rsidRPr="008C06A8" w:rsidRDefault="00D0029B" w:rsidP="00D0029B">
      <w:pPr>
        <w:rPr>
          <w:rFonts w:eastAsia="MS Mincho"/>
        </w:rPr>
      </w:pPr>
      <w:r w:rsidRPr="00821F03">
        <w:rPr>
          <w:rFonts w:eastAsia="MS Mincho"/>
        </w:rPr>
        <w:t>The SCDE reserves the right to interview applicants recommended for funding, request additional documentation, and make site visits as appropriate to ensure compliance with state requirements</w:t>
      </w:r>
      <w:r>
        <w:rPr>
          <w:rFonts w:eastAsia="MS Mincho"/>
        </w:rPr>
        <w:t xml:space="preserve"> and to assess the risk of making a grant award</w:t>
      </w:r>
      <w:r w:rsidRPr="00821F03">
        <w:rPr>
          <w:rFonts w:eastAsia="MS Mincho"/>
        </w:rPr>
        <w:t>.</w:t>
      </w:r>
      <w:r>
        <w:rPr>
          <w:rFonts w:eastAsia="MS Mincho"/>
        </w:rPr>
        <w:t xml:space="preserve"> </w:t>
      </w:r>
      <w:r w:rsidRPr="008C06A8">
        <w:rPr>
          <w:rFonts w:eastAsia="MS Mincho"/>
        </w:rPr>
        <w:t>The SCDE reserves the right to negotiate final budgets and to disqualify costs associated with any line items that are unallowable, unallocable, unreasonable, or inconsistent with the program’s goals or the proposed project’s activities and strategies.</w:t>
      </w:r>
    </w:p>
    <w:p w14:paraId="6D342728" w14:textId="77777777" w:rsidR="00D0029B" w:rsidRPr="00821F03" w:rsidRDefault="00D0029B" w:rsidP="00D0029B">
      <w:pPr>
        <w:rPr>
          <w:rFonts w:eastAsia="MS Mincho"/>
        </w:rPr>
      </w:pPr>
    </w:p>
    <w:p w14:paraId="04CF0CAA" w14:textId="77777777" w:rsidR="00D0029B" w:rsidRPr="005813FF" w:rsidRDefault="00D0029B" w:rsidP="00D0029B">
      <w:pPr>
        <w:rPr>
          <w:szCs w:val="20"/>
        </w:rPr>
      </w:pPr>
      <w:r w:rsidRPr="00821F03">
        <w:rPr>
          <w:rFonts w:eastAsia="MS Mincho"/>
        </w:rPr>
        <w:t xml:space="preserve">Before final award decisions are made, applicants who have previously received </w:t>
      </w:r>
      <w:r>
        <w:rPr>
          <w:rFonts w:eastAsia="MS Mincho"/>
        </w:rPr>
        <w:t xml:space="preserve">GT Graduate Course Program </w:t>
      </w:r>
      <w:r w:rsidRPr="00821F03">
        <w:rPr>
          <w:rFonts w:eastAsia="MS Mincho"/>
        </w:rPr>
        <w:t xml:space="preserve">funds will be subject to a review of historical data (including financial data for </w:t>
      </w:r>
      <w:r w:rsidRPr="00821F03">
        <w:rPr>
          <w:rFonts w:eastAsia="MS Mincho"/>
        </w:rPr>
        <w:lastRenderedPageBreak/>
        <w:t xml:space="preserve">evidence of </w:t>
      </w:r>
      <w:r w:rsidRPr="00821F03">
        <w:t xml:space="preserve">timely submission of budgets and expenditure reports, accuracy of amendment requests, expenditures and supporting documents, and performance outcomes data) to confirm </w:t>
      </w:r>
      <w:r w:rsidRPr="00821F03">
        <w:rPr>
          <w:rFonts w:eastAsia="MS Mincho"/>
        </w:rPr>
        <w:t>compliance and performance during the previous funding periods</w:t>
      </w:r>
      <w:r>
        <w:rPr>
          <w:rFonts w:eastAsia="MS Mincho"/>
        </w:rPr>
        <w:t xml:space="preserve">. </w:t>
      </w:r>
      <w:r w:rsidRPr="00821F03">
        <w:rPr>
          <w:szCs w:val="20"/>
        </w:rPr>
        <w:t xml:space="preserve">The SCDE reserves the right to not grant an award if the data reviewed reveals that applicant did not adhere to the grant’s guidelines or meet the </w:t>
      </w:r>
      <w:r w:rsidRPr="005813FF">
        <w:rPr>
          <w:szCs w:val="20"/>
        </w:rPr>
        <w:t>program’s goals and objectives.</w:t>
      </w:r>
    </w:p>
    <w:p w14:paraId="1625953A" w14:textId="77777777" w:rsidR="00D0029B" w:rsidRPr="005813FF" w:rsidRDefault="00D0029B" w:rsidP="00D0029B">
      <w:pPr>
        <w:pStyle w:val="PlainText"/>
        <w:rPr>
          <w:rFonts w:ascii="Times New Roman" w:eastAsia="MS Mincho" w:hAnsi="Times New Roman"/>
          <w:szCs w:val="24"/>
        </w:rPr>
      </w:pPr>
    </w:p>
    <w:p w14:paraId="3ADA7FC7" w14:textId="3168D9AC" w:rsidR="00D0029B" w:rsidRDefault="00D0029B" w:rsidP="00D0029B">
      <w:pPr>
        <w:widowControl w:val="0"/>
      </w:pPr>
      <w:r w:rsidRPr="005813FF">
        <w:rPr>
          <w:rFonts w:eastAsia="MS Mincho"/>
        </w:rPr>
        <w:t xml:space="preserve">Grant awards are not final until an SCDE GAN is fully executed. </w:t>
      </w:r>
      <w:r w:rsidRPr="005813FF">
        <w:t>Notification of fundin</w:t>
      </w:r>
      <w:r>
        <w:t xml:space="preserve">g will be sent </w:t>
      </w:r>
      <w:r w:rsidRPr="00A31C13">
        <w:t xml:space="preserve">in </w:t>
      </w:r>
      <w:r w:rsidR="00CF5565" w:rsidRPr="008D5B48">
        <w:t>October 2025</w:t>
      </w:r>
      <w:r w:rsidRPr="008D5B48">
        <w:t>,</w:t>
      </w:r>
      <w:r w:rsidRPr="005813FF">
        <w:t xml:space="preserve"> to the program director listed in the application. After the notification of awards, copies of the reviewers’</w:t>
      </w:r>
      <w:r w:rsidRPr="00C462E9">
        <w:t xml:space="preserve"> comments and score sheets will be sent to the </w:t>
      </w:r>
      <w:r>
        <w:t>program</w:t>
      </w:r>
      <w:r w:rsidRPr="00C462E9">
        <w:t xml:space="preserve"> director</w:t>
      </w:r>
      <w:r>
        <w:t xml:space="preserve"> upon request</w:t>
      </w:r>
      <w:r w:rsidRPr="00C462E9">
        <w:t>.</w:t>
      </w:r>
    </w:p>
    <w:p w14:paraId="6B64C77D" w14:textId="77777777" w:rsidR="00D0029B" w:rsidRPr="002E0DE0" w:rsidRDefault="00D0029B" w:rsidP="00D0029B">
      <w:pPr>
        <w:widowControl w:val="0"/>
      </w:pPr>
    </w:p>
    <w:p w14:paraId="1445EA38" w14:textId="77777777" w:rsidR="00D0029B" w:rsidRPr="00FC34A6" w:rsidRDefault="00D0029B" w:rsidP="00D0029B">
      <w:pPr>
        <w:pStyle w:val="Heading2"/>
        <w:rPr>
          <w:b w:val="0"/>
        </w:rPr>
      </w:pPr>
      <w:bookmarkStart w:id="73" w:name="_Toc205296281"/>
      <w:bookmarkEnd w:id="56"/>
      <w:bookmarkEnd w:id="57"/>
      <w:bookmarkEnd w:id="58"/>
      <w:bookmarkEnd w:id="59"/>
      <w:bookmarkEnd w:id="60"/>
      <w:bookmarkEnd w:id="61"/>
      <w:r w:rsidRPr="00FC34A6">
        <w:t>Appeals Process</w:t>
      </w:r>
      <w:bookmarkEnd w:id="73"/>
      <w:r w:rsidRPr="002E0DE0">
        <w:rPr>
          <w:szCs w:val="24"/>
        </w:rPr>
        <w:t xml:space="preserve"> </w:t>
      </w:r>
    </w:p>
    <w:p w14:paraId="593717B8" w14:textId="77777777" w:rsidR="00D0029B" w:rsidRPr="002E0DE0" w:rsidRDefault="00D0029B" w:rsidP="00D0029B"/>
    <w:p w14:paraId="3195E295" w14:textId="77777777" w:rsidR="00D0029B" w:rsidRPr="009525A2" w:rsidRDefault="00D0029B" w:rsidP="00D0029B">
      <w:pPr>
        <w:widowControl w:val="0"/>
      </w:pPr>
      <w:r w:rsidRPr="002E0DE0">
        <w:t>An applicant who has submitted a proposal that th</w:t>
      </w:r>
      <w:r w:rsidRPr="009A78CE">
        <w:t>e SCDE does not fund has 30 calendar days after receiving notification that the proposal is not funded to request a review of the process</w:t>
      </w:r>
      <w:r>
        <w:t xml:space="preserve">. Scores may not be appealed; the SCDE will not rescore applications. </w:t>
      </w:r>
      <w:r w:rsidRPr="009A78CE">
        <w:t>An unfunded applicant may inquire as to whether or not the application process was followed</w:t>
      </w:r>
      <w:r>
        <w:t xml:space="preserve">. </w:t>
      </w:r>
      <w:r w:rsidRPr="009A78CE">
        <w:t>The request for review must be directed to the State Superintendent of Education and must state the reasons for the request</w:t>
      </w:r>
      <w:r>
        <w:t xml:space="preserve">. </w:t>
      </w:r>
      <w:r w:rsidRPr="009A78CE">
        <w:t>The Superintendent may delegate to a deputy superintendent the authority to conduct a review. The deputy superintendent will issue a decision after the review of the information submitted by the applicant and the program office. This decision will be the final decision of the agency. The applicant may appeal the agency’s decision to the Administrative Law Court under the terms of the Administrative Procedures Act.</w:t>
      </w:r>
    </w:p>
    <w:p w14:paraId="5E2247D1" w14:textId="77777777" w:rsidR="00D0029B" w:rsidRDefault="00D0029B" w:rsidP="00D0029B">
      <w:bookmarkStart w:id="74" w:name="_Toc48698933"/>
      <w:bookmarkStart w:id="75" w:name="_Toc49934185"/>
      <w:bookmarkStart w:id="76" w:name="_Toc50869629"/>
      <w:bookmarkEnd w:id="62"/>
      <w:bookmarkEnd w:id="63"/>
      <w:bookmarkEnd w:id="64"/>
      <w:bookmarkEnd w:id="65"/>
      <w:bookmarkEnd w:id="66"/>
    </w:p>
    <w:p w14:paraId="642A0706" w14:textId="77777777" w:rsidR="00D0029B" w:rsidRDefault="00D0029B" w:rsidP="00D0029B">
      <w:pPr>
        <w:sectPr w:rsidR="00D0029B" w:rsidSect="00120937">
          <w:headerReference w:type="default" r:id="rId21"/>
          <w:type w:val="nextColumn"/>
          <w:pgSz w:w="12240" w:h="15840" w:code="1"/>
          <w:pgMar w:top="1440" w:right="1440" w:bottom="1440" w:left="1440" w:header="720" w:footer="720" w:gutter="0"/>
          <w:pgNumType w:start="1"/>
          <w:cols w:space="720"/>
          <w:docGrid w:linePitch="326"/>
        </w:sectPr>
      </w:pPr>
    </w:p>
    <w:p w14:paraId="3B5C52D0" w14:textId="77777777" w:rsidR="00D0029B" w:rsidRPr="00D52F25" w:rsidRDefault="00D0029B" w:rsidP="00D0029B">
      <w:pPr>
        <w:pStyle w:val="Heading1"/>
        <w:rPr>
          <w:b/>
          <w:sz w:val="24"/>
        </w:rPr>
      </w:pPr>
      <w:bookmarkStart w:id="77" w:name="_Toc205296282"/>
      <w:r w:rsidRPr="00D52F25">
        <w:rPr>
          <w:b/>
          <w:sz w:val="24"/>
        </w:rPr>
        <w:lastRenderedPageBreak/>
        <w:t xml:space="preserve">PART II: Application Overview, Content, </w:t>
      </w:r>
      <w:bookmarkEnd w:id="74"/>
      <w:bookmarkEnd w:id="75"/>
      <w:bookmarkEnd w:id="76"/>
      <w:r w:rsidRPr="00D52F25">
        <w:rPr>
          <w:b/>
          <w:sz w:val="24"/>
        </w:rPr>
        <w:t>and Instructions</w:t>
      </w:r>
      <w:bookmarkEnd w:id="77"/>
    </w:p>
    <w:p w14:paraId="5FE1C309" w14:textId="77777777" w:rsidR="00D0029B" w:rsidRPr="009A78CE" w:rsidRDefault="00D0029B" w:rsidP="00D0029B"/>
    <w:p w14:paraId="7304296D" w14:textId="1F9251CE" w:rsidR="00D0029B" w:rsidRPr="00E847E3" w:rsidRDefault="00D0029B" w:rsidP="00D0029B">
      <w:pPr>
        <w:pStyle w:val="BodyTextIndent"/>
        <w:autoSpaceDE/>
        <w:autoSpaceDN/>
        <w:adjustRightInd/>
        <w:ind w:left="0"/>
        <w:rPr>
          <w:rFonts w:ascii="Times New Roman" w:hAnsi="Times New Roman"/>
        </w:rPr>
      </w:pPr>
      <w:r w:rsidRPr="00E847E3">
        <w:rPr>
          <w:rFonts w:ascii="Times New Roman" w:hAnsi="Times New Roman"/>
        </w:rPr>
        <w:t xml:space="preserve">Read </w:t>
      </w:r>
      <w:r w:rsidRPr="00E847E3">
        <w:rPr>
          <w:rFonts w:ascii="Times New Roman" w:hAnsi="Times New Roman"/>
          <w:i/>
        </w:rPr>
        <w:t>all</w:t>
      </w:r>
      <w:r w:rsidRPr="00E847E3">
        <w:rPr>
          <w:rFonts w:ascii="Times New Roman" w:hAnsi="Times New Roman"/>
          <w:b/>
        </w:rPr>
        <w:t xml:space="preserve"> </w:t>
      </w:r>
      <w:r w:rsidRPr="00E847E3">
        <w:rPr>
          <w:rFonts w:ascii="Times New Roman" w:hAnsi="Times New Roman"/>
        </w:rPr>
        <w:t xml:space="preserve">guidelines and criteria carefully before preparing your application. Adhere to font, format, page limit, and organizational requirements. Only applications that include </w:t>
      </w:r>
      <w:r w:rsidRPr="00E847E3">
        <w:rPr>
          <w:rFonts w:ascii="Times New Roman" w:hAnsi="Times New Roman"/>
          <w:i/>
        </w:rPr>
        <w:t>all</w:t>
      </w:r>
      <w:r w:rsidRPr="00E847E3">
        <w:rPr>
          <w:rFonts w:ascii="Times New Roman" w:hAnsi="Times New Roman"/>
        </w:rPr>
        <w:t xml:space="preserve"> sections </w:t>
      </w:r>
      <w:r w:rsidRPr="00E847E3">
        <w:rPr>
          <w:rFonts w:ascii="Times New Roman" w:hAnsi="Times New Roman"/>
          <w:i/>
        </w:rPr>
        <w:t>and</w:t>
      </w:r>
      <w:r w:rsidRPr="00E847E3">
        <w:rPr>
          <w:rFonts w:ascii="Times New Roman" w:hAnsi="Times New Roman"/>
        </w:rPr>
        <w:t xml:space="preserve"> appendices and fully adhere to these guidelines will be reviewed and considered for funding. Incomplete applications </w:t>
      </w:r>
      <w:r w:rsidRPr="00E847E3">
        <w:rPr>
          <w:rFonts w:ascii="Times New Roman" w:hAnsi="Times New Roman"/>
          <w:i/>
        </w:rPr>
        <w:t>will not</w:t>
      </w:r>
      <w:r w:rsidRPr="00E847E3">
        <w:rPr>
          <w:rFonts w:ascii="Times New Roman" w:hAnsi="Times New Roman"/>
        </w:rPr>
        <w:t xml:space="preserve"> be reviewed.</w:t>
      </w:r>
      <w:r>
        <w:rPr>
          <w:rFonts w:ascii="Times New Roman" w:hAnsi="Times New Roman"/>
        </w:rPr>
        <w:t xml:space="preserve"> Adhere to the following directions for submitting the 202</w:t>
      </w:r>
      <w:r w:rsidR="00CF5565">
        <w:rPr>
          <w:rFonts w:ascii="Times New Roman" w:hAnsi="Times New Roman"/>
        </w:rPr>
        <w:t>5</w:t>
      </w:r>
      <w:r>
        <w:rPr>
          <w:rFonts w:ascii="Times New Roman" w:hAnsi="Times New Roman"/>
        </w:rPr>
        <w:t>–2</w:t>
      </w:r>
      <w:r w:rsidR="00CF5565">
        <w:rPr>
          <w:rFonts w:ascii="Times New Roman" w:hAnsi="Times New Roman"/>
        </w:rPr>
        <w:t>6</w:t>
      </w:r>
      <w:r>
        <w:rPr>
          <w:rFonts w:ascii="Times New Roman" w:hAnsi="Times New Roman"/>
        </w:rPr>
        <w:t xml:space="preserve"> Gifted and Talented Graduate Course Program online grant application form.</w:t>
      </w:r>
    </w:p>
    <w:p w14:paraId="01B62FCA" w14:textId="77777777" w:rsidR="00D0029B" w:rsidRDefault="00D0029B" w:rsidP="00D0029B">
      <w:pPr>
        <w:widowControl w:val="0"/>
      </w:pPr>
    </w:p>
    <w:p w14:paraId="45540F28" w14:textId="77777777" w:rsidR="00D0029B" w:rsidRPr="00405E6A" w:rsidRDefault="00D0029B" w:rsidP="00D0029B">
      <w:pPr>
        <w:pStyle w:val="Heading2"/>
        <w:numPr>
          <w:ilvl w:val="0"/>
          <w:numId w:val="7"/>
        </w:numPr>
        <w:tabs>
          <w:tab w:val="clear" w:pos="720"/>
          <w:tab w:val="left" w:pos="360"/>
        </w:tabs>
        <w:ind w:left="0" w:firstLine="0"/>
      </w:pPr>
      <w:bookmarkStart w:id="78" w:name="_Toc205296283"/>
      <w:r w:rsidRPr="00405E6A">
        <w:t>Application Overview</w:t>
      </w:r>
      <w:bookmarkEnd w:id="78"/>
    </w:p>
    <w:p w14:paraId="44D642E8" w14:textId="77777777" w:rsidR="00D0029B" w:rsidRDefault="00D0029B" w:rsidP="00D0029B">
      <w:pPr>
        <w:ind w:firstLine="720"/>
        <w:rPr>
          <w:color w:val="000000"/>
        </w:rPr>
      </w:pPr>
    </w:p>
    <w:p w14:paraId="6AD192CC" w14:textId="77777777" w:rsidR="00D0029B" w:rsidRDefault="00D0029B" w:rsidP="00D0029B">
      <w:r w:rsidRPr="00E05B36">
        <w:rPr>
          <w:color w:val="000000"/>
        </w:rPr>
        <w:t xml:space="preserve">Applicants are encouraged to prepare </w:t>
      </w:r>
      <w:proofErr w:type="gramStart"/>
      <w:r w:rsidRPr="00B74ABA">
        <w:rPr>
          <w:i/>
          <w:color w:val="000000"/>
        </w:rPr>
        <w:t>all</w:t>
      </w:r>
      <w:r w:rsidRPr="00E05B36">
        <w:rPr>
          <w:color w:val="000000"/>
        </w:rPr>
        <w:t xml:space="preserve"> of</w:t>
      </w:r>
      <w:proofErr w:type="gramEnd"/>
      <w:r w:rsidRPr="00E05B36">
        <w:rPr>
          <w:color w:val="000000"/>
        </w:rPr>
        <w:t xml:space="preserve"> the following elements of the application </w:t>
      </w:r>
      <w:r w:rsidRPr="00E05B36">
        <w:rPr>
          <w:i/>
          <w:iCs/>
          <w:color w:val="000000"/>
        </w:rPr>
        <w:t>before</w:t>
      </w:r>
      <w:r w:rsidRPr="00E05B36">
        <w:rPr>
          <w:color w:val="000000"/>
        </w:rPr>
        <w:t xml:space="preserve"> beginning the online submission process.</w:t>
      </w:r>
      <w:r>
        <w:rPr>
          <w:color w:val="000000"/>
        </w:rPr>
        <w:t xml:space="preserve">  Do not wait until the last minute to </w:t>
      </w:r>
      <w:proofErr w:type="gramStart"/>
      <w:r>
        <w:rPr>
          <w:color w:val="000000"/>
        </w:rPr>
        <w:t>submit an application</w:t>
      </w:r>
      <w:proofErr w:type="gramEnd"/>
      <w:r>
        <w:rPr>
          <w:color w:val="000000"/>
        </w:rPr>
        <w:t>.  U</w:t>
      </w:r>
      <w:r w:rsidRPr="00EF2BEF">
        <w:t xml:space="preserve">se </w:t>
      </w:r>
      <w:r w:rsidRPr="00643938">
        <w:t xml:space="preserve">the following overview as a checklist to ensure that </w:t>
      </w:r>
      <w:r>
        <w:t xml:space="preserve">the application is </w:t>
      </w:r>
      <w:r w:rsidRPr="00643938">
        <w:t xml:space="preserve">complete with items </w:t>
      </w:r>
      <w:r>
        <w:t xml:space="preserve">labeled accordingly and </w:t>
      </w:r>
      <w:r w:rsidRPr="00EF2BEF">
        <w:t>presented in the order outlined</w:t>
      </w:r>
      <w:r>
        <w:t xml:space="preserve"> below</w:t>
      </w:r>
      <w:r w:rsidRPr="00EF2BEF">
        <w:t>.</w:t>
      </w:r>
      <w:r w:rsidRPr="00E8681D">
        <w:t xml:space="preserve"> </w:t>
      </w:r>
      <w:r>
        <w:t xml:space="preserve"> Verify that all narrative components and appendices are included prior </w:t>
      </w:r>
      <w:r w:rsidRPr="006D1567">
        <w:t>to uploading attachments.</w:t>
      </w:r>
    </w:p>
    <w:p w14:paraId="04F9981F" w14:textId="77777777" w:rsidR="00D0029B" w:rsidRDefault="00D0029B" w:rsidP="00D0029B"/>
    <w:p w14:paraId="764D820C" w14:textId="4AA737AF" w:rsidR="00D0029B" w:rsidRPr="00DB28C7" w:rsidRDefault="00D0029B" w:rsidP="00D0029B">
      <w:r w:rsidRPr="00E05B36">
        <w:t xml:space="preserve">The </w:t>
      </w:r>
      <w:r>
        <w:t>GT Graduate Course Program online a</w:t>
      </w:r>
      <w:r w:rsidRPr="00E05B36">
        <w:t xml:space="preserve">pplication is organized into the following sections (also see </w:t>
      </w:r>
      <w:r>
        <w:t xml:space="preserve">the </w:t>
      </w:r>
      <w:r w:rsidRPr="00E05B36">
        <w:t xml:space="preserve">screenshots on </w:t>
      </w:r>
      <w:r w:rsidRPr="008D5B48">
        <w:t xml:space="preserve">pages </w:t>
      </w:r>
      <w:r w:rsidR="005269BD" w:rsidRPr="008D5B48">
        <w:t>1</w:t>
      </w:r>
      <w:r w:rsidR="00FD1163" w:rsidRPr="008D5B48">
        <w:t>8</w:t>
      </w:r>
      <w:r w:rsidR="005269BD" w:rsidRPr="008D5B48">
        <w:rPr>
          <w:rFonts w:ascii="Engravers MT" w:hAnsi="Engravers MT"/>
        </w:rPr>
        <w:t>–</w:t>
      </w:r>
      <w:r w:rsidR="005269BD" w:rsidRPr="008D5B48">
        <w:t>24</w:t>
      </w:r>
      <w:r w:rsidRPr="008D5B48">
        <w:t>):</w:t>
      </w:r>
      <w:r w:rsidRPr="00E05B36">
        <w:t xml:space="preserve"> </w:t>
      </w:r>
      <w:r>
        <w:t xml:space="preserve"> </w:t>
      </w:r>
    </w:p>
    <w:p w14:paraId="16830DAF" w14:textId="77777777" w:rsidR="00D0029B" w:rsidRDefault="00D0029B" w:rsidP="00D0029B">
      <w:pPr>
        <w:numPr>
          <w:ilvl w:val="0"/>
          <w:numId w:val="5"/>
        </w:numPr>
        <w:tabs>
          <w:tab w:val="left" w:pos="900"/>
        </w:tabs>
      </w:pPr>
      <w:r>
        <w:t>Online Forms</w:t>
      </w:r>
    </w:p>
    <w:p w14:paraId="3CB0A7D9" w14:textId="77777777" w:rsidR="00D0029B" w:rsidRDefault="00D0029B" w:rsidP="00D0029B">
      <w:pPr>
        <w:numPr>
          <w:ilvl w:val="0"/>
          <w:numId w:val="5"/>
        </w:numPr>
        <w:tabs>
          <w:tab w:val="left" w:pos="900"/>
        </w:tabs>
        <w:ind w:firstLine="0"/>
      </w:pPr>
      <w:r w:rsidRPr="00573D16">
        <w:t>A</w:t>
      </w:r>
      <w:r>
        <w:t>pplicant Information</w:t>
      </w:r>
    </w:p>
    <w:p w14:paraId="60240F4A" w14:textId="77777777" w:rsidR="00D0029B" w:rsidRDefault="00D0029B" w:rsidP="00D0029B">
      <w:pPr>
        <w:numPr>
          <w:ilvl w:val="0"/>
          <w:numId w:val="5"/>
        </w:numPr>
        <w:tabs>
          <w:tab w:val="left" w:pos="900"/>
        </w:tabs>
        <w:ind w:firstLine="0"/>
      </w:pPr>
      <w:r>
        <w:t>Program Director Contact Information</w:t>
      </w:r>
    </w:p>
    <w:p w14:paraId="626B7374" w14:textId="77777777" w:rsidR="00D0029B" w:rsidRDefault="00D0029B" w:rsidP="00D0029B">
      <w:pPr>
        <w:numPr>
          <w:ilvl w:val="0"/>
          <w:numId w:val="5"/>
        </w:numPr>
        <w:tabs>
          <w:tab w:val="left" w:pos="900"/>
        </w:tabs>
        <w:ind w:firstLine="0"/>
      </w:pPr>
      <w:r>
        <w:t>Program Funding Information</w:t>
      </w:r>
    </w:p>
    <w:p w14:paraId="4F3926B8" w14:textId="77777777" w:rsidR="00D0029B" w:rsidRDefault="00D0029B" w:rsidP="00D0029B">
      <w:pPr>
        <w:numPr>
          <w:ilvl w:val="0"/>
          <w:numId w:val="5"/>
        </w:numPr>
        <w:tabs>
          <w:tab w:val="left" w:pos="900"/>
        </w:tabs>
        <w:ind w:firstLine="0"/>
      </w:pPr>
      <w:proofErr w:type="gramStart"/>
      <w:r>
        <w:t>Program</w:t>
      </w:r>
      <w:proofErr w:type="gramEnd"/>
      <w:r>
        <w:t xml:space="preserve"> Budget Summary</w:t>
      </w:r>
    </w:p>
    <w:p w14:paraId="5E8F4B2A" w14:textId="77777777" w:rsidR="00D0029B" w:rsidRDefault="00D0029B" w:rsidP="00D0029B">
      <w:pPr>
        <w:numPr>
          <w:ilvl w:val="0"/>
          <w:numId w:val="5"/>
        </w:numPr>
        <w:tabs>
          <w:tab w:val="left" w:pos="900"/>
        </w:tabs>
        <w:ind w:firstLine="0"/>
      </w:pPr>
      <w:r>
        <w:t>Course Program Information (per proposed course)</w:t>
      </w:r>
    </w:p>
    <w:p w14:paraId="3A4380CC" w14:textId="77777777" w:rsidR="00D0029B" w:rsidRDefault="00D0029B" w:rsidP="00D0029B">
      <w:pPr>
        <w:numPr>
          <w:ilvl w:val="1"/>
          <w:numId w:val="5"/>
        </w:numPr>
        <w:tabs>
          <w:tab w:val="clear" w:pos="1440"/>
          <w:tab w:val="left" w:pos="900"/>
        </w:tabs>
        <w:ind w:left="1260"/>
      </w:pPr>
      <w:r>
        <w:t>Supporting Documents</w:t>
      </w:r>
    </w:p>
    <w:p w14:paraId="4AB0D339" w14:textId="77777777" w:rsidR="00D0029B" w:rsidRDefault="00D0029B" w:rsidP="00D0029B">
      <w:pPr>
        <w:numPr>
          <w:ilvl w:val="1"/>
          <w:numId w:val="5"/>
        </w:numPr>
        <w:tabs>
          <w:tab w:val="clear" w:pos="1440"/>
          <w:tab w:val="left" w:pos="900"/>
        </w:tabs>
        <w:ind w:left="1620"/>
      </w:pPr>
      <w:r>
        <w:t>Course Narrative</w:t>
      </w:r>
    </w:p>
    <w:p w14:paraId="7CA405A0" w14:textId="77777777" w:rsidR="00D0029B" w:rsidRDefault="00D0029B" w:rsidP="00D0029B">
      <w:pPr>
        <w:numPr>
          <w:ilvl w:val="1"/>
          <w:numId w:val="5"/>
        </w:numPr>
        <w:tabs>
          <w:tab w:val="clear" w:pos="1440"/>
          <w:tab w:val="left" w:pos="900"/>
        </w:tabs>
        <w:ind w:left="1620"/>
      </w:pPr>
      <w:r>
        <w:t>Course Syllabus</w:t>
      </w:r>
    </w:p>
    <w:p w14:paraId="3B78B5C0" w14:textId="77777777" w:rsidR="00D0029B" w:rsidRDefault="00D0029B" w:rsidP="00D0029B">
      <w:pPr>
        <w:numPr>
          <w:ilvl w:val="1"/>
          <w:numId w:val="5"/>
        </w:numPr>
        <w:tabs>
          <w:tab w:val="clear" w:pos="1440"/>
          <w:tab w:val="left" w:pos="900"/>
        </w:tabs>
        <w:ind w:left="1620"/>
      </w:pPr>
      <w:r>
        <w:t>CV/Resume of Professor</w:t>
      </w:r>
    </w:p>
    <w:p w14:paraId="20E14C83" w14:textId="77777777" w:rsidR="00D0029B" w:rsidRDefault="00D0029B" w:rsidP="00D0029B">
      <w:pPr>
        <w:numPr>
          <w:ilvl w:val="1"/>
          <w:numId w:val="5"/>
        </w:numPr>
        <w:tabs>
          <w:tab w:val="clear" w:pos="1440"/>
          <w:tab w:val="left" w:pos="900"/>
        </w:tabs>
        <w:ind w:left="1260"/>
      </w:pPr>
      <w:r>
        <w:t>Course Budget Narrative</w:t>
      </w:r>
    </w:p>
    <w:p w14:paraId="7E40F52F" w14:textId="77777777" w:rsidR="00D0029B" w:rsidRPr="009A78CE" w:rsidRDefault="00D0029B" w:rsidP="00D0029B">
      <w:pPr>
        <w:numPr>
          <w:ilvl w:val="0"/>
          <w:numId w:val="5"/>
        </w:numPr>
        <w:tabs>
          <w:tab w:val="left" w:pos="900"/>
        </w:tabs>
      </w:pPr>
      <w:r w:rsidRPr="009A78CE">
        <w:t xml:space="preserve">Proposal </w:t>
      </w:r>
      <w:r>
        <w:t>Attachments</w:t>
      </w:r>
    </w:p>
    <w:p w14:paraId="1D0B03BD" w14:textId="77777777" w:rsidR="00D0029B" w:rsidRDefault="00D0029B" w:rsidP="00D0029B">
      <w:pPr>
        <w:numPr>
          <w:ilvl w:val="0"/>
          <w:numId w:val="6"/>
        </w:numPr>
        <w:tabs>
          <w:tab w:val="clear" w:pos="1080"/>
          <w:tab w:val="num" w:pos="900"/>
          <w:tab w:val="num" w:pos="1440"/>
        </w:tabs>
        <w:ind w:hanging="720"/>
      </w:pPr>
      <w:r>
        <w:t>IHE- Level Program Narrative</w:t>
      </w:r>
    </w:p>
    <w:p w14:paraId="4A9B2048" w14:textId="77777777" w:rsidR="00D0029B" w:rsidRPr="00EB7AFF" w:rsidRDefault="00D0029B" w:rsidP="00D0029B">
      <w:pPr>
        <w:numPr>
          <w:ilvl w:val="0"/>
          <w:numId w:val="6"/>
        </w:numPr>
        <w:tabs>
          <w:tab w:val="clear" w:pos="1080"/>
          <w:tab w:val="num" w:pos="900"/>
          <w:tab w:val="num" w:pos="1440"/>
        </w:tabs>
        <w:ind w:hanging="720"/>
      </w:pPr>
      <w:r>
        <w:t>IHE-Level Budget Narrative</w:t>
      </w:r>
    </w:p>
    <w:p w14:paraId="3C3253F5" w14:textId="77777777" w:rsidR="00D0029B" w:rsidRPr="007C6738" w:rsidRDefault="00D0029B" w:rsidP="00D0029B">
      <w:pPr>
        <w:numPr>
          <w:ilvl w:val="0"/>
          <w:numId w:val="5"/>
        </w:numPr>
        <w:tabs>
          <w:tab w:val="clear" w:pos="360"/>
          <w:tab w:val="num" w:pos="900"/>
        </w:tabs>
        <w:ind w:left="900" w:hanging="540"/>
      </w:pPr>
      <w:r w:rsidRPr="007C6738">
        <w:t>Other Required Forms and Attachments</w:t>
      </w:r>
    </w:p>
    <w:p w14:paraId="71CBA3C2" w14:textId="77777777" w:rsidR="00D0029B" w:rsidRPr="007C6738" w:rsidRDefault="00D0029B" w:rsidP="00D0029B">
      <w:pPr>
        <w:numPr>
          <w:ilvl w:val="1"/>
          <w:numId w:val="5"/>
        </w:numPr>
        <w:tabs>
          <w:tab w:val="clear" w:pos="1440"/>
          <w:tab w:val="num" w:pos="900"/>
        </w:tabs>
        <w:ind w:left="1260"/>
      </w:pPr>
      <w:r w:rsidRPr="007C6738">
        <w:t xml:space="preserve">Certification Signature Page </w:t>
      </w:r>
    </w:p>
    <w:p w14:paraId="2C564DCD" w14:textId="77777777" w:rsidR="00D0029B" w:rsidRPr="009A78CE" w:rsidRDefault="00D0029B" w:rsidP="00D0029B">
      <w:pPr>
        <w:widowControl w:val="0"/>
        <w:tabs>
          <w:tab w:val="left" w:pos="1080"/>
          <w:tab w:val="left" w:pos="1440"/>
          <w:tab w:val="left" w:pos="2160"/>
          <w:tab w:val="left" w:pos="2520"/>
        </w:tabs>
      </w:pPr>
    </w:p>
    <w:p w14:paraId="05F382EC" w14:textId="77777777" w:rsidR="00D0029B" w:rsidRPr="009A78CE" w:rsidRDefault="00D0029B" w:rsidP="00D0029B">
      <w:pPr>
        <w:pStyle w:val="Heading2"/>
        <w:rPr>
          <w:szCs w:val="24"/>
        </w:rPr>
      </w:pPr>
      <w:bookmarkStart w:id="79" w:name="_Toc49934186"/>
      <w:bookmarkStart w:id="80" w:name="_Toc48698934"/>
      <w:bookmarkStart w:id="81" w:name="_Toc205296284"/>
      <w:r w:rsidRPr="009A78CE">
        <w:rPr>
          <w:szCs w:val="24"/>
        </w:rPr>
        <w:t>Application Narrative Format</w:t>
      </w:r>
      <w:bookmarkEnd w:id="79"/>
      <w:bookmarkEnd w:id="80"/>
      <w:bookmarkEnd w:id="81"/>
    </w:p>
    <w:p w14:paraId="69F25C37" w14:textId="77777777" w:rsidR="00D0029B" w:rsidRPr="009A78CE" w:rsidRDefault="00D0029B" w:rsidP="00D0029B"/>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6390"/>
      </w:tblGrid>
      <w:tr w:rsidR="00D0029B" w:rsidRPr="009A78CE" w14:paraId="24D801AF" w14:textId="77777777" w:rsidTr="008F5E4A">
        <w:tc>
          <w:tcPr>
            <w:tcW w:w="2250" w:type="dxa"/>
          </w:tcPr>
          <w:p w14:paraId="11C8AAEF" w14:textId="77777777" w:rsidR="00D0029B" w:rsidRPr="009A78CE" w:rsidRDefault="00D0029B" w:rsidP="008F5E4A">
            <w:pPr>
              <w:pStyle w:val="Footer"/>
              <w:widowControl w:val="0"/>
              <w:tabs>
                <w:tab w:val="clear" w:pos="4320"/>
                <w:tab w:val="clear" w:pos="8640"/>
              </w:tabs>
              <w:rPr>
                <w:bCs/>
                <w:iCs/>
              </w:rPr>
            </w:pPr>
            <w:r w:rsidRPr="009A78CE">
              <w:rPr>
                <w:bCs/>
                <w:iCs/>
              </w:rPr>
              <w:t>Length of Narrative:</w:t>
            </w:r>
          </w:p>
        </w:tc>
        <w:tc>
          <w:tcPr>
            <w:tcW w:w="6390" w:type="dxa"/>
          </w:tcPr>
          <w:p w14:paraId="5A525D74" w14:textId="77777777" w:rsidR="00D0029B" w:rsidRPr="009A78CE" w:rsidRDefault="00D0029B" w:rsidP="008F5E4A">
            <w:pPr>
              <w:pStyle w:val="Footer"/>
              <w:widowControl w:val="0"/>
              <w:tabs>
                <w:tab w:val="clear" w:pos="4320"/>
                <w:tab w:val="clear" w:pos="8640"/>
              </w:tabs>
              <w:rPr>
                <w:bCs/>
                <w:iCs/>
              </w:rPr>
            </w:pPr>
            <w:r w:rsidRPr="009A78CE">
              <w:rPr>
                <w:bCs/>
                <w:iCs/>
              </w:rPr>
              <w:t xml:space="preserve">Maximum of </w:t>
            </w:r>
            <w:r>
              <w:rPr>
                <w:bCs/>
                <w:iCs/>
              </w:rPr>
              <w:t>four pages for the IHE-level program narrative only. Each course narrative is limited to a maximum of two pages per GT graduate course proposed.</w:t>
            </w:r>
          </w:p>
        </w:tc>
      </w:tr>
      <w:tr w:rsidR="00D0029B" w:rsidRPr="009A78CE" w14:paraId="200CA395" w14:textId="77777777" w:rsidTr="008F5E4A">
        <w:tc>
          <w:tcPr>
            <w:tcW w:w="2250" w:type="dxa"/>
          </w:tcPr>
          <w:p w14:paraId="0DC5688D" w14:textId="77777777" w:rsidR="00D0029B" w:rsidRPr="009A78CE" w:rsidRDefault="00D0029B" w:rsidP="008F5E4A">
            <w:pPr>
              <w:widowControl w:val="0"/>
            </w:pPr>
            <w:r w:rsidRPr="009A78CE">
              <w:t>Required Font/Size:</w:t>
            </w:r>
          </w:p>
        </w:tc>
        <w:tc>
          <w:tcPr>
            <w:tcW w:w="6390" w:type="dxa"/>
          </w:tcPr>
          <w:p w14:paraId="694891C2" w14:textId="77777777" w:rsidR="00D0029B" w:rsidRPr="009A78CE" w:rsidRDefault="00D0029B" w:rsidP="008F5E4A">
            <w:pPr>
              <w:widowControl w:val="0"/>
            </w:pPr>
            <w:r w:rsidRPr="009A78CE">
              <w:t>Times New Roman or Arial/</w:t>
            </w:r>
            <w:r>
              <w:t>12.</w:t>
            </w:r>
          </w:p>
        </w:tc>
      </w:tr>
      <w:tr w:rsidR="00D0029B" w:rsidRPr="009A78CE" w14:paraId="3BCD6DF6" w14:textId="77777777" w:rsidTr="008F5E4A">
        <w:tc>
          <w:tcPr>
            <w:tcW w:w="2250" w:type="dxa"/>
          </w:tcPr>
          <w:p w14:paraId="1FEC5862" w14:textId="77777777" w:rsidR="00D0029B" w:rsidRPr="009A78CE" w:rsidRDefault="00D0029B" w:rsidP="008F5E4A">
            <w:pPr>
              <w:widowControl w:val="0"/>
              <w:rPr>
                <w:bCs/>
              </w:rPr>
            </w:pPr>
            <w:r w:rsidRPr="009A78CE">
              <w:rPr>
                <w:bCs/>
              </w:rPr>
              <w:t>Margins:</w:t>
            </w:r>
          </w:p>
        </w:tc>
        <w:tc>
          <w:tcPr>
            <w:tcW w:w="6390" w:type="dxa"/>
          </w:tcPr>
          <w:p w14:paraId="4907657E" w14:textId="77777777" w:rsidR="00D0029B" w:rsidRPr="009A78CE" w:rsidRDefault="00D0029B" w:rsidP="008F5E4A">
            <w:pPr>
              <w:pStyle w:val="Footer"/>
              <w:widowControl w:val="0"/>
              <w:tabs>
                <w:tab w:val="clear" w:pos="4320"/>
                <w:tab w:val="clear" w:pos="8640"/>
              </w:tabs>
            </w:pPr>
            <w:r w:rsidRPr="009A78CE">
              <w:t>1” on all sides</w:t>
            </w:r>
            <w:r>
              <w:t>.</w:t>
            </w:r>
          </w:p>
        </w:tc>
      </w:tr>
      <w:tr w:rsidR="00D0029B" w:rsidRPr="009A78CE" w14:paraId="1ACFA652" w14:textId="77777777" w:rsidTr="008F5E4A">
        <w:tc>
          <w:tcPr>
            <w:tcW w:w="2250" w:type="dxa"/>
          </w:tcPr>
          <w:p w14:paraId="53005261" w14:textId="77777777" w:rsidR="00D0029B" w:rsidRPr="009A78CE" w:rsidRDefault="00D0029B" w:rsidP="008F5E4A">
            <w:pPr>
              <w:widowControl w:val="0"/>
            </w:pPr>
            <w:r w:rsidRPr="009A78CE">
              <w:rPr>
                <w:bCs/>
              </w:rPr>
              <w:t>Page Numbers:</w:t>
            </w:r>
          </w:p>
        </w:tc>
        <w:tc>
          <w:tcPr>
            <w:tcW w:w="6390" w:type="dxa"/>
          </w:tcPr>
          <w:p w14:paraId="4E652F2D" w14:textId="77777777" w:rsidR="00D0029B" w:rsidRPr="009A78CE" w:rsidRDefault="00D0029B" w:rsidP="008F5E4A">
            <w:pPr>
              <w:pStyle w:val="Footer"/>
              <w:widowControl w:val="0"/>
              <w:tabs>
                <w:tab w:val="clear" w:pos="4320"/>
                <w:tab w:val="clear" w:pos="8640"/>
              </w:tabs>
            </w:pPr>
            <w:r>
              <w:t>Bottom right-hand corner.</w:t>
            </w:r>
          </w:p>
        </w:tc>
      </w:tr>
      <w:tr w:rsidR="00D0029B" w:rsidRPr="009A78CE" w14:paraId="1C28B65C" w14:textId="77777777" w:rsidTr="008F5E4A">
        <w:tc>
          <w:tcPr>
            <w:tcW w:w="2250" w:type="dxa"/>
          </w:tcPr>
          <w:p w14:paraId="2B2C4A84" w14:textId="77777777" w:rsidR="00D0029B" w:rsidRPr="009A78CE" w:rsidRDefault="00D0029B" w:rsidP="008F5E4A">
            <w:pPr>
              <w:widowControl w:val="0"/>
              <w:rPr>
                <w:bCs/>
              </w:rPr>
            </w:pPr>
            <w:r w:rsidRPr="009A78CE">
              <w:rPr>
                <w:bCs/>
              </w:rPr>
              <w:t>Spacing:</w:t>
            </w:r>
          </w:p>
        </w:tc>
        <w:tc>
          <w:tcPr>
            <w:tcW w:w="6390" w:type="dxa"/>
          </w:tcPr>
          <w:p w14:paraId="5D3382AB" w14:textId="77777777" w:rsidR="00D0029B" w:rsidRPr="009A78CE" w:rsidRDefault="00D0029B" w:rsidP="008F5E4A">
            <w:pPr>
              <w:widowControl w:val="0"/>
            </w:pPr>
            <w:r>
              <w:t>Double-spacing throughout narrative(s); charts and tables may be single-spaced.</w:t>
            </w:r>
          </w:p>
        </w:tc>
      </w:tr>
      <w:tr w:rsidR="00D0029B" w:rsidRPr="009A78CE" w14:paraId="74DCF5E4" w14:textId="77777777" w:rsidTr="008F5E4A">
        <w:tc>
          <w:tcPr>
            <w:tcW w:w="2250" w:type="dxa"/>
          </w:tcPr>
          <w:p w14:paraId="60E8B1E6" w14:textId="77777777" w:rsidR="00D0029B" w:rsidRPr="002C2ABF" w:rsidRDefault="00D0029B" w:rsidP="008F5E4A">
            <w:pPr>
              <w:widowControl w:val="0"/>
              <w:spacing w:before="60" w:after="60"/>
              <w:rPr>
                <w:bCs/>
              </w:rPr>
            </w:pPr>
            <w:r w:rsidRPr="002C2ABF">
              <w:rPr>
                <w:bCs/>
              </w:rPr>
              <w:lastRenderedPageBreak/>
              <w:t>Final File Format</w:t>
            </w:r>
            <w:r>
              <w:rPr>
                <w:bCs/>
              </w:rPr>
              <w:t>:</w:t>
            </w:r>
          </w:p>
        </w:tc>
        <w:tc>
          <w:tcPr>
            <w:tcW w:w="6390" w:type="dxa"/>
          </w:tcPr>
          <w:p w14:paraId="59FDB386" w14:textId="77777777" w:rsidR="00D0029B" w:rsidRPr="002C2ABF" w:rsidRDefault="00D0029B" w:rsidP="008F5E4A">
            <w:pPr>
              <w:widowControl w:val="0"/>
              <w:spacing w:before="60" w:after="60"/>
            </w:pPr>
            <w:r>
              <w:t>PDF</w:t>
            </w:r>
            <w:r w:rsidRPr="002C2ABF">
              <w:t xml:space="preserve"> document</w:t>
            </w:r>
            <w:r>
              <w:t>.</w:t>
            </w:r>
          </w:p>
        </w:tc>
      </w:tr>
    </w:tbl>
    <w:p w14:paraId="5BD22057" w14:textId="77777777" w:rsidR="00D0029B" w:rsidRPr="009A78CE" w:rsidRDefault="00D0029B" w:rsidP="00D0029B">
      <w:pPr>
        <w:rPr>
          <w:bCs/>
          <w:iCs/>
          <w:smallCaps/>
          <w:noProof/>
        </w:rPr>
      </w:pPr>
    </w:p>
    <w:p w14:paraId="272F94D4" w14:textId="77777777" w:rsidR="00D0029B" w:rsidRPr="009A78CE" w:rsidRDefault="00D0029B" w:rsidP="00D0029B">
      <w:pPr>
        <w:pStyle w:val="Footer"/>
        <w:widowControl w:val="0"/>
        <w:tabs>
          <w:tab w:val="clear" w:pos="4320"/>
          <w:tab w:val="clear" w:pos="8640"/>
        </w:tabs>
        <w:rPr>
          <w:bCs/>
          <w:iCs/>
        </w:rPr>
      </w:pPr>
      <w:r w:rsidRPr="009A78CE">
        <w:rPr>
          <w:bCs/>
          <w:iCs/>
        </w:rPr>
        <w:t>Each section must be clearly identified</w:t>
      </w:r>
      <w:r>
        <w:rPr>
          <w:bCs/>
          <w:iCs/>
        </w:rPr>
        <w:t xml:space="preserve">. </w:t>
      </w:r>
      <w:r w:rsidRPr="009A78CE">
        <w:rPr>
          <w:bCs/>
          <w:iCs/>
        </w:rPr>
        <w:t xml:space="preserve">Sections </w:t>
      </w:r>
      <w:r w:rsidRPr="00FF07D1">
        <w:rPr>
          <w:bCs/>
          <w:i/>
          <w:iCs/>
        </w:rPr>
        <w:t>may not</w:t>
      </w:r>
      <w:r w:rsidRPr="009A78CE">
        <w:rPr>
          <w:bCs/>
          <w:iCs/>
        </w:rPr>
        <w:t xml:space="preserve"> be combined</w:t>
      </w:r>
      <w:r>
        <w:rPr>
          <w:bCs/>
          <w:iCs/>
        </w:rPr>
        <w:t xml:space="preserve">. Reviewers will not consider information requested in one section that is provided in another section. </w:t>
      </w:r>
      <w:r w:rsidRPr="009A78CE">
        <w:rPr>
          <w:bCs/>
          <w:iCs/>
        </w:rPr>
        <w:t>Incomplete proposals will not be considered.</w:t>
      </w:r>
    </w:p>
    <w:p w14:paraId="676D6015" w14:textId="77777777" w:rsidR="00D0029B" w:rsidRPr="009A78CE" w:rsidRDefault="00D0029B" w:rsidP="00D0029B">
      <w:pPr>
        <w:pStyle w:val="Footer"/>
        <w:widowControl w:val="0"/>
        <w:tabs>
          <w:tab w:val="clear" w:pos="4320"/>
          <w:tab w:val="clear" w:pos="8640"/>
        </w:tabs>
        <w:rPr>
          <w:bCs/>
          <w:iCs/>
        </w:rPr>
      </w:pPr>
    </w:p>
    <w:p w14:paraId="6A0BE203" w14:textId="77777777" w:rsidR="00D0029B" w:rsidRDefault="00D0029B" w:rsidP="00D0029B">
      <w:pPr>
        <w:pStyle w:val="Heading2"/>
        <w:rPr>
          <w:szCs w:val="24"/>
        </w:rPr>
      </w:pPr>
      <w:bookmarkStart w:id="82" w:name="_Toc205296285"/>
      <w:r>
        <w:rPr>
          <w:szCs w:val="24"/>
        </w:rPr>
        <w:t>Online Application Submission</w:t>
      </w:r>
      <w:bookmarkEnd w:id="82"/>
    </w:p>
    <w:p w14:paraId="64EA8BDE" w14:textId="77777777" w:rsidR="00D0029B" w:rsidRDefault="00D0029B" w:rsidP="00D0029B">
      <w:pPr>
        <w:ind w:firstLine="720"/>
        <w:rPr>
          <w:color w:val="000000"/>
        </w:rPr>
      </w:pPr>
    </w:p>
    <w:p w14:paraId="1504AA61" w14:textId="41451902" w:rsidR="00D0029B" w:rsidRPr="00E05B36" w:rsidRDefault="00426A0F" w:rsidP="00D0029B">
      <w:pPr>
        <w:rPr>
          <w:color w:val="000000"/>
        </w:rPr>
      </w:pPr>
      <w:r>
        <w:rPr>
          <w:color w:val="000000"/>
        </w:rPr>
        <w:t>Ap</w:t>
      </w:r>
      <w:r w:rsidR="00D0029B">
        <w:rPr>
          <w:color w:val="000000"/>
        </w:rPr>
        <w:t>p</w:t>
      </w:r>
      <w:r>
        <w:rPr>
          <w:color w:val="000000"/>
        </w:rPr>
        <w:t>lications</w:t>
      </w:r>
      <w:r w:rsidR="00D0029B">
        <w:rPr>
          <w:color w:val="000000"/>
        </w:rPr>
        <w:t xml:space="preserve"> must be submitted using the </w:t>
      </w:r>
      <w:hyperlink r:id="rId22" w:history="1">
        <w:r w:rsidR="00D0029B" w:rsidRPr="00C532EA">
          <w:rPr>
            <w:rStyle w:val="Hyperlink"/>
          </w:rPr>
          <w:t>online application form</w:t>
        </w:r>
      </w:hyperlink>
      <w:r w:rsidR="00D0029B">
        <w:rPr>
          <w:color w:val="000000"/>
        </w:rPr>
        <w:t>.</w:t>
      </w:r>
      <w:r w:rsidR="00924CAB">
        <w:rPr>
          <w:color w:val="000000"/>
        </w:rPr>
        <w:t xml:space="preserve"> </w:t>
      </w:r>
      <w:r w:rsidR="00D0029B" w:rsidRPr="00E05B36">
        <w:rPr>
          <w:color w:val="000000"/>
        </w:rPr>
        <w:t>The online submission is organized into two sections</w:t>
      </w:r>
      <w:r w:rsidR="00D0029B">
        <w:rPr>
          <w:color w:val="000000"/>
        </w:rPr>
        <w:t>—</w:t>
      </w:r>
      <w:r w:rsidR="00D0029B" w:rsidRPr="00E05B36">
        <w:rPr>
          <w:color w:val="000000"/>
        </w:rPr>
        <w:t>Online Forms and Proposal Attachments.</w:t>
      </w:r>
    </w:p>
    <w:p w14:paraId="6F08FFD6" w14:textId="77777777" w:rsidR="00D0029B" w:rsidRDefault="00D0029B" w:rsidP="00D0029B">
      <w:pPr>
        <w:ind w:firstLine="720"/>
      </w:pPr>
    </w:p>
    <w:p w14:paraId="474BA236" w14:textId="77777777" w:rsidR="00D0029B" w:rsidRDefault="00D0029B" w:rsidP="00D0029B">
      <w:r w:rsidRPr="002F11C6">
        <w:t xml:space="preserve">Provide the primary applicant’s </w:t>
      </w:r>
      <w:r>
        <w:t>12-character alphanumeric UEI</w:t>
      </w:r>
      <w:r w:rsidRPr="002F11C6">
        <w:t xml:space="preserve"> and </w:t>
      </w:r>
      <w:r>
        <w:t xml:space="preserve">the </w:t>
      </w:r>
      <w:r w:rsidRPr="002F11C6">
        <w:t>Taxpayer Identification Number (TIN) in the application form</w:t>
      </w:r>
      <w:r>
        <w:t xml:space="preserve">. </w:t>
      </w:r>
      <w:r w:rsidRPr="00B97129">
        <w:t>Applicants should contact their organization’s finance office if they need assistance with these items</w:t>
      </w:r>
      <w:r>
        <w:t>.</w:t>
      </w:r>
    </w:p>
    <w:p w14:paraId="3B9AD9FE" w14:textId="77777777" w:rsidR="00D0029B" w:rsidRPr="00EC3954" w:rsidRDefault="00D0029B" w:rsidP="00D0029B">
      <w:pPr>
        <w:ind w:firstLine="720"/>
      </w:pPr>
    </w:p>
    <w:p w14:paraId="3EA9C016" w14:textId="61CF66ED" w:rsidR="00D0029B" w:rsidRPr="00E05B36" w:rsidRDefault="00D0029B" w:rsidP="00D0029B">
      <w:pPr>
        <w:rPr>
          <w:color w:val="000000"/>
        </w:rPr>
      </w:pPr>
      <w:r w:rsidRPr="00E05B36">
        <w:rPr>
          <w:color w:val="000000"/>
        </w:rPr>
        <w:t xml:space="preserve">Use the </w:t>
      </w:r>
      <w:r>
        <w:rPr>
          <w:color w:val="000000"/>
        </w:rPr>
        <w:t>following instructions</w:t>
      </w:r>
      <w:r w:rsidRPr="00E05B36">
        <w:rPr>
          <w:color w:val="000000"/>
        </w:rPr>
        <w:t xml:space="preserve"> to compile and complete all proposal attachments prior to submitting your application</w:t>
      </w:r>
      <w:r>
        <w:rPr>
          <w:color w:val="000000"/>
        </w:rPr>
        <w:t xml:space="preserve">. Verify that all components of the narrative and appendices are included prior to uploading attachments. </w:t>
      </w:r>
      <w:r w:rsidRPr="007A442E">
        <w:rPr>
          <w:color w:val="000000"/>
        </w:rPr>
        <w:t>Follow the directions in each section for savin</w:t>
      </w:r>
      <w:r w:rsidRPr="00E05B36">
        <w:rPr>
          <w:color w:val="000000"/>
        </w:rPr>
        <w:t xml:space="preserve">g the documents and refer to the screenshot on </w:t>
      </w:r>
      <w:r w:rsidRPr="00E11777">
        <w:rPr>
          <w:color w:val="000000"/>
        </w:rPr>
        <w:t xml:space="preserve">page </w:t>
      </w:r>
      <w:r w:rsidR="005269BD" w:rsidRPr="008D5B48">
        <w:rPr>
          <w:color w:val="000000"/>
        </w:rPr>
        <w:t>2</w:t>
      </w:r>
      <w:r w:rsidR="008D5B48" w:rsidRPr="008D5B48">
        <w:rPr>
          <w:color w:val="000000"/>
        </w:rPr>
        <w:t>2</w:t>
      </w:r>
      <w:r w:rsidRPr="00E11777">
        <w:rPr>
          <w:color w:val="000000"/>
        </w:rPr>
        <w:t xml:space="preserve"> for</w:t>
      </w:r>
      <w:r w:rsidRPr="00E05B36">
        <w:rPr>
          <w:color w:val="000000"/>
        </w:rPr>
        <w:t xml:space="preserve"> upload locations.</w:t>
      </w:r>
    </w:p>
    <w:p w14:paraId="113AEB87" w14:textId="77777777" w:rsidR="00D0029B" w:rsidRPr="005A579F" w:rsidRDefault="00D0029B" w:rsidP="00D0029B"/>
    <w:p w14:paraId="1C6A6439" w14:textId="77777777" w:rsidR="00D0029B" w:rsidRPr="00E847E3" w:rsidRDefault="00D0029B" w:rsidP="00D0029B">
      <w:pPr>
        <w:pStyle w:val="Heading2"/>
      </w:pPr>
      <w:bookmarkStart w:id="83" w:name="_Toc205296286"/>
      <w:r>
        <w:t>Program Narrative Content</w:t>
      </w:r>
      <w:bookmarkEnd w:id="83"/>
    </w:p>
    <w:p w14:paraId="3893B1CE" w14:textId="77777777" w:rsidR="00D0029B" w:rsidRPr="009A78CE" w:rsidRDefault="00D0029B" w:rsidP="00D0029B"/>
    <w:p w14:paraId="1518F02C" w14:textId="732B5AB5" w:rsidR="00D0029B" w:rsidRPr="00E05B36" w:rsidRDefault="00D0029B" w:rsidP="00D0029B">
      <w:bookmarkStart w:id="84" w:name="_Toc347497747"/>
      <w:r w:rsidRPr="00E05B36">
        <w:rPr>
          <w:rFonts w:eastAsia="Times"/>
        </w:rPr>
        <w:t>Use the following directions to write the application</w:t>
      </w:r>
      <w:r w:rsidR="00426A0F">
        <w:rPr>
          <w:rFonts w:eastAsia="Times"/>
        </w:rPr>
        <w:t xml:space="preserve"> </w:t>
      </w:r>
      <w:r w:rsidRPr="00E05B36">
        <w:rPr>
          <w:rFonts w:eastAsia="Times"/>
        </w:rPr>
        <w:t>narrative</w:t>
      </w:r>
      <w:r w:rsidR="00426A0F">
        <w:rPr>
          <w:rFonts w:eastAsia="Times"/>
        </w:rPr>
        <w:t>s</w:t>
      </w:r>
      <w:r w:rsidRPr="00E05B36">
        <w:rPr>
          <w:rFonts w:eastAsia="Times"/>
        </w:rPr>
        <w:t xml:space="preserve"> and o</w:t>
      </w:r>
      <w:bookmarkEnd w:id="84"/>
      <w:r w:rsidRPr="00E05B36">
        <w:t>rganize t</w:t>
      </w:r>
      <w:r w:rsidR="00426A0F">
        <w:t>hem</w:t>
      </w:r>
      <w:r w:rsidRPr="00E05B36">
        <w:t xml:space="preserve"> into sections following the sequence presented below</w:t>
      </w:r>
      <w:r>
        <w:t xml:space="preserve">. </w:t>
      </w:r>
      <w:r w:rsidRPr="00E05B36">
        <w:t xml:space="preserve">Do </w:t>
      </w:r>
      <w:r w:rsidRPr="00022C98">
        <w:rPr>
          <w:i/>
        </w:rPr>
        <w:t>not</w:t>
      </w:r>
      <w:r w:rsidRPr="00E05B36">
        <w:t xml:space="preserve"> combine sections</w:t>
      </w:r>
      <w:r>
        <w:t xml:space="preserve">. Required components must </w:t>
      </w:r>
      <w:proofErr w:type="gramStart"/>
      <w:r>
        <w:t>be located in</w:t>
      </w:r>
      <w:proofErr w:type="gramEnd"/>
      <w:r>
        <w:t xml:space="preserve"> their designated sections </w:t>
      </w:r>
      <w:proofErr w:type="gramStart"/>
      <w:r>
        <w:t>in order to</w:t>
      </w:r>
      <w:proofErr w:type="gramEnd"/>
      <w:r>
        <w:t xml:space="preserve"> be scored.</w:t>
      </w:r>
    </w:p>
    <w:p w14:paraId="78C294A2" w14:textId="77777777" w:rsidR="00D0029B" w:rsidRDefault="00D0029B" w:rsidP="00D0029B">
      <w:pPr>
        <w:rPr>
          <w:rFonts w:eastAsia="Times"/>
        </w:rPr>
      </w:pPr>
    </w:p>
    <w:p w14:paraId="5BCD0416" w14:textId="676F685E" w:rsidR="00D0029B" w:rsidRPr="00CE7981" w:rsidRDefault="00D0029B" w:rsidP="00D0029B">
      <w:r w:rsidRPr="00CE7981">
        <w:rPr>
          <w:rFonts w:eastAsia="Times"/>
        </w:rPr>
        <w:t xml:space="preserve">In no more than four pages, applicants must provide an IHE-level program narrative that reflects the IHE’s overall experience with offering gifted education courses and demonstrates its capability to effectively manage a GT Graduate Course Program grant. The IHE-level program </w:t>
      </w:r>
      <w:r w:rsidR="00426A0F">
        <w:rPr>
          <w:rFonts w:eastAsia="Times"/>
        </w:rPr>
        <w:t xml:space="preserve">narrative </w:t>
      </w:r>
      <w:r w:rsidRPr="00CE7981">
        <w:rPr>
          <w:rFonts w:eastAsia="Times"/>
          <w:i/>
        </w:rPr>
        <w:t>must</w:t>
      </w:r>
      <w:r w:rsidRPr="00CE7981">
        <w:rPr>
          <w:rFonts w:eastAsia="Times"/>
        </w:rPr>
        <w:t xml:space="preserve"> be o</w:t>
      </w:r>
      <w:r w:rsidRPr="00CE7981">
        <w:t xml:space="preserve">rganized into sections using the headings as outlined in the following instructions. </w:t>
      </w:r>
      <w:r w:rsidRPr="00CE7981">
        <w:rPr>
          <w:i/>
        </w:rPr>
        <w:t>Do not</w:t>
      </w:r>
      <w:r w:rsidRPr="00CE7981">
        <w:t xml:space="preserve"> combine sections as this may result in a lower rating by the reviewers.</w:t>
      </w:r>
    </w:p>
    <w:p w14:paraId="632295EF" w14:textId="77777777" w:rsidR="00D0029B" w:rsidRPr="00CE7981" w:rsidRDefault="00D0029B" w:rsidP="00D0029B"/>
    <w:p w14:paraId="40DED8C7" w14:textId="77777777" w:rsidR="00D0029B" w:rsidRPr="00CE7981" w:rsidRDefault="00D0029B" w:rsidP="00D0029B">
      <w:r w:rsidRPr="00CE7981">
        <w:t xml:space="preserve">Applicants must provide additional details for each of the proposed GT graduate courses that include a course-level narrative, a course syllabus, a curriculum vita or résumé for the professor, and a course budget narrative. These documents must be uploaded under the Course Program </w:t>
      </w:r>
      <w:bookmarkStart w:id="85" w:name="_Hlk167887936"/>
      <w:r w:rsidRPr="00CE7981">
        <w:t>Information section of the online application for each respective proposed course.</w:t>
      </w:r>
    </w:p>
    <w:p w14:paraId="402F13CC" w14:textId="77777777" w:rsidR="00D0029B" w:rsidRPr="00CE7981" w:rsidRDefault="00D0029B" w:rsidP="00D0029B"/>
    <w:p w14:paraId="69175A37" w14:textId="77777777" w:rsidR="00D0029B" w:rsidRPr="00CE7981" w:rsidRDefault="00D0029B" w:rsidP="00D0029B">
      <w:pPr>
        <w:keepNext/>
        <w:numPr>
          <w:ilvl w:val="1"/>
          <w:numId w:val="26"/>
        </w:numPr>
        <w:ind w:left="720"/>
        <w:outlineLvl w:val="2"/>
        <w:rPr>
          <w:rFonts w:eastAsia="Times"/>
          <w:szCs w:val="20"/>
          <w:u w:val="single"/>
        </w:rPr>
      </w:pPr>
      <w:bookmarkStart w:id="86" w:name="_Toc96524736"/>
      <w:r w:rsidRPr="00CE7981">
        <w:rPr>
          <w:rFonts w:eastAsia="Times"/>
          <w:szCs w:val="20"/>
          <w:u w:val="single"/>
        </w:rPr>
        <w:t>IHE-Level Program Narrative (maximum of 25 points available)</w:t>
      </w:r>
      <w:bookmarkEnd w:id="86"/>
    </w:p>
    <w:p w14:paraId="7C5D340F" w14:textId="77777777" w:rsidR="00D0029B" w:rsidRPr="00CE7981" w:rsidRDefault="00D0029B" w:rsidP="00D0029B">
      <w:pPr>
        <w:ind w:left="720"/>
      </w:pPr>
      <w:bookmarkStart w:id="87" w:name="_Hlk484448143"/>
      <w:r w:rsidRPr="00CE7981">
        <w:t>Provide an IHE-level program narrative that addresses each of the following criteria.</w:t>
      </w:r>
    </w:p>
    <w:p w14:paraId="1EA31604" w14:textId="77777777" w:rsidR="00D0029B" w:rsidRPr="00CE7981" w:rsidRDefault="00D0029B" w:rsidP="00D0029B"/>
    <w:bookmarkEnd w:id="87"/>
    <w:p w14:paraId="4BCA6DC4" w14:textId="77777777" w:rsidR="00D0029B" w:rsidRPr="00CE7981" w:rsidRDefault="00D0029B" w:rsidP="00D0029B">
      <w:pPr>
        <w:numPr>
          <w:ilvl w:val="0"/>
          <w:numId w:val="30"/>
        </w:numPr>
        <w:ind w:left="1080"/>
        <w:contextualSpacing/>
      </w:pPr>
      <w:r w:rsidRPr="00CE7981">
        <w:t>Describe the overall program to provide one or more GT graduate courses including</w:t>
      </w:r>
    </w:p>
    <w:p w14:paraId="2FE1CADA" w14:textId="77777777" w:rsidR="00D0029B" w:rsidRPr="00CE7981" w:rsidRDefault="00D0029B" w:rsidP="00D0029B">
      <w:pPr>
        <w:numPr>
          <w:ilvl w:val="0"/>
          <w:numId w:val="37"/>
        </w:numPr>
        <w:ind w:left="1440"/>
        <w:contextualSpacing/>
      </w:pPr>
      <w:r w:rsidRPr="00CE7981">
        <w:t>the primary target audience, the number of teachers to be served, and the scope of the program;</w:t>
      </w:r>
    </w:p>
    <w:p w14:paraId="042FCE16" w14:textId="77777777" w:rsidR="00D0029B" w:rsidRPr="00CE7981" w:rsidRDefault="00D0029B" w:rsidP="00D0029B">
      <w:pPr>
        <w:numPr>
          <w:ilvl w:val="0"/>
          <w:numId w:val="37"/>
        </w:numPr>
        <w:ind w:left="1440"/>
        <w:contextualSpacing/>
      </w:pPr>
      <w:r w:rsidRPr="00CE7981">
        <w:t xml:space="preserve">a list of </w:t>
      </w:r>
      <w:proofErr w:type="gramStart"/>
      <w:r w:rsidRPr="00CE7981">
        <w:t>course</w:t>
      </w:r>
      <w:proofErr w:type="gramEnd"/>
      <w:r w:rsidRPr="00CE7981">
        <w:t>(s) that will be offered during the program term; and</w:t>
      </w:r>
    </w:p>
    <w:p w14:paraId="3901E102" w14:textId="77777777" w:rsidR="00D0029B" w:rsidRPr="00CE7981" w:rsidRDefault="00D0029B" w:rsidP="00D0029B">
      <w:pPr>
        <w:numPr>
          <w:ilvl w:val="0"/>
          <w:numId w:val="37"/>
        </w:numPr>
        <w:ind w:left="1440"/>
        <w:contextualSpacing/>
      </w:pPr>
      <w:r w:rsidRPr="00CE7981">
        <w:lastRenderedPageBreak/>
        <w:t>the delivery format—traditional (class meetings once a week at a physical location for the duration of the semester), online, distance education, or a hybrid model—for each course.</w:t>
      </w:r>
    </w:p>
    <w:p w14:paraId="1821DA5A" w14:textId="77777777" w:rsidR="00D0029B" w:rsidRPr="00CE7981" w:rsidRDefault="00D0029B" w:rsidP="00D0029B"/>
    <w:p w14:paraId="65C27341" w14:textId="77777777" w:rsidR="00D0029B" w:rsidRPr="00CE7981" w:rsidRDefault="00D0029B" w:rsidP="00D0029B">
      <w:pPr>
        <w:numPr>
          <w:ilvl w:val="0"/>
          <w:numId w:val="30"/>
        </w:numPr>
        <w:ind w:left="1080"/>
        <w:contextualSpacing/>
        <w:rPr>
          <w:u w:val="single"/>
        </w:rPr>
      </w:pPr>
      <w:r w:rsidRPr="00CE7981">
        <w:t>Describe the institution’s qualifications in offering GT courses including</w:t>
      </w:r>
    </w:p>
    <w:p w14:paraId="6FCC662B" w14:textId="77777777" w:rsidR="00D0029B" w:rsidRPr="00CE7981" w:rsidRDefault="00D0029B" w:rsidP="00D0029B">
      <w:pPr>
        <w:numPr>
          <w:ilvl w:val="0"/>
          <w:numId w:val="35"/>
        </w:numPr>
        <w:contextualSpacing/>
        <w:rPr>
          <w:u w:val="single"/>
        </w:rPr>
      </w:pPr>
      <w:r w:rsidRPr="00CE7981">
        <w:t>the current level of IHE accreditation and its experience in providing graduate courses in GT education (types of courses provided, number of years the IHE has provided graduate courses in GT education, and delivery methods); and</w:t>
      </w:r>
    </w:p>
    <w:p w14:paraId="0F786C7F" w14:textId="77777777" w:rsidR="00D0029B" w:rsidRPr="00CE7981" w:rsidRDefault="00D0029B" w:rsidP="00D0029B">
      <w:pPr>
        <w:numPr>
          <w:ilvl w:val="0"/>
          <w:numId w:val="35"/>
        </w:numPr>
        <w:contextualSpacing/>
        <w:rPr>
          <w:u w:val="single"/>
        </w:rPr>
      </w:pPr>
      <w:r w:rsidRPr="00CE7981">
        <w:t>the technology infrastructure that is in place to support offering these courses and how technology issues will be resolved if they arise.</w:t>
      </w:r>
    </w:p>
    <w:p w14:paraId="19E6F4C5" w14:textId="77777777" w:rsidR="00D0029B" w:rsidRPr="00CE7981" w:rsidRDefault="00D0029B" w:rsidP="00D0029B"/>
    <w:p w14:paraId="4C48D89F" w14:textId="77777777" w:rsidR="00D0029B" w:rsidRPr="00CE7981" w:rsidRDefault="00D0029B" w:rsidP="00D0029B">
      <w:pPr>
        <w:numPr>
          <w:ilvl w:val="0"/>
          <w:numId w:val="30"/>
        </w:numPr>
        <w:ind w:left="1080"/>
        <w:contextualSpacing/>
        <w:rPr>
          <w:u w:val="single"/>
        </w:rPr>
      </w:pPr>
      <w:r w:rsidRPr="00CE7981">
        <w:t>Describe the needs assessment process the IHE conducted within the prior six months to determine the course selections including</w:t>
      </w:r>
    </w:p>
    <w:p w14:paraId="21AB284D" w14:textId="77777777" w:rsidR="00D0029B" w:rsidRPr="00CE7981" w:rsidRDefault="00D0029B" w:rsidP="00D0029B">
      <w:pPr>
        <w:numPr>
          <w:ilvl w:val="0"/>
          <w:numId w:val="31"/>
        </w:numPr>
        <w:ind w:left="1440"/>
        <w:contextualSpacing/>
      </w:pPr>
      <w:r w:rsidRPr="00CE7981">
        <w:t>the evidence to support offering courses in each targeted area and the selection of site locations;</w:t>
      </w:r>
    </w:p>
    <w:p w14:paraId="3E35D1F6" w14:textId="77777777" w:rsidR="00D0029B" w:rsidRPr="00CE7981" w:rsidRDefault="00D0029B" w:rsidP="00D0029B">
      <w:pPr>
        <w:numPr>
          <w:ilvl w:val="0"/>
          <w:numId w:val="31"/>
        </w:numPr>
        <w:ind w:left="1440"/>
        <w:contextualSpacing/>
      </w:pPr>
      <w:r w:rsidRPr="00CE7981">
        <w:t>how the results influenced the timing of course offerings and delivery choice models; and</w:t>
      </w:r>
    </w:p>
    <w:p w14:paraId="31C4A8DA" w14:textId="77777777" w:rsidR="00D0029B" w:rsidRPr="00CE7981" w:rsidRDefault="00D0029B" w:rsidP="00D0029B">
      <w:pPr>
        <w:numPr>
          <w:ilvl w:val="0"/>
          <w:numId w:val="31"/>
        </w:numPr>
        <w:ind w:left="1440"/>
        <w:contextualSpacing/>
      </w:pPr>
      <w:r w:rsidRPr="00CE7981">
        <w:t>the estimated need among teachers for the proposed courses, how the courses will serve the teachers’ needs, and how the method for delivering the courses will be the most effective way to address their needs.</w:t>
      </w:r>
    </w:p>
    <w:p w14:paraId="608E8EE8" w14:textId="77777777" w:rsidR="00D0029B" w:rsidRPr="00CE7981" w:rsidRDefault="00D0029B" w:rsidP="00D0029B"/>
    <w:p w14:paraId="580D40B5" w14:textId="77777777" w:rsidR="00D0029B" w:rsidRPr="00CE7981" w:rsidRDefault="00D0029B" w:rsidP="00D0029B">
      <w:pPr>
        <w:numPr>
          <w:ilvl w:val="0"/>
          <w:numId w:val="30"/>
        </w:numPr>
        <w:ind w:left="1080"/>
        <w:contextualSpacing/>
        <w:rPr>
          <w:u w:val="single"/>
        </w:rPr>
      </w:pPr>
      <w:r w:rsidRPr="00CE7981">
        <w:t>Describe the plan to manage the overall program including</w:t>
      </w:r>
    </w:p>
    <w:p w14:paraId="0F784536" w14:textId="77777777" w:rsidR="00D0029B" w:rsidRPr="00CE7981" w:rsidRDefault="00D0029B" w:rsidP="00D0029B">
      <w:pPr>
        <w:numPr>
          <w:ilvl w:val="0"/>
          <w:numId w:val="32"/>
        </w:numPr>
        <w:ind w:left="1440"/>
        <w:contextualSpacing/>
      </w:pPr>
      <w:r w:rsidRPr="00CE7981">
        <w:t>how duties for managing the grant are delineated,</w:t>
      </w:r>
    </w:p>
    <w:p w14:paraId="1403D9D9" w14:textId="77777777" w:rsidR="00D0029B" w:rsidRPr="00CE7981" w:rsidRDefault="00D0029B" w:rsidP="00D0029B">
      <w:pPr>
        <w:numPr>
          <w:ilvl w:val="0"/>
          <w:numId w:val="32"/>
        </w:numPr>
        <w:ind w:left="1440"/>
        <w:contextualSpacing/>
      </w:pPr>
      <w:r w:rsidRPr="00CE7981">
        <w:t>how the courses will be publicized to maximize registrations and how seating priorities are communicated,</w:t>
      </w:r>
    </w:p>
    <w:p w14:paraId="72C91A45" w14:textId="77777777" w:rsidR="00D0029B" w:rsidRPr="00CE7981" w:rsidRDefault="00D0029B" w:rsidP="00D0029B">
      <w:pPr>
        <w:numPr>
          <w:ilvl w:val="0"/>
          <w:numId w:val="32"/>
        </w:numPr>
        <w:ind w:left="1440"/>
        <w:contextualSpacing/>
      </w:pPr>
      <w:r w:rsidRPr="00CE7981">
        <w:t>the timeline and processes for course registration,</w:t>
      </w:r>
    </w:p>
    <w:p w14:paraId="2801AB00" w14:textId="07E76883" w:rsidR="00D0029B" w:rsidRPr="008504B4" w:rsidRDefault="00D0029B" w:rsidP="00D0029B">
      <w:pPr>
        <w:numPr>
          <w:ilvl w:val="0"/>
          <w:numId w:val="32"/>
        </w:numPr>
        <w:ind w:left="1440"/>
        <w:contextualSpacing/>
      </w:pPr>
      <w:r w:rsidRPr="00CE7981">
        <w:t>how the courses will be offered</w:t>
      </w:r>
      <w:r w:rsidR="008504B4">
        <w:t>,</w:t>
      </w:r>
      <w:r w:rsidRPr="00CE7981">
        <w:t xml:space="preserve"> </w:t>
      </w:r>
      <w:r w:rsidRPr="008504B4">
        <w:t>including a timeline to ensure that all courses are completed by June 30, 202</w:t>
      </w:r>
      <w:r w:rsidR="00CF5565" w:rsidRPr="008504B4">
        <w:t>6</w:t>
      </w:r>
      <w:r w:rsidRPr="008504B4">
        <w:t>, and</w:t>
      </w:r>
    </w:p>
    <w:p w14:paraId="6309E20F" w14:textId="77777777" w:rsidR="00D0029B" w:rsidRPr="00CE7981" w:rsidRDefault="00D0029B" w:rsidP="00D0029B">
      <w:pPr>
        <w:numPr>
          <w:ilvl w:val="0"/>
          <w:numId w:val="32"/>
        </w:numPr>
        <w:ind w:left="1440"/>
        <w:contextualSpacing/>
      </w:pPr>
      <w:r w:rsidRPr="008504B4">
        <w:t>the process for ensuring that the</w:t>
      </w:r>
      <w:r w:rsidRPr="00CE7981">
        <w:t xml:space="preserve"> final report will be submitted by the deadline.</w:t>
      </w:r>
    </w:p>
    <w:p w14:paraId="0D324919" w14:textId="77777777" w:rsidR="00D0029B" w:rsidRPr="00CE7981" w:rsidRDefault="00D0029B" w:rsidP="00D0029B"/>
    <w:p w14:paraId="5D2AE9EB" w14:textId="77777777" w:rsidR="00D0029B" w:rsidRPr="00CE7981" w:rsidRDefault="00D0029B" w:rsidP="00D0029B">
      <w:pPr>
        <w:numPr>
          <w:ilvl w:val="0"/>
          <w:numId w:val="30"/>
        </w:numPr>
        <w:ind w:left="1080"/>
        <w:contextualSpacing/>
        <w:rPr>
          <w:u w:val="single"/>
        </w:rPr>
      </w:pPr>
      <w:r w:rsidRPr="00CE7981">
        <w:t>Describe the institution’s overall process for evaluating the GT courses, how the evaluation results will be used to shape future courses, and how evaluation results will be reported to the SCDE by</w:t>
      </w:r>
    </w:p>
    <w:p w14:paraId="525CD228" w14:textId="77777777" w:rsidR="00D0029B" w:rsidRPr="00CE7981" w:rsidRDefault="00D0029B" w:rsidP="00D0029B">
      <w:pPr>
        <w:numPr>
          <w:ilvl w:val="0"/>
          <w:numId w:val="34"/>
        </w:numPr>
        <w:contextualSpacing/>
      </w:pPr>
      <w:r w:rsidRPr="00CE7981">
        <w:t>discussing how participants will be evaluated for each required course component and the basis for awarding grades for the courses;</w:t>
      </w:r>
    </w:p>
    <w:p w14:paraId="4DF7370D" w14:textId="77777777" w:rsidR="00D0029B" w:rsidRPr="00CE7981" w:rsidRDefault="00D0029B" w:rsidP="00D0029B">
      <w:pPr>
        <w:numPr>
          <w:ilvl w:val="0"/>
          <w:numId w:val="34"/>
        </w:numPr>
        <w:contextualSpacing/>
      </w:pPr>
      <w:r w:rsidRPr="00CE7981">
        <w:t>describing the data collection method, process, and timeline</w:t>
      </w:r>
      <w:r w:rsidRPr="00CE7981">
        <w:rPr>
          <w:color w:val="7030A0"/>
        </w:rPr>
        <w:t xml:space="preserve"> </w:t>
      </w:r>
      <w:r w:rsidRPr="00CE7981">
        <w:t>for collection to evaluate courses and/or student achievement;</w:t>
      </w:r>
    </w:p>
    <w:p w14:paraId="2007C47E" w14:textId="77777777" w:rsidR="00D0029B" w:rsidRPr="00CE7981" w:rsidRDefault="00D0029B" w:rsidP="00D0029B">
      <w:pPr>
        <w:numPr>
          <w:ilvl w:val="0"/>
          <w:numId w:val="34"/>
        </w:numPr>
        <w:contextualSpacing/>
      </w:pPr>
      <w:r w:rsidRPr="00CE7981">
        <w:t>explaining how data will be</w:t>
      </w:r>
      <w:r w:rsidRPr="00CE7981">
        <w:rPr>
          <w:color w:val="7030A0"/>
        </w:rPr>
        <w:t xml:space="preserve"> </w:t>
      </w:r>
      <w:r w:rsidRPr="00CE7981">
        <w:t>used to determine the success of the courses, how the results will be presented to demonstrate that the program goals and objectives have been met, and how the results will show evidence of relevance and rigor in student assignments; and</w:t>
      </w:r>
    </w:p>
    <w:p w14:paraId="6509D649" w14:textId="77777777" w:rsidR="00D0029B" w:rsidRPr="00CE7981" w:rsidRDefault="00D0029B" w:rsidP="00D0029B">
      <w:pPr>
        <w:numPr>
          <w:ilvl w:val="0"/>
          <w:numId w:val="34"/>
        </w:numPr>
        <w:contextualSpacing/>
      </w:pPr>
      <w:r w:rsidRPr="00CE7981">
        <w:t>including a copy of the course evaluation instrument to be used for the proposed courses. (</w:t>
      </w:r>
      <w:r w:rsidRPr="00A608B2">
        <w:rPr>
          <w:iCs/>
          <w:u w:val="single"/>
        </w:rPr>
        <w:t>Note</w:t>
      </w:r>
      <w:r w:rsidRPr="00A608B2">
        <w:rPr>
          <w:iCs/>
        </w:rPr>
        <w:t>:</w:t>
      </w:r>
      <w:r w:rsidRPr="00CE7981">
        <w:t xml:space="preserve"> The evaluation instrument is subject to approval by the SCDE.)</w:t>
      </w:r>
    </w:p>
    <w:p w14:paraId="3EB3C91A" w14:textId="2DCF86B2" w:rsidR="00D0029B" w:rsidRPr="00CE7981" w:rsidRDefault="00D0029B" w:rsidP="00D0029B">
      <w:pPr>
        <w:ind w:left="720"/>
      </w:pPr>
      <w:r w:rsidRPr="00CE7981">
        <w:lastRenderedPageBreak/>
        <w:t xml:space="preserve">When completed, save the IHE-level program narrative as a </w:t>
      </w:r>
      <w:r w:rsidRPr="00CE7981">
        <w:rPr>
          <w:i/>
        </w:rPr>
        <w:t>single</w:t>
      </w:r>
      <w:r w:rsidRPr="00CE7981">
        <w:t xml:space="preserve"> PDF document </w:t>
      </w:r>
      <w:r w:rsidR="00BD1D31">
        <w:t>for</w:t>
      </w:r>
      <w:r w:rsidRPr="00CE7981">
        <w:t xml:space="preserve"> </w:t>
      </w:r>
      <w:proofErr w:type="gramStart"/>
      <w:r w:rsidRPr="00CE7981">
        <w:t>upload</w:t>
      </w:r>
      <w:proofErr w:type="gramEnd"/>
      <w:r w:rsidRPr="00CE7981">
        <w:t xml:space="preserve"> in the Proposal Attachments section of the online application (see </w:t>
      </w:r>
      <w:r w:rsidRPr="008D5B48">
        <w:t>page 2</w:t>
      </w:r>
      <w:r w:rsidR="008D5B48" w:rsidRPr="008D5B48">
        <w:t>2</w:t>
      </w:r>
      <w:r w:rsidRPr="008D5B48">
        <w:t>).</w:t>
      </w:r>
    </w:p>
    <w:p w14:paraId="1236AD22" w14:textId="77777777" w:rsidR="00D0029B" w:rsidRPr="00CE7981" w:rsidRDefault="00D0029B" w:rsidP="00D0029B"/>
    <w:p w14:paraId="569CBE27" w14:textId="77777777" w:rsidR="00D0029B" w:rsidRPr="00CE7981" w:rsidRDefault="00D0029B" w:rsidP="00D0029B">
      <w:pPr>
        <w:keepNext/>
        <w:numPr>
          <w:ilvl w:val="1"/>
          <w:numId w:val="26"/>
        </w:numPr>
        <w:ind w:left="720"/>
        <w:outlineLvl w:val="2"/>
        <w:rPr>
          <w:rFonts w:eastAsia="Times"/>
          <w:szCs w:val="20"/>
          <w:u w:val="single"/>
        </w:rPr>
      </w:pPr>
      <w:bookmarkStart w:id="88" w:name="_Toc96524737"/>
      <w:r w:rsidRPr="00CE7981">
        <w:rPr>
          <w:rFonts w:eastAsia="Times"/>
          <w:szCs w:val="20"/>
          <w:u w:val="single"/>
        </w:rPr>
        <w:t>Course Quality (maximum of 55 points available)</w:t>
      </w:r>
      <w:bookmarkEnd w:id="88"/>
    </w:p>
    <w:p w14:paraId="33A64A5F" w14:textId="522A2E32" w:rsidR="00D0029B" w:rsidRPr="00CE7981" w:rsidRDefault="00D0029B" w:rsidP="00D0029B">
      <w:pPr>
        <w:ind w:left="720"/>
      </w:pPr>
      <w:r w:rsidRPr="00CE7981">
        <w:t>Provide supporting documentation to demonstrate the quality of each proposed GT course</w:t>
      </w:r>
      <w:r w:rsidR="00BD1D31">
        <w:t xml:space="preserve">, </w:t>
      </w:r>
      <w:r w:rsidRPr="00CE7981">
        <w:t>includ</w:t>
      </w:r>
      <w:r w:rsidR="00BD1D31">
        <w:t>ing</w:t>
      </w:r>
      <w:r w:rsidRPr="00CE7981">
        <w:t xml:space="preserve"> a brief narrative of the course(s), a course syllabus, and a course budget narrative.</w:t>
      </w:r>
    </w:p>
    <w:p w14:paraId="0D7FF847" w14:textId="77777777" w:rsidR="00D0029B" w:rsidRPr="00CE7981" w:rsidRDefault="00D0029B" w:rsidP="00D0029B"/>
    <w:p w14:paraId="01648680" w14:textId="77777777" w:rsidR="00D0029B" w:rsidRPr="00CE7981" w:rsidRDefault="00D0029B" w:rsidP="00D0029B">
      <w:pPr>
        <w:numPr>
          <w:ilvl w:val="0"/>
          <w:numId w:val="28"/>
        </w:numPr>
        <w:ind w:left="1080" w:hanging="360"/>
        <w:contextualSpacing/>
        <w:rPr>
          <w:u w:val="single"/>
        </w:rPr>
      </w:pPr>
      <w:bookmarkStart w:id="89" w:name="_Toc333325407"/>
      <w:bookmarkStart w:id="90" w:name="_Toc333325827"/>
      <w:bookmarkStart w:id="91" w:name="_Toc333411382"/>
      <w:bookmarkStart w:id="92" w:name="_Toc359584661"/>
      <w:r w:rsidRPr="00CE7981">
        <w:rPr>
          <w:u w:val="single"/>
        </w:rPr>
        <w:t>Course Narrative</w:t>
      </w:r>
    </w:p>
    <w:p w14:paraId="088893A7" w14:textId="77777777" w:rsidR="00D0029B" w:rsidRPr="00CE7981" w:rsidRDefault="00D0029B" w:rsidP="00D0029B">
      <w:pPr>
        <w:ind w:left="1080"/>
      </w:pPr>
      <w:r w:rsidRPr="00CE7981">
        <w:t>Provide a separate, brief narrative (maximum of two-pages) for each course describing</w:t>
      </w:r>
    </w:p>
    <w:p w14:paraId="7A951527" w14:textId="77777777" w:rsidR="00D0029B" w:rsidRPr="00CE7981" w:rsidRDefault="00D0029B" w:rsidP="00D0029B">
      <w:pPr>
        <w:numPr>
          <w:ilvl w:val="0"/>
          <w:numId w:val="36"/>
        </w:numPr>
        <w:ind w:left="1800"/>
        <w:contextualSpacing/>
      </w:pPr>
      <w:r w:rsidRPr="00CE7981">
        <w:t xml:space="preserve">the goals and </w:t>
      </w:r>
      <w:bookmarkStart w:id="93" w:name="_Hlk205294332"/>
      <w:r w:rsidRPr="00CE7981">
        <w:t xml:space="preserve">specific, measurable, achievable, relevant, and time-specific (SMART) </w:t>
      </w:r>
      <w:bookmarkEnd w:id="93"/>
      <w:r w:rsidRPr="00CE7981">
        <w:t>objectives; the instructional approach and materials to be used; how this approach is intended to meet the course objectives; and how the course assessments align with the goals and objectives;</w:t>
      </w:r>
    </w:p>
    <w:p w14:paraId="44597A4F" w14:textId="77777777" w:rsidR="00D0029B" w:rsidRPr="00CE7981" w:rsidRDefault="00D0029B" w:rsidP="00D0029B">
      <w:pPr>
        <w:numPr>
          <w:ilvl w:val="0"/>
          <w:numId w:val="36"/>
        </w:numPr>
        <w:ind w:left="1800"/>
        <w:contextualSpacing/>
      </w:pPr>
      <w:r w:rsidRPr="00CE7981">
        <w:t>the primary target audience and how course performance standards will be achieved and measured;</w:t>
      </w:r>
    </w:p>
    <w:p w14:paraId="37B5F19B" w14:textId="603245AC" w:rsidR="00D0029B" w:rsidRPr="00CE7981" w:rsidRDefault="00D0029B" w:rsidP="00D0029B">
      <w:pPr>
        <w:numPr>
          <w:ilvl w:val="0"/>
          <w:numId w:val="36"/>
        </w:numPr>
        <w:ind w:left="1800"/>
        <w:contextualSpacing/>
      </w:pPr>
      <w:r w:rsidRPr="00CE7981">
        <w:t xml:space="preserve">the type of GT course to be offered as described in the </w:t>
      </w:r>
      <w:bookmarkStart w:id="94" w:name="_Hlk205294405"/>
      <w:r>
        <w:fldChar w:fldCharType="begin"/>
      </w:r>
      <w:r>
        <w:instrText>HYPERLINK "https://ed.sc.gov/educators/certification/certification-legislation-and-policy/required-credentials-for-professional-staff-members/"</w:instrText>
      </w:r>
      <w:r>
        <w:fldChar w:fldCharType="separate"/>
      </w:r>
      <w:r w:rsidRPr="00CE7981">
        <w:rPr>
          <w:color w:val="0000FF"/>
          <w:u w:val="single"/>
        </w:rPr>
        <w:t xml:space="preserve">Required Credentials for </w:t>
      </w:r>
      <w:r w:rsidR="00BD1D31">
        <w:rPr>
          <w:color w:val="0000FF"/>
          <w:u w:val="single"/>
        </w:rPr>
        <w:t>Educator Assignments</w:t>
      </w:r>
      <w:r>
        <w:fldChar w:fldCharType="end"/>
      </w:r>
      <w:r w:rsidRPr="00CE7981">
        <w:t xml:space="preserve"> and how it aligns with SBE Regulation 43-220 and South Carolina curriculum goals for GT education;</w:t>
      </w:r>
    </w:p>
    <w:p w14:paraId="5A029708" w14:textId="7DBFE34A" w:rsidR="00D0029B" w:rsidRPr="00CE7981" w:rsidRDefault="00D0029B" w:rsidP="00D0029B">
      <w:pPr>
        <w:numPr>
          <w:ilvl w:val="0"/>
          <w:numId w:val="36"/>
        </w:numPr>
        <w:ind w:left="1800"/>
        <w:contextualSpacing/>
      </w:pPr>
      <w:r w:rsidRPr="00CE7981">
        <w:t xml:space="preserve">how the course incorporates </w:t>
      </w:r>
      <w:hyperlink r:id="rId23" w:history="1">
        <w:r w:rsidRPr="00CE7981">
          <w:rPr>
            <w:color w:val="0000FF"/>
            <w:u w:val="single"/>
          </w:rPr>
          <w:t>South Carolina College- and Career Ready</w:t>
        </w:r>
      </w:hyperlink>
      <w:r w:rsidRPr="00CE7981">
        <w:t xml:space="preserve"> and </w:t>
      </w:r>
      <w:hyperlink r:id="rId24" w:history="1">
        <w:r w:rsidRPr="00CE7981">
          <w:rPr>
            <w:color w:val="0000FF"/>
            <w:u w:val="single"/>
          </w:rPr>
          <w:t>National Association of Gifted Children</w:t>
        </w:r>
      </w:hyperlink>
      <w:r w:rsidRPr="00CE7981">
        <w:t xml:space="preserve"> (NAGC) standards and best practices from the </w:t>
      </w:r>
      <w:hyperlink r:id="rId25" w:history="1">
        <w:r w:rsidRPr="00CE7981">
          <w:rPr>
            <w:color w:val="0000FF"/>
            <w:u w:val="single"/>
          </w:rPr>
          <w:t>South Carolina Gifted and Talented Best Practices Manual</w:t>
        </w:r>
      </w:hyperlink>
      <w:r w:rsidRPr="00CE7981">
        <w:t>; and</w:t>
      </w:r>
    </w:p>
    <w:bookmarkEnd w:id="94"/>
    <w:p w14:paraId="3068F1F0" w14:textId="77777777" w:rsidR="00D0029B" w:rsidRPr="00CE7981" w:rsidRDefault="00D0029B" w:rsidP="00D0029B">
      <w:pPr>
        <w:numPr>
          <w:ilvl w:val="0"/>
          <w:numId w:val="36"/>
        </w:numPr>
        <w:ind w:left="1800"/>
        <w:contextualSpacing/>
      </w:pPr>
      <w:r w:rsidRPr="00CE7981">
        <w:t>the detailed format of the proposed course, the required course platform or Learning Management System (LMS), the proposed seat limit/class size, and the levels of user support to be provided.</w:t>
      </w:r>
    </w:p>
    <w:p w14:paraId="45164A78" w14:textId="77777777" w:rsidR="00D0029B" w:rsidRPr="00CE7981" w:rsidRDefault="00D0029B" w:rsidP="00D0029B"/>
    <w:p w14:paraId="0333C5F9" w14:textId="77777777" w:rsidR="00D0029B" w:rsidRPr="00CE7981" w:rsidRDefault="00D0029B" w:rsidP="00D0029B">
      <w:pPr>
        <w:numPr>
          <w:ilvl w:val="0"/>
          <w:numId w:val="28"/>
        </w:numPr>
        <w:ind w:left="1080" w:hanging="360"/>
        <w:contextualSpacing/>
        <w:rPr>
          <w:u w:val="single"/>
        </w:rPr>
      </w:pPr>
      <w:r w:rsidRPr="00CE7981">
        <w:rPr>
          <w:u w:val="single"/>
        </w:rPr>
        <w:t>Course Syllabus</w:t>
      </w:r>
    </w:p>
    <w:p w14:paraId="743E95E7" w14:textId="77777777" w:rsidR="00D0029B" w:rsidRPr="00CE7981" w:rsidRDefault="00D0029B" w:rsidP="00D0029B">
      <w:pPr>
        <w:ind w:left="1080"/>
      </w:pPr>
      <w:r w:rsidRPr="00CE7981">
        <w:t>Provide a separate syllabus for each course that</w:t>
      </w:r>
    </w:p>
    <w:p w14:paraId="2009C4D2" w14:textId="77777777" w:rsidR="00D0029B" w:rsidRPr="00CE7981" w:rsidRDefault="00D0029B" w:rsidP="00D0029B">
      <w:pPr>
        <w:numPr>
          <w:ilvl w:val="0"/>
          <w:numId w:val="34"/>
        </w:numPr>
        <w:contextualSpacing/>
      </w:pPr>
      <w:r w:rsidRPr="00CE7981">
        <w:t>describes the course components, including the course name/title and number, number of graduate credits awarded, the meeting dates and items to reflect adequate course duration and frequency of instructional activities (i.e., instructional time and the number of times the course will meet);</w:t>
      </w:r>
    </w:p>
    <w:p w14:paraId="31D0671C" w14:textId="77777777" w:rsidR="00D0029B" w:rsidRPr="00CE7981" w:rsidRDefault="00D0029B" w:rsidP="00D0029B">
      <w:pPr>
        <w:numPr>
          <w:ilvl w:val="0"/>
          <w:numId w:val="34"/>
        </w:numPr>
        <w:contextualSpacing/>
      </w:pPr>
      <w:r w:rsidRPr="00CE7981">
        <w:t>identifies the professor assigned to teach the course;</w:t>
      </w:r>
    </w:p>
    <w:p w14:paraId="23106734" w14:textId="77777777" w:rsidR="00D0029B" w:rsidRPr="00CE7981" w:rsidRDefault="00D0029B" w:rsidP="00D0029B">
      <w:pPr>
        <w:numPr>
          <w:ilvl w:val="0"/>
          <w:numId w:val="34"/>
        </w:numPr>
        <w:contextualSpacing/>
      </w:pPr>
      <w:r w:rsidRPr="00CE7981">
        <w:t>explains how students will access the proposed course;</w:t>
      </w:r>
    </w:p>
    <w:p w14:paraId="4753FB0D" w14:textId="77777777" w:rsidR="00D0029B" w:rsidRPr="00CE7981" w:rsidRDefault="00D0029B" w:rsidP="00D0029B">
      <w:pPr>
        <w:numPr>
          <w:ilvl w:val="0"/>
          <w:numId w:val="34"/>
        </w:numPr>
        <w:contextualSpacing/>
      </w:pPr>
      <w:r w:rsidRPr="00CE7981">
        <w:t>summarizes the content to be addressed in each of the class meetings and the participant activities and requirements;</w:t>
      </w:r>
    </w:p>
    <w:p w14:paraId="7BD2EE4C" w14:textId="241ED053" w:rsidR="00D0029B" w:rsidRPr="00CE7981" w:rsidRDefault="00D0029B" w:rsidP="00D0029B">
      <w:pPr>
        <w:numPr>
          <w:ilvl w:val="0"/>
          <w:numId w:val="34"/>
        </w:numPr>
        <w:contextualSpacing/>
      </w:pPr>
      <w:r w:rsidRPr="00CE7981">
        <w:t xml:space="preserve">describes how clear expectations for successful completion of the course </w:t>
      </w:r>
      <w:proofErr w:type="gramStart"/>
      <w:r w:rsidRPr="00CE7981">
        <w:t>is</w:t>
      </w:r>
      <w:proofErr w:type="gramEnd"/>
      <w:r w:rsidRPr="00CE7981">
        <w:t xml:space="preserve"> conveyed to </w:t>
      </w:r>
      <w:proofErr w:type="gramStart"/>
      <w:r w:rsidRPr="00CE7981">
        <w:t>participants;</w:t>
      </w:r>
      <w:proofErr w:type="gramEnd"/>
    </w:p>
    <w:p w14:paraId="660CCBDF" w14:textId="77777777" w:rsidR="00D0029B" w:rsidRPr="00CE7981" w:rsidRDefault="00D0029B" w:rsidP="00D0029B">
      <w:pPr>
        <w:numPr>
          <w:ilvl w:val="0"/>
          <w:numId w:val="34"/>
        </w:numPr>
        <w:contextualSpacing/>
      </w:pPr>
      <w:r w:rsidRPr="00CE7981">
        <w:t>describes the IHE’s academic integrity policy;</w:t>
      </w:r>
    </w:p>
    <w:p w14:paraId="13F62A5E" w14:textId="48B3553B" w:rsidR="00D0029B" w:rsidRPr="00CE7981" w:rsidRDefault="00D0029B" w:rsidP="00D0029B">
      <w:pPr>
        <w:numPr>
          <w:ilvl w:val="0"/>
          <w:numId w:val="34"/>
        </w:numPr>
        <w:contextualSpacing/>
      </w:pPr>
      <w:r w:rsidRPr="00CE7981">
        <w:t>lists the required course materials and the resources to be provided to participants such as texts, articles, and other resources that will be used (</w:t>
      </w:r>
      <w:r w:rsidRPr="00A608B2">
        <w:rPr>
          <w:iCs/>
          <w:u w:val="single"/>
        </w:rPr>
        <w:t>Note</w:t>
      </w:r>
      <w:r w:rsidRPr="00CE7981">
        <w:t xml:space="preserve">: texts should be fewer than ten years </w:t>
      </w:r>
      <w:proofErr w:type="gramStart"/>
      <w:r w:rsidRPr="00CE7981">
        <w:t>old</w:t>
      </w:r>
      <w:proofErr w:type="gramEnd"/>
      <w:r w:rsidRPr="00CE7981">
        <w:t xml:space="preserve"> and</w:t>
      </w:r>
      <w:r w:rsidR="00BD1D31">
        <w:t xml:space="preserve"> </w:t>
      </w:r>
      <w:proofErr w:type="gramStart"/>
      <w:r w:rsidR="00BD1D31">
        <w:t>the</w:t>
      </w:r>
      <w:r w:rsidRPr="00CE7981">
        <w:t xml:space="preserve"> majority of</w:t>
      </w:r>
      <w:proofErr w:type="gramEnd"/>
      <w:r w:rsidRPr="00CE7981">
        <w:t xml:space="preserve"> articles should be fewer than five years old</w:t>
      </w:r>
      <w:proofErr w:type="gramStart"/>
      <w:r w:rsidRPr="00CE7981">
        <w:t>);</w:t>
      </w:r>
      <w:proofErr w:type="gramEnd"/>
    </w:p>
    <w:p w14:paraId="65C41164" w14:textId="48C8BB1E" w:rsidR="00D0029B" w:rsidRPr="00CE7981" w:rsidRDefault="00D0029B" w:rsidP="00D0029B">
      <w:pPr>
        <w:numPr>
          <w:ilvl w:val="0"/>
          <w:numId w:val="34"/>
        </w:numPr>
        <w:contextualSpacing/>
      </w:pPr>
      <w:r w:rsidRPr="00CE7981">
        <w:t xml:space="preserve">includes specific references and resources </w:t>
      </w:r>
      <w:r w:rsidR="00BD1D31">
        <w:t>that</w:t>
      </w:r>
      <w:r w:rsidRPr="00CE7981">
        <w:t xml:space="preserve"> present national, international, and South Carolina-specific perspectives;</w:t>
      </w:r>
    </w:p>
    <w:p w14:paraId="2DDC20D7" w14:textId="77777777" w:rsidR="00D0029B" w:rsidRPr="00CE7981" w:rsidRDefault="00D0029B" w:rsidP="00D0029B">
      <w:pPr>
        <w:numPr>
          <w:ilvl w:val="0"/>
          <w:numId w:val="34"/>
        </w:numPr>
        <w:contextualSpacing/>
      </w:pPr>
      <w:r w:rsidRPr="00CE7981">
        <w:lastRenderedPageBreak/>
        <w:t>explains how the course readings, assignments, and assessments will ensure competency with the specific program standards;</w:t>
      </w:r>
    </w:p>
    <w:p w14:paraId="70E4A714" w14:textId="77777777" w:rsidR="00D0029B" w:rsidRPr="00CE7981" w:rsidRDefault="00D0029B" w:rsidP="00D0029B">
      <w:pPr>
        <w:numPr>
          <w:ilvl w:val="0"/>
          <w:numId w:val="34"/>
        </w:numPr>
        <w:contextualSpacing/>
      </w:pPr>
      <w:r w:rsidRPr="00CE7981">
        <w:t>explains how course materials include practical resources for teachers; and</w:t>
      </w:r>
    </w:p>
    <w:p w14:paraId="0EEA9557" w14:textId="77777777" w:rsidR="00D0029B" w:rsidRPr="00CE7981" w:rsidRDefault="00D0029B" w:rsidP="00D0029B">
      <w:pPr>
        <w:numPr>
          <w:ilvl w:val="0"/>
          <w:numId w:val="34"/>
        </w:numPr>
        <w:contextualSpacing/>
      </w:pPr>
      <w:r w:rsidRPr="00CE7981">
        <w:t>explains how the course incorporates theoretical frameworks.</w:t>
      </w:r>
    </w:p>
    <w:p w14:paraId="586FF3CF" w14:textId="77777777" w:rsidR="00D0029B" w:rsidRPr="00CE7981" w:rsidRDefault="00D0029B" w:rsidP="00D0029B">
      <w:bookmarkStart w:id="95" w:name="_Hlk484449705"/>
    </w:p>
    <w:bookmarkEnd w:id="95"/>
    <w:p w14:paraId="59E937CC" w14:textId="77777777" w:rsidR="00D0029B" w:rsidRPr="00CE7981" w:rsidRDefault="00D0029B" w:rsidP="00D0029B">
      <w:pPr>
        <w:numPr>
          <w:ilvl w:val="0"/>
          <w:numId w:val="28"/>
        </w:numPr>
        <w:ind w:left="1080" w:hanging="360"/>
        <w:contextualSpacing/>
        <w:rPr>
          <w:u w:val="single"/>
        </w:rPr>
      </w:pPr>
      <w:r w:rsidRPr="00CE7981">
        <w:rPr>
          <w:u w:val="single"/>
        </w:rPr>
        <w:t>Course Budget Narrative</w:t>
      </w:r>
    </w:p>
    <w:p w14:paraId="630E60A7" w14:textId="65B7D3CC" w:rsidR="00D0029B" w:rsidRPr="00CE7981" w:rsidRDefault="00D0029B" w:rsidP="00D0029B">
      <w:pPr>
        <w:ind w:left="1080"/>
      </w:pPr>
      <w:r w:rsidRPr="00CE7981">
        <w:t xml:space="preserve">Using the template </w:t>
      </w:r>
      <w:r w:rsidR="00BD1D31">
        <w:t>available via</w:t>
      </w:r>
      <w:r w:rsidRPr="00CE7981">
        <w:t xml:space="preserve"> the </w:t>
      </w:r>
      <w:hyperlink r:id="rId26" w:history="1">
        <w:r w:rsidRPr="00CC68D4">
          <w:rPr>
            <w:rStyle w:val="Hyperlink"/>
          </w:rPr>
          <w:t>SCDE’s Grant Opportunities Web page</w:t>
        </w:r>
      </w:hyperlink>
      <w:r w:rsidRPr="00CE7981">
        <w:rPr>
          <w:color w:val="0000FF"/>
          <w:u w:val="single"/>
        </w:rPr>
        <w:t xml:space="preserve"> </w:t>
      </w:r>
      <w:r w:rsidRPr="00CE7981">
        <w:t xml:space="preserve">(see the screenshot </w:t>
      </w:r>
      <w:r w:rsidRPr="007E39C7">
        <w:t xml:space="preserve">on page </w:t>
      </w:r>
      <w:r w:rsidRPr="008D5B48">
        <w:t>3</w:t>
      </w:r>
      <w:r w:rsidR="00C86410" w:rsidRPr="008D5B48">
        <w:t>8</w:t>
      </w:r>
      <w:r w:rsidRPr="008D5B48">
        <w:t>,</w:t>
      </w:r>
      <w:r w:rsidRPr="007E39C7">
        <w:t xml:space="preserve"> provide a separate budget narrative for each course that gives a breakdown of the grant funds requested. The course budget narrative should provide clear evidence </w:t>
      </w:r>
      <w:bookmarkStart w:id="96" w:name="_Hlk484516349"/>
      <w:r w:rsidRPr="007E39C7">
        <w:t xml:space="preserve">that the expenditures are adequate, reasonable, appropriate, and justified </w:t>
      </w:r>
      <w:proofErr w:type="gramStart"/>
      <w:r w:rsidRPr="007E39C7">
        <w:t>to support</w:t>
      </w:r>
      <w:proofErr w:type="gramEnd"/>
      <w:r w:rsidRPr="007E39C7">
        <w:t xml:space="preserve"> the activities </w:t>
      </w:r>
      <w:r w:rsidRPr="00D520EF">
        <w:t xml:space="preserve">in </w:t>
      </w:r>
      <w:r w:rsidR="00D07D37" w:rsidRPr="00D520EF">
        <w:t>the</w:t>
      </w:r>
      <w:r w:rsidRPr="00D520EF">
        <w:t xml:space="preserve"> proposed</w:t>
      </w:r>
      <w:r w:rsidRPr="007E39C7">
        <w:t xml:space="preserve"> course</w:t>
      </w:r>
      <w:bookmarkEnd w:id="96"/>
      <w:r w:rsidRPr="007E39C7">
        <w:t xml:space="preserve">. </w:t>
      </w:r>
      <w:r w:rsidRPr="007E39C7">
        <w:rPr>
          <w:bCs/>
          <w:color w:val="000000"/>
        </w:rPr>
        <w:t xml:space="preserve">The budget narrative must parallel the line-item categories of the Program Budget Summary in the online application (see page </w:t>
      </w:r>
      <w:r w:rsidR="00FD1163" w:rsidRPr="008D5B48">
        <w:rPr>
          <w:bCs/>
          <w:color w:val="000000"/>
        </w:rPr>
        <w:t>21</w:t>
      </w:r>
      <w:r w:rsidRPr="007E39C7">
        <w:rPr>
          <w:bCs/>
          <w:color w:val="000000"/>
        </w:rPr>
        <w:t xml:space="preserve">). Include </w:t>
      </w:r>
      <w:r w:rsidRPr="007E39C7">
        <w:t>the formulas used to calculate the costs for each line item. Expenditures should</w:t>
      </w:r>
      <w:r w:rsidRPr="00CE7981">
        <w:t xml:space="preserve"> be reasonable and adequate to complete </w:t>
      </w:r>
      <w:r w:rsidRPr="00D520EF">
        <w:t xml:space="preserve">the </w:t>
      </w:r>
      <w:r w:rsidR="00D07D37" w:rsidRPr="00D520EF">
        <w:rPr>
          <w:bCs/>
          <w:color w:val="000000"/>
        </w:rPr>
        <w:t>program</w:t>
      </w:r>
      <w:r w:rsidR="00D07D37" w:rsidRPr="00CE7981">
        <w:t xml:space="preserve"> </w:t>
      </w:r>
      <w:r w:rsidRPr="00CE7981">
        <w:t>and must be directly connected to the course goals and objectives.</w:t>
      </w:r>
    </w:p>
    <w:p w14:paraId="399ED4D0" w14:textId="77777777" w:rsidR="00D0029B" w:rsidRPr="00CE7981" w:rsidRDefault="00D0029B" w:rsidP="00D0029B">
      <w:pPr>
        <w:ind w:left="1080"/>
      </w:pPr>
    </w:p>
    <w:p w14:paraId="1D5709DB" w14:textId="77777777" w:rsidR="00D0029B" w:rsidRPr="00CE7981" w:rsidRDefault="00D0029B" w:rsidP="00D0029B">
      <w:pPr>
        <w:ind w:left="1080"/>
      </w:pPr>
      <w:r w:rsidRPr="00CE7981">
        <w:t>Use the following guidelines when creating the budget narrative.</w:t>
      </w:r>
    </w:p>
    <w:p w14:paraId="2F21C551" w14:textId="45C38435" w:rsidR="00D0029B" w:rsidRPr="00CE7981" w:rsidRDefault="00D0029B" w:rsidP="00D0029B">
      <w:pPr>
        <w:numPr>
          <w:ilvl w:val="0"/>
          <w:numId w:val="27"/>
        </w:numPr>
        <w:tabs>
          <w:tab w:val="clear" w:pos="1080"/>
        </w:tabs>
        <w:ind w:left="1800"/>
        <w:contextualSpacing/>
      </w:pPr>
      <w:r w:rsidRPr="00CE7981">
        <w:t>Estimate a maximum of 25 participants for endorsement courses</w:t>
      </w:r>
      <w:r w:rsidR="00BD1D31">
        <w:t xml:space="preserve"> and</w:t>
      </w:r>
      <w:r w:rsidR="00327355">
        <w:t xml:space="preserve"> </w:t>
      </w:r>
      <w:r w:rsidR="00327355" w:rsidRPr="00CE7981">
        <w:t>a maximum of</w:t>
      </w:r>
      <w:r w:rsidRPr="00CE7981">
        <w:t xml:space="preserve"> 15 participants for advanced courses. The projected average cost should not exceed $14,000 or $560 per participant for endorsement courses. Enter the contract course rate in the purchased services section of the course budget narrative. For alternative formats (online, distance education, and hybrid), the SCDE will negotiate the seat limit and cost based on the proposed course.</w:t>
      </w:r>
    </w:p>
    <w:p w14:paraId="3D9B7517" w14:textId="77777777" w:rsidR="00D0029B" w:rsidRPr="00CE7981" w:rsidRDefault="00D0029B" w:rsidP="00D0029B">
      <w:pPr>
        <w:numPr>
          <w:ilvl w:val="0"/>
          <w:numId w:val="33"/>
        </w:numPr>
        <w:contextualSpacing/>
      </w:pPr>
      <w:r w:rsidRPr="00CE7981">
        <w:t>Provide a concise justification for any expenses exceeding the projected course average of $14,000 or $560 per person (e.g., the professor leading the course is a full professor versus using an adjunct; therefore, the cost with benefits is 2.25 times the cost of using an adjunct professor with a contracted cost).</w:t>
      </w:r>
    </w:p>
    <w:p w14:paraId="0FE7C3D5" w14:textId="77777777" w:rsidR="00D0029B" w:rsidRPr="00CE7981" w:rsidRDefault="00D0029B" w:rsidP="00D0029B">
      <w:pPr>
        <w:numPr>
          <w:ilvl w:val="0"/>
          <w:numId w:val="33"/>
        </w:numPr>
        <w:contextualSpacing/>
      </w:pPr>
      <w:r w:rsidRPr="00CE7981">
        <w:t>Provide a detailed breakdown (hourly rate, cost per item, cost per student, etc.) for each expense, including all materials and supplies. For example, “Participants will receive two textbooks for this course. One text is titled [insert name of textbook] and is priced at $55 x 25 participants = $1,375. The other is titled [insert name of textbook] and is priced at $15 x 25 participants = $375.”</w:t>
      </w:r>
    </w:p>
    <w:p w14:paraId="24013C1E" w14:textId="77777777" w:rsidR="00327355" w:rsidRDefault="00327355" w:rsidP="00327355">
      <w:pPr>
        <w:ind w:left="720"/>
      </w:pPr>
    </w:p>
    <w:p w14:paraId="2F3EDECD" w14:textId="77777777" w:rsidR="00D0029B" w:rsidRPr="00CE7981" w:rsidRDefault="00D0029B" w:rsidP="00D0029B">
      <w:pPr>
        <w:keepNext/>
        <w:numPr>
          <w:ilvl w:val="1"/>
          <w:numId w:val="26"/>
        </w:numPr>
        <w:ind w:left="720"/>
        <w:outlineLvl w:val="2"/>
        <w:rPr>
          <w:rFonts w:eastAsia="Times"/>
          <w:szCs w:val="20"/>
          <w:u w:val="single"/>
        </w:rPr>
      </w:pPr>
      <w:bookmarkStart w:id="97" w:name="_Toc96524738"/>
      <w:r w:rsidRPr="00CE7981">
        <w:rPr>
          <w:rFonts w:eastAsia="Times"/>
          <w:szCs w:val="20"/>
          <w:u w:val="single"/>
        </w:rPr>
        <w:t>Personnel (maximum of 20 points available)</w:t>
      </w:r>
      <w:bookmarkEnd w:id="97"/>
    </w:p>
    <w:p w14:paraId="12D8C966" w14:textId="77777777" w:rsidR="00D0029B" w:rsidRPr="00CE7981" w:rsidRDefault="00D0029B" w:rsidP="00D0029B">
      <w:pPr>
        <w:ind w:left="720"/>
      </w:pPr>
      <w:r w:rsidRPr="00CE7981">
        <w:t xml:space="preserve">Provide a professional vita or </w:t>
      </w:r>
      <w:bookmarkStart w:id="98" w:name="_Hlk484534825"/>
      <w:r w:rsidRPr="00CE7981">
        <w:t>résumé</w:t>
      </w:r>
      <w:bookmarkEnd w:id="98"/>
      <w:r w:rsidRPr="00CE7981">
        <w:t xml:space="preserve"> (maximum of three pages each) that clearly demonstrates the following for the professor for each proposed course.</w:t>
      </w:r>
    </w:p>
    <w:p w14:paraId="21B2F8FE" w14:textId="77777777" w:rsidR="00D0029B" w:rsidRPr="00CE7981" w:rsidRDefault="00D0029B" w:rsidP="00D07D37">
      <w:pPr>
        <w:numPr>
          <w:ilvl w:val="0"/>
          <w:numId w:val="29"/>
        </w:numPr>
        <w:ind w:left="1440" w:hanging="360"/>
        <w:contextualSpacing/>
      </w:pPr>
      <w:r w:rsidRPr="00CE7981">
        <w:rPr>
          <w:u w:val="single"/>
        </w:rPr>
        <w:t>Educational Credentials</w:t>
      </w:r>
      <w:r w:rsidRPr="00CE7981">
        <w:t>—indicates an advanced degree related to gifted education.</w:t>
      </w:r>
    </w:p>
    <w:p w14:paraId="6A06DED2" w14:textId="77777777" w:rsidR="00D0029B" w:rsidRPr="00CE7981" w:rsidRDefault="00D0029B" w:rsidP="00D07D37">
      <w:pPr>
        <w:numPr>
          <w:ilvl w:val="0"/>
          <w:numId w:val="29"/>
        </w:numPr>
        <w:ind w:left="1440" w:hanging="360"/>
        <w:contextualSpacing/>
        <w:rPr>
          <w:u w:val="single"/>
        </w:rPr>
      </w:pPr>
      <w:r w:rsidRPr="00CE7981">
        <w:rPr>
          <w:u w:val="single"/>
        </w:rPr>
        <w:t>Experience</w:t>
      </w:r>
      <w:r w:rsidRPr="00CE7981">
        <w:t>—indicates extensive experience in gifted education with examples that include K–12.</w:t>
      </w:r>
    </w:p>
    <w:p w14:paraId="249F011F" w14:textId="77777777" w:rsidR="00D0029B" w:rsidRPr="00CE7981" w:rsidRDefault="00D0029B" w:rsidP="00D07D37">
      <w:pPr>
        <w:numPr>
          <w:ilvl w:val="0"/>
          <w:numId w:val="29"/>
        </w:numPr>
        <w:ind w:left="1440" w:hanging="360"/>
        <w:contextualSpacing/>
        <w:rPr>
          <w:u w:val="single"/>
        </w:rPr>
      </w:pPr>
      <w:r w:rsidRPr="00CE7981">
        <w:rPr>
          <w:u w:val="single"/>
        </w:rPr>
        <w:t>Leadership and Research and Development</w:t>
      </w:r>
      <w:r w:rsidRPr="00CE7981">
        <w:t>—demonstrates activity in gifted education leadership and in gifted research or development.</w:t>
      </w:r>
    </w:p>
    <w:p w14:paraId="02FACC25" w14:textId="77777777" w:rsidR="00D0029B" w:rsidRPr="00CE7981" w:rsidRDefault="00D0029B" w:rsidP="00D07D37">
      <w:pPr>
        <w:numPr>
          <w:ilvl w:val="0"/>
          <w:numId w:val="29"/>
        </w:numPr>
        <w:ind w:left="1440" w:hanging="360"/>
        <w:contextualSpacing/>
        <w:rPr>
          <w:u w:val="single"/>
        </w:rPr>
      </w:pPr>
      <w:r w:rsidRPr="00CE7981">
        <w:rPr>
          <w:u w:val="single"/>
        </w:rPr>
        <w:lastRenderedPageBreak/>
        <w:t>Service</w:t>
      </w:r>
      <w:r w:rsidRPr="00CE7981">
        <w:t>—demonstrates activity in providing service to the field of gifted education such as leading gifted and talented professional development or coursework; presenting at the district or regional level; presenting at the state and/or national level within the prior five years; and leadership in program coordination, grant work, mentoring, etc.</w:t>
      </w:r>
    </w:p>
    <w:bookmarkEnd w:id="89"/>
    <w:bookmarkEnd w:id="90"/>
    <w:bookmarkEnd w:id="91"/>
    <w:bookmarkEnd w:id="92"/>
    <w:p w14:paraId="6A765EA9" w14:textId="77777777" w:rsidR="00D0029B" w:rsidRPr="00CE7981" w:rsidRDefault="00D0029B" w:rsidP="00D0029B"/>
    <w:p w14:paraId="5A1A7494" w14:textId="7E6088FB" w:rsidR="00D0029B" w:rsidRPr="00CE7981" w:rsidRDefault="00D0029B" w:rsidP="00D0029B">
      <w:r w:rsidRPr="00CE7981">
        <w:t xml:space="preserve">When completed, combine the course narrative, syllabus, and vita/résumé into a </w:t>
      </w:r>
      <w:r w:rsidRPr="00CE7981">
        <w:rPr>
          <w:i/>
          <w:iCs/>
        </w:rPr>
        <w:t>single</w:t>
      </w:r>
      <w:r w:rsidRPr="00CE7981">
        <w:t xml:space="preserve"> PDF document for each course. Structure the file names to include the code listed below beginning with the three letter IHE abbreviation, course</w:t>
      </w:r>
      <w:r w:rsidR="00797709">
        <w:t xml:space="preserve"> name number (see table below)</w:t>
      </w:r>
      <w:r w:rsidRPr="00CE7981">
        <w:t>, delivery format—O for online, D for distance education, H for hybrid, or T for traditional</w:t>
      </w:r>
      <w:r w:rsidR="00797709">
        <w:t xml:space="preserve">, and </w:t>
      </w:r>
      <w:r w:rsidR="00797709" w:rsidRPr="00CE7981">
        <w:t>term</w:t>
      </w:r>
      <w:r w:rsidR="00797709">
        <w:t xml:space="preserve"> and</w:t>
      </w:r>
      <w:r w:rsidR="00797709" w:rsidRPr="00CE7981">
        <w:t xml:space="preserve"> year</w:t>
      </w:r>
      <w:r w:rsidRPr="00CE7981">
        <w:t xml:space="preserve">. For example, a course offered by Spartanburg University in hybrid delivery of Social and Emotional Needs of Gifted Learners in </w:t>
      </w:r>
      <w:r w:rsidR="00360EED">
        <w:t>Spring</w:t>
      </w:r>
      <w:r w:rsidRPr="00CE7981">
        <w:t xml:space="preserve"> 202</w:t>
      </w:r>
      <w:r w:rsidR="00360EED">
        <w:t>6</w:t>
      </w:r>
      <w:r w:rsidRPr="00CE7981">
        <w:t xml:space="preserve"> would be named </w:t>
      </w:r>
      <w:r w:rsidRPr="00CE7981">
        <w:rPr>
          <w:b/>
          <w:bCs/>
        </w:rPr>
        <w:t>SPU_5H</w:t>
      </w:r>
      <w:r w:rsidR="00360EED">
        <w:rPr>
          <w:b/>
          <w:bCs/>
        </w:rPr>
        <w:t>S</w:t>
      </w:r>
      <w:r w:rsidRPr="00CE7981">
        <w:rPr>
          <w:b/>
          <w:bCs/>
        </w:rPr>
        <w:t>2</w:t>
      </w:r>
      <w:r w:rsidR="00360EED">
        <w:rPr>
          <w:b/>
          <w:bCs/>
        </w:rPr>
        <w:t>6</w:t>
      </w:r>
      <w:r w:rsidRPr="00CE7981">
        <w:t xml:space="preserve">. Save each course budget narrative as a </w:t>
      </w:r>
      <w:r w:rsidRPr="00CE7981">
        <w:rPr>
          <w:i/>
          <w:iCs/>
        </w:rPr>
        <w:t>separate</w:t>
      </w:r>
      <w:r w:rsidRPr="00CE7981">
        <w:t xml:space="preserve"> Excel document following the same file name structure as the course narrative. Upload the documents as </w:t>
      </w:r>
      <w:r w:rsidRPr="00CE7981">
        <w:rPr>
          <w:i/>
          <w:iCs/>
        </w:rPr>
        <w:t>separate</w:t>
      </w:r>
      <w:r w:rsidRPr="00CE7981">
        <w:t xml:space="preserve"> attachments for each proposed course in the applicable Proposed Course sections of the online application where </w:t>
      </w:r>
      <w:r w:rsidRPr="00AA5325">
        <w:t>indicated</w:t>
      </w:r>
      <w:r w:rsidR="00797709">
        <w:t xml:space="preserve"> (see</w:t>
      </w:r>
      <w:r w:rsidRPr="00AA5325">
        <w:t xml:space="preserve"> page </w:t>
      </w:r>
      <w:r w:rsidRPr="008D5B48">
        <w:t>2</w:t>
      </w:r>
      <w:r w:rsidR="008D5B48" w:rsidRPr="008D5B48">
        <w:t>1</w:t>
      </w:r>
      <w:r w:rsidR="00797709">
        <w:t>)</w:t>
      </w:r>
      <w:r w:rsidRPr="00AA5325">
        <w:t>.</w:t>
      </w:r>
    </w:p>
    <w:p w14:paraId="43F733EC" w14:textId="77777777" w:rsidR="00D0029B" w:rsidRPr="00CE7981" w:rsidRDefault="00D0029B" w:rsidP="00D0029B"/>
    <w:tbl>
      <w:tblPr>
        <w:tblStyle w:val="LightList"/>
        <w:tblW w:w="0" w:type="auto"/>
        <w:tblLook w:val="04A0" w:firstRow="1" w:lastRow="0" w:firstColumn="1" w:lastColumn="0" w:noHBand="0" w:noVBand="1"/>
        <w:tblCaption w:val="Proposed Course List"/>
        <w:tblDescription w:val="The proposed course list with each corresponding number."/>
      </w:tblPr>
      <w:tblGrid>
        <w:gridCol w:w="1184"/>
        <w:gridCol w:w="8156"/>
      </w:tblGrid>
      <w:tr w:rsidR="00D0029B" w:rsidRPr="00CE7981" w14:paraId="66E9F422" w14:textId="77777777" w:rsidTr="008F5E4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88" w:type="dxa"/>
            <w:vAlign w:val="bottom"/>
          </w:tcPr>
          <w:p w14:paraId="7D8FBC9F" w14:textId="77777777" w:rsidR="00D0029B" w:rsidRPr="00CE7981" w:rsidRDefault="00D0029B" w:rsidP="008F5E4A">
            <w:pPr>
              <w:jc w:val="center"/>
            </w:pPr>
            <w:r w:rsidRPr="00CE7981">
              <w:t>Course Number</w:t>
            </w:r>
          </w:p>
        </w:tc>
        <w:tc>
          <w:tcPr>
            <w:tcW w:w="8388" w:type="dxa"/>
            <w:vAlign w:val="bottom"/>
          </w:tcPr>
          <w:p w14:paraId="0E442271" w14:textId="77777777" w:rsidR="00D0029B" w:rsidRPr="00CE7981" w:rsidRDefault="00D0029B" w:rsidP="008F5E4A">
            <w:pPr>
              <w:jc w:val="center"/>
              <w:cnfStyle w:val="100000000000" w:firstRow="1" w:lastRow="0" w:firstColumn="0" w:lastColumn="0" w:oddVBand="0" w:evenVBand="0" w:oddHBand="0" w:evenHBand="0" w:firstRowFirstColumn="0" w:firstRowLastColumn="0" w:lastRowFirstColumn="0" w:lastRowLastColumn="0"/>
            </w:pPr>
            <w:r w:rsidRPr="00CE7981">
              <w:t>Course Name</w:t>
            </w:r>
          </w:p>
        </w:tc>
      </w:tr>
      <w:tr w:rsidR="00D0029B" w:rsidRPr="00CE7981" w14:paraId="2BEA8B87" w14:textId="77777777" w:rsidTr="008F5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3847A733" w14:textId="77777777" w:rsidR="00D0029B" w:rsidRPr="00CE7981" w:rsidRDefault="00D0029B" w:rsidP="008F5E4A">
            <w:pPr>
              <w:jc w:val="center"/>
            </w:pPr>
            <w:r w:rsidRPr="00CE7981">
              <w:t>1</w:t>
            </w:r>
          </w:p>
        </w:tc>
        <w:tc>
          <w:tcPr>
            <w:tcW w:w="8388" w:type="dxa"/>
          </w:tcPr>
          <w:p w14:paraId="2FE62A1E" w14:textId="77777777" w:rsidR="00D0029B" w:rsidRPr="00CE7981" w:rsidRDefault="00D0029B" w:rsidP="008F5E4A">
            <w:pPr>
              <w:cnfStyle w:val="000000100000" w:firstRow="0" w:lastRow="0" w:firstColumn="0" w:lastColumn="0" w:oddVBand="0" w:evenVBand="0" w:oddHBand="1" w:evenHBand="0" w:firstRowFirstColumn="0" w:firstRowLastColumn="0" w:lastRowFirstColumn="0" w:lastRowLastColumn="0"/>
            </w:pPr>
            <w:r w:rsidRPr="00CE7981">
              <w:t>Nature and Needs of Gifted and Talented Students</w:t>
            </w:r>
          </w:p>
        </w:tc>
      </w:tr>
      <w:tr w:rsidR="00D0029B" w:rsidRPr="00CE7981" w14:paraId="42E95021" w14:textId="77777777" w:rsidTr="008F5E4A">
        <w:tc>
          <w:tcPr>
            <w:cnfStyle w:val="001000000000" w:firstRow="0" w:lastRow="0" w:firstColumn="1" w:lastColumn="0" w:oddVBand="0" w:evenVBand="0" w:oddHBand="0" w:evenHBand="0" w:firstRowFirstColumn="0" w:firstRowLastColumn="0" w:lastRowFirstColumn="0" w:lastRowLastColumn="0"/>
            <w:tcW w:w="1188" w:type="dxa"/>
          </w:tcPr>
          <w:p w14:paraId="5FF79095" w14:textId="77777777" w:rsidR="00D0029B" w:rsidRPr="00CE7981" w:rsidRDefault="00D0029B" w:rsidP="008F5E4A">
            <w:pPr>
              <w:jc w:val="center"/>
            </w:pPr>
            <w:r w:rsidRPr="00CE7981">
              <w:t>2</w:t>
            </w:r>
          </w:p>
        </w:tc>
        <w:tc>
          <w:tcPr>
            <w:tcW w:w="8388" w:type="dxa"/>
          </w:tcPr>
          <w:p w14:paraId="37729C77" w14:textId="77777777" w:rsidR="00D0029B" w:rsidRPr="00CE7981" w:rsidRDefault="00D0029B" w:rsidP="008F5E4A">
            <w:pPr>
              <w:cnfStyle w:val="000000000000" w:firstRow="0" w:lastRow="0" w:firstColumn="0" w:lastColumn="0" w:oddVBand="0" w:evenVBand="0" w:oddHBand="0" w:evenHBand="0" w:firstRowFirstColumn="0" w:firstRowLastColumn="0" w:lastRowFirstColumn="0" w:lastRowLastColumn="0"/>
            </w:pPr>
            <w:r w:rsidRPr="00CE7981">
              <w:t>Introduction to Curriculum and Instruction for Gifted and Talented Students</w:t>
            </w:r>
          </w:p>
        </w:tc>
      </w:tr>
      <w:tr w:rsidR="00D0029B" w:rsidRPr="00CE7981" w14:paraId="7A325558" w14:textId="77777777" w:rsidTr="008F5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0BB3E619" w14:textId="77777777" w:rsidR="00D0029B" w:rsidRPr="00CE7981" w:rsidRDefault="00D0029B" w:rsidP="008F5E4A">
            <w:pPr>
              <w:jc w:val="center"/>
            </w:pPr>
            <w:r w:rsidRPr="00CE7981">
              <w:t>3</w:t>
            </w:r>
          </w:p>
        </w:tc>
        <w:tc>
          <w:tcPr>
            <w:tcW w:w="8388" w:type="dxa"/>
          </w:tcPr>
          <w:p w14:paraId="0F8EF3F9" w14:textId="77777777" w:rsidR="00D0029B" w:rsidRPr="00CE7981" w:rsidRDefault="00D0029B" w:rsidP="008F5E4A">
            <w:pPr>
              <w:cnfStyle w:val="000000100000" w:firstRow="0" w:lastRow="0" w:firstColumn="0" w:lastColumn="0" w:oddVBand="0" w:evenVBand="0" w:oddHBand="1" w:evenHBand="0" w:firstRowFirstColumn="0" w:firstRowLastColumn="0" w:lastRowFirstColumn="0" w:lastRowLastColumn="0"/>
            </w:pPr>
            <w:r w:rsidRPr="00CE7981">
              <w:t>Advanced Curriculum for Gifted and Talented Students</w:t>
            </w:r>
          </w:p>
        </w:tc>
      </w:tr>
      <w:tr w:rsidR="00D0029B" w:rsidRPr="00CE7981" w14:paraId="4522D666" w14:textId="77777777" w:rsidTr="008F5E4A">
        <w:tc>
          <w:tcPr>
            <w:cnfStyle w:val="001000000000" w:firstRow="0" w:lastRow="0" w:firstColumn="1" w:lastColumn="0" w:oddVBand="0" w:evenVBand="0" w:oddHBand="0" w:evenHBand="0" w:firstRowFirstColumn="0" w:firstRowLastColumn="0" w:lastRowFirstColumn="0" w:lastRowLastColumn="0"/>
            <w:tcW w:w="1188" w:type="dxa"/>
          </w:tcPr>
          <w:p w14:paraId="78011284" w14:textId="77777777" w:rsidR="00D0029B" w:rsidRPr="00CE7981" w:rsidRDefault="00D0029B" w:rsidP="008F5E4A">
            <w:pPr>
              <w:jc w:val="center"/>
            </w:pPr>
            <w:r w:rsidRPr="00CE7981">
              <w:t>4</w:t>
            </w:r>
          </w:p>
        </w:tc>
        <w:tc>
          <w:tcPr>
            <w:tcW w:w="8388" w:type="dxa"/>
          </w:tcPr>
          <w:p w14:paraId="5C305467" w14:textId="77777777" w:rsidR="00D0029B" w:rsidRPr="00CE7981" w:rsidRDefault="00D0029B" w:rsidP="008F5E4A">
            <w:pPr>
              <w:cnfStyle w:val="000000000000" w:firstRow="0" w:lastRow="0" w:firstColumn="0" w:lastColumn="0" w:oddVBand="0" w:evenVBand="0" w:oddHBand="0" w:evenHBand="0" w:firstRowFirstColumn="0" w:firstRowLastColumn="0" w:lastRowFirstColumn="0" w:lastRowLastColumn="0"/>
            </w:pPr>
            <w:r w:rsidRPr="00CE7981">
              <w:rPr>
                <w:szCs w:val="23"/>
              </w:rPr>
              <w:t>Students Identification, Current Trends, and Issues in Gifted and Talented Education</w:t>
            </w:r>
          </w:p>
        </w:tc>
      </w:tr>
      <w:tr w:rsidR="00D0029B" w:rsidRPr="00CE7981" w14:paraId="37FB06A1" w14:textId="77777777" w:rsidTr="008F5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6487DEDE" w14:textId="77777777" w:rsidR="00D0029B" w:rsidRPr="00CE7981" w:rsidRDefault="00D0029B" w:rsidP="008F5E4A">
            <w:pPr>
              <w:jc w:val="center"/>
            </w:pPr>
            <w:r w:rsidRPr="00CE7981">
              <w:t>5</w:t>
            </w:r>
          </w:p>
        </w:tc>
        <w:tc>
          <w:tcPr>
            <w:tcW w:w="8388" w:type="dxa"/>
          </w:tcPr>
          <w:p w14:paraId="4B7DE65B" w14:textId="77777777" w:rsidR="00D0029B" w:rsidRPr="00CE7981" w:rsidRDefault="00D0029B" w:rsidP="008F5E4A">
            <w:pPr>
              <w:cnfStyle w:val="000000100000" w:firstRow="0" w:lastRow="0" w:firstColumn="0" w:lastColumn="0" w:oddVBand="0" w:evenVBand="0" w:oddHBand="1" w:evenHBand="0" w:firstRowFirstColumn="0" w:firstRowLastColumn="0" w:lastRowFirstColumn="0" w:lastRowLastColumn="0"/>
            </w:pPr>
            <w:r w:rsidRPr="00CE7981">
              <w:t>Social and Emotional Needs of Gifted Learners</w:t>
            </w:r>
          </w:p>
        </w:tc>
      </w:tr>
      <w:tr w:rsidR="00D0029B" w:rsidRPr="00CE7981" w14:paraId="162C468A" w14:textId="77777777" w:rsidTr="008F5E4A">
        <w:tc>
          <w:tcPr>
            <w:cnfStyle w:val="001000000000" w:firstRow="0" w:lastRow="0" w:firstColumn="1" w:lastColumn="0" w:oddVBand="0" w:evenVBand="0" w:oddHBand="0" w:evenHBand="0" w:firstRowFirstColumn="0" w:firstRowLastColumn="0" w:lastRowFirstColumn="0" w:lastRowLastColumn="0"/>
            <w:tcW w:w="1188" w:type="dxa"/>
          </w:tcPr>
          <w:p w14:paraId="343A1299" w14:textId="77777777" w:rsidR="00D0029B" w:rsidRPr="00CE7981" w:rsidRDefault="00D0029B" w:rsidP="008F5E4A">
            <w:pPr>
              <w:jc w:val="center"/>
            </w:pPr>
            <w:r w:rsidRPr="00CE7981">
              <w:t>6</w:t>
            </w:r>
          </w:p>
        </w:tc>
        <w:tc>
          <w:tcPr>
            <w:tcW w:w="8388" w:type="dxa"/>
          </w:tcPr>
          <w:p w14:paraId="32E855B1" w14:textId="77777777" w:rsidR="00D0029B" w:rsidRPr="00CE7981" w:rsidRDefault="00D0029B" w:rsidP="008F5E4A">
            <w:pPr>
              <w:cnfStyle w:val="000000000000" w:firstRow="0" w:lastRow="0" w:firstColumn="0" w:lastColumn="0" w:oddVBand="0" w:evenVBand="0" w:oddHBand="0" w:evenHBand="0" w:firstRowFirstColumn="0" w:firstRowLastColumn="0" w:lastRowFirstColumn="0" w:lastRowLastColumn="0"/>
            </w:pPr>
            <w:r w:rsidRPr="00CE7981">
              <w:t xml:space="preserve">Special Topic Seminars </w:t>
            </w:r>
            <w:proofErr w:type="gramStart"/>
            <w:r w:rsidRPr="00CE7981">
              <w:t>in</w:t>
            </w:r>
            <w:proofErr w:type="gramEnd"/>
            <w:r w:rsidRPr="00CE7981">
              <w:t xml:space="preserve"> Gifted and Talented Education</w:t>
            </w:r>
          </w:p>
        </w:tc>
      </w:tr>
      <w:tr w:rsidR="00D0029B" w:rsidRPr="00CE7981" w14:paraId="26112FE8" w14:textId="77777777" w:rsidTr="008F5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8" w:type="dxa"/>
          </w:tcPr>
          <w:p w14:paraId="3B9ACA70" w14:textId="77777777" w:rsidR="00D0029B" w:rsidRPr="00CE7981" w:rsidRDefault="00D0029B" w:rsidP="008F5E4A">
            <w:pPr>
              <w:jc w:val="center"/>
            </w:pPr>
            <w:r w:rsidRPr="00CE7981">
              <w:t>7</w:t>
            </w:r>
          </w:p>
        </w:tc>
        <w:tc>
          <w:tcPr>
            <w:tcW w:w="8388" w:type="dxa"/>
          </w:tcPr>
          <w:p w14:paraId="3C550E45" w14:textId="77777777" w:rsidR="00D0029B" w:rsidRPr="00CE7981" w:rsidRDefault="00D0029B" w:rsidP="008F5E4A">
            <w:pPr>
              <w:cnfStyle w:val="000000100000" w:firstRow="0" w:lastRow="0" w:firstColumn="0" w:lastColumn="0" w:oddVBand="0" w:evenVBand="0" w:oddHBand="1" w:evenHBand="0" w:firstRowFirstColumn="0" w:firstRowLastColumn="0" w:lastRowFirstColumn="0" w:lastRowLastColumn="0"/>
            </w:pPr>
            <w:r w:rsidRPr="00CE7981">
              <w:t>Other topics applicable to gifted education</w:t>
            </w:r>
          </w:p>
        </w:tc>
      </w:tr>
    </w:tbl>
    <w:p w14:paraId="7C678BA7" w14:textId="77777777" w:rsidR="00D0029B" w:rsidRPr="009A78CE" w:rsidRDefault="00D0029B" w:rsidP="00D0029B"/>
    <w:p w14:paraId="2B658499" w14:textId="77777777" w:rsidR="00D0029B" w:rsidRPr="007E3926" w:rsidRDefault="00D0029B" w:rsidP="00D0029B">
      <w:pPr>
        <w:pStyle w:val="Heading2"/>
        <w:rPr>
          <w:szCs w:val="24"/>
        </w:rPr>
      </w:pPr>
      <w:bookmarkStart w:id="99" w:name="_Toc205296287"/>
      <w:proofErr w:type="gramStart"/>
      <w:r w:rsidRPr="007E3926">
        <w:t>Program</w:t>
      </w:r>
      <w:proofErr w:type="gramEnd"/>
      <w:r w:rsidRPr="007E3926">
        <w:t xml:space="preserve"> Budget</w:t>
      </w:r>
      <w:bookmarkEnd w:id="99"/>
    </w:p>
    <w:p w14:paraId="709CB008" w14:textId="77777777" w:rsidR="00D0029B" w:rsidRPr="00E847E3" w:rsidRDefault="00D0029B" w:rsidP="00D0029B">
      <w:pPr>
        <w:rPr>
          <w:rStyle w:val="Heading2Char"/>
          <w:b w:val="0"/>
        </w:rPr>
      </w:pPr>
      <w:bookmarkStart w:id="100" w:name="_Toc346878527"/>
      <w:bookmarkStart w:id="101" w:name="_Toc347130393"/>
    </w:p>
    <w:bookmarkEnd w:id="100"/>
    <w:bookmarkEnd w:id="101"/>
    <w:p w14:paraId="461A0390" w14:textId="77777777" w:rsidR="00D0029B" w:rsidRDefault="00D0029B" w:rsidP="00D0029B">
      <w:r w:rsidRPr="00CA4B65">
        <w:t xml:space="preserve">While the budget is assigned </w:t>
      </w:r>
      <w:proofErr w:type="gramStart"/>
      <w:r>
        <w:t>zero</w:t>
      </w:r>
      <w:proofErr w:type="gramEnd"/>
      <w:r>
        <w:t xml:space="preserve"> (0</w:t>
      </w:r>
      <w:r w:rsidRPr="00CA4B65">
        <w:t>) points,</w:t>
      </w:r>
      <w:r w:rsidRPr="00A77DE4">
        <w:t xml:space="preserve"> </w:t>
      </w:r>
      <w:r>
        <w:t>t</w:t>
      </w:r>
      <w:r w:rsidRPr="00395D37">
        <w:t>he budget is a critical component of the entire application</w:t>
      </w:r>
      <w:r>
        <w:t xml:space="preserve">. </w:t>
      </w:r>
      <w:r w:rsidRPr="00395D37">
        <w:t>No application with an incomplete budget will be funded.</w:t>
      </w:r>
    </w:p>
    <w:p w14:paraId="6F079170" w14:textId="77777777" w:rsidR="00D0029B" w:rsidRDefault="00D0029B" w:rsidP="00D0029B"/>
    <w:p w14:paraId="106365A2" w14:textId="1F33528A" w:rsidR="00D0029B" w:rsidRDefault="00D0029B" w:rsidP="00D0029B">
      <w:r w:rsidRPr="0092343C">
        <w:t xml:space="preserve">The </w:t>
      </w:r>
      <w:r>
        <w:t xml:space="preserve">program </w:t>
      </w:r>
      <w:r w:rsidRPr="0092343C">
        <w:t xml:space="preserve">budget consists of two parts: the </w:t>
      </w:r>
      <w:r>
        <w:t>IHE-Level B</w:t>
      </w:r>
      <w:r w:rsidRPr="0092343C">
        <w:t xml:space="preserve">udget </w:t>
      </w:r>
      <w:r>
        <w:t>S</w:t>
      </w:r>
      <w:r w:rsidRPr="0092343C">
        <w:t xml:space="preserve">ummary </w:t>
      </w:r>
      <w:r>
        <w:t xml:space="preserve">and the IHE-Level Budget Narrative and Course Budget Narratives. The budget includes all </w:t>
      </w:r>
      <w:r w:rsidRPr="007E3926">
        <w:t xml:space="preserve">grant-related expenditures for the funding period </w:t>
      </w:r>
      <w:r w:rsidR="00780644" w:rsidRPr="007E3926">
        <w:t>October 1, 2025</w:t>
      </w:r>
      <w:r w:rsidRPr="007E3926">
        <w:t>, through June 30, 202</w:t>
      </w:r>
      <w:r w:rsidR="00780644" w:rsidRPr="007E3926">
        <w:t>6</w:t>
      </w:r>
      <w:r w:rsidRPr="007E3926">
        <w:t>.</w:t>
      </w:r>
    </w:p>
    <w:p w14:paraId="503EB9B6" w14:textId="77777777" w:rsidR="00D0029B" w:rsidRDefault="00D0029B" w:rsidP="00D0029B"/>
    <w:p w14:paraId="11676E5C" w14:textId="77777777" w:rsidR="00D0029B" w:rsidRPr="005813FF" w:rsidRDefault="00D0029B" w:rsidP="00D0029B">
      <w:pPr>
        <w:pStyle w:val="ListParagraph"/>
        <w:numPr>
          <w:ilvl w:val="2"/>
          <w:numId w:val="4"/>
        </w:numPr>
        <w:ind w:left="720"/>
        <w:rPr>
          <w:u w:val="single"/>
        </w:rPr>
      </w:pPr>
      <w:r w:rsidRPr="005813FF">
        <w:rPr>
          <w:u w:val="single"/>
        </w:rPr>
        <w:t xml:space="preserve">IHE-Level Budget </w:t>
      </w:r>
      <w:r>
        <w:rPr>
          <w:u w:val="single"/>
        </w:rPr>
        <w:t xml:space="preserve">Summary </w:t>
      </w:r>
    </w:p>
    <w:p w14:paraId="480180D6" w14:textId="0907B9B4" w:rsidR="00D0029B" w:rsidRDefault="00D0029B" w:rsidP="00D0029B">
      <w:pPr>
        <w:ind w:left="720"/>
      </w:pPr>
      <w:bookmarkStart w:id="102" w:name="_Hlk130376703"/>
      <w:r w:rsidRPr="00C462E9">
        <w:t>A</w:t>
      </w:r>
      <w:r>
        <w:t>n</w:t>
      </w:r>
      <w:r w:rsidRPr="00C462E9">
        <w:t xml:space="preserve"> </w:t>
      </w:r>
      <w:r>
        <w:t xml:space="preserve">IHE-Level Budget Summary </w:t>
      </w:r>
      <w:r w:rsidRPr="00C462E9">
        <w:t>of</w:t>
      </w:r>
      <w:r>
        <w:t xml:space="preserve"> total</w:t>
      </w:r>
      <w:r w:rsidRPr="00C462E9">
        <w:t xml:space="preserve"> expenditures </w:t>
      </w:r>
      <w:r>
        <w:t xml:space="preserve">requested </w:t>
      </w:r>
      <w:r w:rsidRPr="00C462E9">
        <w:t xml:space="preserve">must be </w:t>
      </w:r>
      <w:r>
        <w:t xml:space="preserve">entered into </w:t>
      </w:r>
      <w:r w:rsidRPr="00C462E9">
        <w:t>the</w:t>
      </w:r>
      <w:r>
        <w:t xml:space="preserve"> online</w:t>
      </w:r>
      <w:r w:rsidRPr="00C462E9">
        <w:t xml:space="preserve"> application</w:t>
      </w:r>
      <w:r>
        <w:t xml:space="preserve"> (see screenshot </w:t>
      </w:r>
      <w:r w:rsidRPr="00AA5325">
        <w:t xml:space="preserve">on page </w:t>
      </w:r>
      <w:r w:rsidR="009A7CFD" w:rsidRPr="008D5B48">
        <w:t>21</w:t>
      </w:r>
      <w:r w:rsidRPr="00AA5325">
        <w:t>) reflecting the same line-item categories as the IHE-Level Budget Narrative and the individual</w:t>
      </w:r>
      <w:r>
        <w:t xml:space="preserve"> course budget narratives. </w:t>
      </w:r>
      <w:r w:rsidRPr="005813FF">
        <w:t xml:space="preserve">Ensure that the totals in the budget summary equal the combined total of all course budget narratives and the </w:t>
      </w:r>
      <w:r>
        <w:t>IHE-Level</w:t>
      </w:r>
      <w:r w:rsidRPr="005813FF">
        <w:t xml:space="preserve"> </w:t>
      </w:r>
      <w:r>
        <w:t>B</w:t>
      </w:r>
      <w:r w:rsidRPr="005813FF">
        <w:t xml:space="preserve">udget </w:t>
      </w:r>
      <w:r>
        <w:t>N</w:t>
      </w:r>
      <w:r w:rsidRPr="005813FF">
        <w:t>arrative</w:t>
      </w:r>
      <w:r>
        <w:t>, if applicable</w:t>
      </w:r>
      <w:r w:rsidRPr="005813FF">
        <w:t xml:space="preserve">. </w:t>
      </w:r>
      <w:r>
        <w:t>The B</w:t>
      </w:r>
      <w:r w:rsidRPr="005E6854">
        <w:t xml:space="preserve">udget </w:t>
      </w:r>
      <w:r>
        <w:t>S</w:t>
      </w:r>
      <w:r w:rsidRPr="005E6854">
        <w:t>ummary</w:t>
      </w:r>
      <w:r>
        <w:t xml:space="preserve"> </w:t>
      </w:r>
      <w:r w:rsidRPr="00E05B36">
        <w:t xml:space="preserve">is the financial overview </w:t>
      </w:r>
      <w:r>
        <w:t xml:space="preserve">of the grant and must include </w:t>
      </w:r>
      <w:r w:rsidRPr="006A7E42">
        <w:rPr>
          <w:i/>
        </w:rPr>
        <w:t>all</w:t>
      </w:r>
      <w:r>
        <w:t xml:space="preserve"> proposed expenditures for the project. </w:t>
      </w:r>
      <w:r w:rsidRPr="00E05B36">
        <w:t xml:space="preserve">Each line item of the </w:t>
      </w:r>
      <w:r>
        <w:t>B</w:t>
      </w:r>
      <w:r w:rsidRPr="00E05B36">
        <w:t xml:space="preserve">udget </w:t>
      </w:r>
      <w:r>
        <w:t>S</w:t>
      </w:r>
      <w:r w:rsidRPr="00E05B36">
        <w:t xml:space="preserve">ummary </w:t>
      </w:r>
      <w:r w:rsidRPr="00F1723B">
        <w:rPr>
          <w:i/>
        </w:rPr>
        <w:t>must</w:t>
      </w:r>
      <w:r>
        <w:t xml:space="preserve"> </w:t>
      </w:r>
      <w:r w:rsidRPr="00E05B36">
        <w:t xml:space="preserve">correspond to the </w:t>
      </w:r>
      <w:r>
        <w:t>line items</w:t>
      </w:r>
      <w:r w:rsidRPr="00E05B36">
        <w:t xml:space="preserve"> of the </w:t>
      </w:r>
      <w:r>
        <w:t>B</w:t>
      </w:r>
      <w:r w:rsidRPr="00E05B36">
        <w:t xml:space="preserve">udget </w:t>
      </w:r>
      <w:r>
        <w:t>N</w:t>
      </w:r>
      <w:r w:rsidRPr="00E05B36">
        <w:t>arrative (discussed below)</w:t>
      </w:r>
      <w:r>
        <w:t xml:space="preserve">. </w:t>
      </w:r>
      <w:r w:rsidRPr="00E05B36">
        <w:t xml:space="preserve">Provide </w:t>
      </w:r>
      <w:r>
        <w:t xml:space="preserve">the budget details </w:t>
      </w:r>
      <w:r w:rsidRPr="007E3926">
        <w:t xml:space="preserve">for </w:t>
      </w:r>
      <w:r w:rsidR="00C349A6" w:rsidRPr="007E3926">
        <w:t>October 1, 2025</w:t>
      </w:r>
      <w:r w:rsidR="007E3926">
        <w:t>,</w:t>
      </w:r>
      <w:r w:rsidRPr="007E3926">
        <w:t xml:space="preserve"> through June 30, 202</w:t>
      </w:r>
      <w:r w:rsidR="00C349A6" w:rsidRPr="007E3926">
        <w:t>6</w:t>
      </w:r>
      <w:r w:rsidRPr="007E3926">
        <w:t>, in the online application Budget Summary s</w:t>
      </w:r>
      <w:r w:rsidRPr="00E05B36">
        <w:t>ection</w:t>
      </w:r>
      <w:r>
        <w:t xml:space="preserve"> (see </w:t>
      </w:r>
      <w:r w:rsidRPr="00AA5325">
        <w:t xml:space="preserve">screenshot on </w:t>
      </w:r>
      <w:r w:rsidRPr="008D5B48">
        <w:t xml:space="preserve">page </w:t>
      </w:r>
      <w:r w:rsidR="005269BD" w:rsidRPr="008D5B48">
        <w:t>21</w:t>
      </w:r>
      <w:r w:rsidRPr="00AA5325">
        <w:t>).</w:t>
      </w:r>
    </w:p>
    <w:bookmarkEnd w:id="102"/>
    <w:p w14:paraId="7CB85B2B" w14:textId="77777777" w:rsidR="00D0029B" w:rsidRDefault="00D0029B" w:rsidP="00D0029B"/>
    <w:p w14:paraId="07C73ADB" w14:textId="565AC4A7" w:rsidR="000313C7" w:rsidRDefault="00D0029B" w:rsidP="00D0029B">
      <w:pPr>
        <w:pStyle w:val="ListParagraph"/>
        <w:numPr>
          <w:ilvl w:val="0"/>
          <w:numId w:val="38"/>
        </w:numPr>
        <w:ind w:left="720"/>
      </w:pPr>
      <w:r w:rsidRPr="00A42151">
        <w:rPr>
          <w:u w:val="single"/>
        </w:rPr>
        <w:t>The IHE-Level Budget Narrative</w:t>
      </w:r>
      <w:r>
        <w:t xml:space="preserve"> </w:t>
      </w:r>
      <w:r w:rsidRPr="005813FF">
        <w:rPr>
          <w:u w:val="single"/>
        </w:rPr>
        <w:t>and Course Budget Narratives</w:t>
      </w:r>
      <w:r>
        <w:t xml:space="preserve"> reflect general expenses related to the administration of the grant program. </w:t>
      </w:r>
      <w:r w:rsidRPr="005813FF">
        <w:t xml:space="preserve">Applicants requesting grant funds for general program costs </w:t>
      </w:r>
      <w:r>
        <w:t xml:space="preserve">that are </w:t>
      </w:r>
      <w:r w:rsidRPr="005813FF">
        <w:t xml:space="preserve">not directly associated with </w:t>
      </w:r>
      <w:r>
        <w:t xml:space="preserve">the </w:t>
      </w:r>
      <w:r w:rsidRPr="005813FF">
        <w:t>individual courses must submit a</w:t>
      </w:r>
      <w:r>
        <w:t>n</w:t>
      </w:r>
      <w:r w:rsidRPr="005813FF">
        <w:t xml:space="preserve"> </w:t>
      </w:r>
      <w:r>
        <w:t xml:space="preserve">IHE-Level </w:t>
      </w:r>
      <w:r w:rsidRPr="005813FF">
        <w:t>budget</w:t>
      </w:r>
      <w:r>
        <w:t xml:space="preserve"> narrative detailing those expenses. The IHE-Level Budget Narrative is separate from the </w:t>
      </w:r>
      <w:r w:rsidRPr="0092343C">
        <w:t xml:space="preserve">individual </w:t>
      </w:r>
      <w:r>
        <w:t>Course B</w:t>
      </w:r>
      <w:r w:rsidRPr="0092343C">
        <w:t xml:space="preserve">udget </w:t>
      </w:r>
      <w:r>
        <w:t>N</w:t>
      </w:r>
      <w:r w:rsidRPr="0092343C">
        <w:t>arrative(s)</w:t>
      </w:r>
      <w:r>
        <w:t>. Use the budget template provided on the</w:t>
      </w:r>
      <w:hyperlink r:id="rId27" w:history="1">
        <w:r w:rsidRPr="001314BD">
          <w:rPr>
            <w:rStyle w:val="Hyperlink"/>
          </w:rPr>
          <w:t xml:space="preserve"> SCDE’s Grant Opportunitie</w:t>
        </w:r>
        <w:r w:rsidRPr="001314BD">
          <w:rPr>
            <w:rStyle w:val="Hyperlink"/>
          </w:rPr>
          <w:t>s</w:t>
        </w:r>
        <w:r w:rsidRPr="001314BD">
          <w:rPr>
            <w:rStyle w:val="Hyperlink"/>
          </w:rPr>
          <w:t xml:space="preserve"> Web page for Gifted and Talented</w:t>
        </w:r>
      </w:hyperlink>
      <w:r w:rsidRPr="0092343C">
        <w:t xml:space="preserve"> </w:t>
      </w:r>
      <w:r w:rsidRPr="00BF149D">
        <w:t>and</w:t>
      </w:r>
      <w:r>
        <w:t xml:space="preserve"> upload in the attachments section of the online application (</w:t>
      </w:r>
      <w:r w:rsidRPr="00AA5325">
        <w:t xml:space="preserve">see page </w:t>
      </w:r>
      <w:r w:rsidR="005269BD" w:rsidRPr="008D5B48">
        <w:t>2</w:t>
      </w:r>
      <w:r w:rsidR="009A7CFD" w:rsidRPr="008D5B48">
        <w:t>2</w:t>
      </w:r>
      <w:r w:rsidRPr="008D5B48">
        <w:t>)</w:t>
      </w:r>
      <w:r w:rsidRPr="00AA5325">
        <w:t>.</w:t>
      </w:r>
      <w:r>
        <w:t xml:space="preserve"> The B</w:t>
      </w:r>
      <w:r w:rsidRPr="00F1723B">
        <w:t xml:space="preserve">udget </w:t>
      </w:r>
      <w:r>
        <w:t>N</w:t>
      </w:r>
      <w:r w:rsidRPr="00F1723B">
        <w:t>arrative</w:t>
      </w:r>
      <w:r w:rsidRPr="00E05B36">
        <w:t xml:space="preserve"> </w:t>
      </w:r>
      <w:r w:rsidRPr="00F1723B">
        <w:rPr>
          <w:i/>
        </w:rPr>
        <w:t>must</w:t>
      </w:r>
      <w:r>
        <w:t xml:space="preserve"> </w:t>
      </w:r>
      <w:r w:rsidRPr="00E05B36">
        <w:t>provide clear evidence that the budget is</w:t>
      </w:r>
      <w:r>
        <w:t xml:space="preserve"> appropriate and </w:t>
      </w:r>
      <w:r w:rsidRPr="00E05B36">
        <w:t xml:space="preserve">justified based on the </w:t>
      </w:r>
      <w:proofErr w:type="gramStart"/>
      <w:r w:rsidRPr="00E05B36">
        <w:t>needs assessment</w:t>
      </w:r>
      <w:proofErr w:type="gramEnd"/>
      <w:r>
        <w:rPr>
          <w:i/>
        </w:rPr>
        <w:t xml:space="preserve">. </w:t>
      </w:r>
      <w:r w:rsidRPr="00E05B36">
        <w:t>Use an Excel spreadsheet to</w:t>
      </w:r>
      <w:r>
        <w:t xml:space="preserve"> provide a detailed Budget Narrative that includes estimates for matching funds and in-kind contributions, if applicable. </w:t>
      </w:r>
      <w:r w:rsidRPr="00E05B36">
        <w:t xml:space="preserve">A budget template is available; </w:t>
      </w:r>
      <w:r w:rsidRPr="00AA5325">
        <w:t xml:space="preserve">see page </w:t>
      </w:r>
      <w:r w:rsidR="000313C7" w:rsidRPr="008D5B48">
        <w:t>38</w:t>
      </w:r>
      <w:r w:rsidRPr="00AA5325">
        <w:t xml:space="preserve"> for</w:t>
      </w:r>
      <w:r w:rsidRPr="00E05B36">
        <w:t xml:space="preserve"> information.</w:t>
      </w:r>
    </w:p>
    <w:p w14:paraId="350E04F0" w14:textId="77777777" w:rsidR="000313C7" w:rsidRDefault="000313C7" w:rsidP="000313C7">
      <w:pPr>
        <w:pStyle w:val="ListParagraph"/>
        <w:rPr>
          <w:u w:val="single"/>
        </w:rPr>
      </w:pPr>
    </w:p>
    <w:p w14:paraId="478E811F" w14:textId="0129A0E4" w:rsidR="00D0029B" w:rsidRPr="00F5229B" w:rsidRDefault="00D0029B" w:rsidP="000313C7">
      <w:pPr>
        <w:pStyle w:val="ListParagraph"/>
      </w:pPr>
      <w:r>
        <w:t>S</w:t>
      </w:r>
      <w:r w:rsidRPr="00E05B36">
        <w:t xml:space="preserve">tructure </w:t>
      </w:r>
      <w:r>
        <w:t>the</w:t>
      </w:r>
      <w:r w:rsidRPr="00E05B36">
        <w:t xml:space="preserve"> </w:t>
      </w:r>
      <w:r>
        <w:t>B</w:t>
      </w:r>
      <w:r w:rsidRPr="00E05B36">
        <w:t xml:space="preserve">udget </w:t>
      </w:r>
      <w:r>
        <w:t>N</w:t>
      </w:r>
      <w:r w:rsidRPr="00E05B36">
        <w:t xml:space="preserve">arrative </w:t>
      </w:r>
      <w:r>
        <w:t xml:space="preserve">line-item </w:t>
      </w:r>
      <w:r w:rsidRPr="00E05B36">
        <w:t>categories t</w:t>
      </w:r>
      <w:r>
        <w:t>o</w:t>
      </w:r>
      <w:r w:rsidRPr="00E05B36">
        <w:t xml:space="preserve"> parallel the </w:t>
      </w:r>
      <w:r>
        <w:t xml:space="preserve">line-item </w:t>
      </w:r>
      <w:r w:rsidRPr="00E05B36">
        <w:t xml:space="preserve">categories of the </w:t>
      </w:r>
      <w:r>
        <w:t>B</w:t>
      </w:r>
      <w:r w:rsidRPr="00E05B36">
        <w:t xml:space="preserve">udget </w:t>
      </w:r>
      <w:r>
        <w:t>S</w:t>
      </w:r>
      <w:r w:rsidRPr="00E05B36">
        <w:t>ummary</w:t>
      </w:r>
      <w:r>
        <w:t xml:space="preserve">. </w:t>
      </w:r>
      <w:r>
        <w:rPr>
          <w:i/>
        </w:rPr>
        <w:t>Include all formulas used to calculate each line-item expense</w:t>
      </w:r>
      <w:r>
        <w:t xml:space="preserve">. This narrative must demonstrate that all expenditures are allowable, reasonable, and allocable; are adequate to support the activities of the project; </w:t>
      </w:r>
      <w:r w:rsidRPr="00E05B36">
        <w:t xml:space="preserve">and directly connect to the </w:t>
      </w:r>
      <w:r>
        <w:t>goals and objectives in the application/</w:t>
      </w:r>
      <w:r w:rsidRPr="00E05B36">
        <w:t>proposal narrative</w:t>
      </w:r>
      <w:r>
        <w:t xml:space="preserve">. </w:t>
      </w:r>
      <w:r w:rsidRPr="00E05B36">
        <w:t xml:space="preserve">When finalized, save the </w:t>
      </w:r>
      <w:r>
        <w:t>B</w:t>
      </w:r>
      <w:r w:rsidRPr="00E05B36">
        <w:t xml:space="preserve">udget </w:t>
      </w:r>
      <w:r>
        <w:t>N</w:t>
      </w:r>
      <w:r w:rsidRPr="00E05B36">
        <w:t xml:space="preserve">arrative as </w:t>
      </w:r>
      <w:r>
        <w:t>an Excel spreadsheet</w:t>
      </w:r>
      <w:r w:rsidRPr="00E05B36">
        <w:t xml:space="preserve"> to be uploaded into the online application where indicated.</w:t>
      </w:r>
    </w:p>
    <w:p w14:paraId="40FC6FE2" w14:textId="77777777" w:rsidR="00D0029B" w:rsidRPr="00F5229B" w:rsidRDefault="00D0029B" w:rsidP="00D0029B">
      <w:pPr>
        <w:ind w:left="360"/>
      </w:pPr>
    </w:p>
    <w:p w14:paraId="2F5D00FA" w14:textId="4C78F60D" w:rsidR="00D0029B" w:rsidRPr="0092343C" w:rsidRDefault="00D0029B" w:rsidP="00D0029B">
      <w:pPr>
        <w:ind w:left="720"/>
      </w:pPr>
      <w:r w:rsidRPr="00F5229B">
        <w:t xml:space="preserve">Save each Course Budget Narrative as a </w:t>
      </w:r>
      <w:r w:rsidRPr="00F5229B">
        <w:rPr>
          <w:i/>
        </w:rPr>
        <w:t>separate</w:t>
      </w:r>
      <w:r w:rsidRPr="00F5229B">
        <w:t xml:space="preserve"> Excel document following the same file name structure as the course narrative. Upload the IHE-Level Budget Narrative in the Proposal Attachments section of the online application (</w:t>
      </w:r>
      <w:r w:rsidRPr="00AA5325">
        <w:t xml:space="preserve">see page </w:t>
      </w:r>
      <w:r w:rsidR="005269BD" w:rsidRPr="008D5B48">
        <w:t>2</w:t>
      </w:r>
      <w:r w:rsidR="009A7CFD" w:rsidRPr="008D5B48">
        <w:t>2</w:t>
      </w:r>
      <w:r w:rsidRPr="00F5229B">
        <w:t>).</w:t>
      </w:r>
    </w:p>
    <w:p w14:paraId="1DFB426D" w14:textId="77777777" w:rsidR="00D0029B" w:rsidRDefault="00D0029B" w:rsidP="00D0029B">
      <w:pPr>
        <w:autoSpaceDE w:val="0"/>
        <w:autoSpaceDN w:val="0"/>
        <w:adjustRightInd w:val="0"/>
        <w:rPr>
          <w:color w:val="000000"/>
        </w:rPr>
      </w:pPr>
    </w:p>
    <w:p w14:paraId="4B300DA3" w14:textId="77777777" w:rsidR="00D0029B" w:rsidRPr="00573359" w:rsidRDefault="00D0029B" w:rsidP="00D0029B">
      <w:pPr>
        <w:autoSpaceDE w:val="0"/>
        <w:autoSpaceDN w:val="0"/>
        <w:adjustRightInd w:val="0"/>
        <w:rPr>
          <w:color w:val="000000"/>
        </w:rPr>
      </w:pPr>
      <w:r w:rsidRPr="00573359">
        <w:rPr>
          <w:color w:val="000000"/>
        </w:rPr>
        <w:t xml:space="preserve">The following describes the </w:t>
      </w:r>
      <w:r>
        <w:rPr>
          <w:color w:val="000000"/>
        </w:rPr>
        <w:t xml:space="preserve">line </w:t>
      </w:r>
      <w:r w:rsidRPr="00573359">
        <w:rPr>
          <w:color w:val="000000"/>
        </w:rPr>
        <w:t xml:space="preserve">items that should be budgeted </w:t>
      </w:r>
      <w:r>
        <w:rPr>
          <w:color w:val="000000"/>
        </w:rPr>
        <w:t>in each category.</w:t>
      </w:r>
    </w:p>
    <w:p w14:paraId="0D880F58" w14:textId="77777777" w:rsidR="00D0029B" w:rsidRDefault="00D0029B" w:rsidP="00D0029B">
      <w:pPr>
        <w:autoSpaceDE w:val="0"/>
        <w:autoSpaceDN w:val="0"/>
        <w:adjustRightInd w:val="0"/>
        <w:rPr>
          <w:color w:val="000000"/>
        </w:rPr>
      </w:pPr>
    </w:p>
    <w:p w14:paraId="37C15060" w14:textId="77777777" w:rsidR="00D0029B" w:rsidRPr="00573359" w:rsidRDefault="00D0029B" w:rsidP="00D0029B">
      <w:pPr>
        <w:autoSpaceDE w:val="0"/>
        <w:autoSpaceDN w:val="0"/>
        <w:adjustRightInd w:val="0"/>
        <w:ind w:left="360"/>
        <w:rPr>
          <w:color w:val="000000"/>
          <w:u w:val="single"/>
        </w:rPr>
      </w:pPr>
      <w:r>
        <w:rPr>
          <w:color w:val="000000"/>
          <w:u w:val="single"/>
        </w:rPr>
        <w:t>Salaries/Stipends (100)</w:t>
      </w:r>
    </w:p>
    <w:p w14:paraId="0E354F91" w14:textId="77777777" w:rsidR="00D0029B" w:rsidRDefault="00D0029B" w:rsidP="00D0029B">
      <w:pPr>
        <w:autoSpaceDE w:val="0"/>
        <w:autoSpaceDN w:val="0"/>
        <w:adjustRightInd w:val="0"/>
        <w:ind w:left="360"/>
        <w:rPr>
          <w:color w:val="000000"/>
        </w:rPr>
      </w:pPr>
      <w:r w:rsidRPr="00573359">
        <w:rPr>
          <w:color w:val="000000"/>
        </w:rPr>
        <w:t xml:space="preserve">This category includes pay for </w:t>
      </w:r>
      <w:r>
        <w:rPr>
          <w:color w:val="000000"/>
        </w:rPr>
        <w:t xml:space="preserve">salaries for staff members and </w:t>
      </w:r>
      <w:r w:rsidRPr="00573359">
        <w:rPr>
          <w:color w:val="000000"/>
        </w:rPr>
        <w:t>substitutes</w:t>
      </w:r>
      <w:r>
        <w:rPr>
          <w:color w:val="000000"/>
        </w:rPr>
        <w:t xml:space="preserve"> and</w:t>
      </w:r>
      <w:r w:rsidRPr="00573359">
        <w:rPr>
          <w:color w:val="000000"/>
        </w:rPr>
        <w:t xml:space="preserve"> stipends for teachers</w:t>
      </w:r>
      <w:r>
        <w:rPr>
          <w:color w:val="000000"/>
        </w:rPr>
        <w:t>. T</w:t>
      </w:r>
      <w:r w:rsidRPr="00573359">
        <w:rPr>
          <w:color w:val="000000"/>
        </w:rPr>
        <w:t xml:space="preserve">he total </w:t>
      </w:r>
      <w:r w:rsidRPr="00186A78">
        <w:rPr>
          <w:color w:val="000000"/>
        </w:rPr>
        <w:t>percentage of time charged</w:t>
      </w:r>
      <w:r w:rsidRPr="00573359">
        <w:rPr>
          <w:color w:val="000000"/>
        </w:rPr>
        <w:t xml:space="preserve"> to the gra</w:t>
      </w:r>
      <w:r>
        <w:rPr>
          <w:color w:val="000000"/>
        </w:rPr>
        <w:t xml:space="preserve">nt and to non-grant funds </w:t>
      </w:r>
      <w:r w:rsidRPr="00554830">
        <w:rPr>
          <w:i/>
          <w:color w:val="000000"/>
        </w:rPr>
        <w:t>cannot</w:t>
      </w:r>
      <w:r>
        <w:rPr>
          <w:color w:val="000000"/>
        </w:rPr>
        <w:t xml:space="preserve"> exceed 100 percent of the total time worked by any staff member.</w:t>
      </w:r>
    </w:p>
    <w:p w14:paraId="2E3A153D" w14:textId="10AA69BE" w:rsidR="00D0029B" w:rsidRDefault="00D0029B" w:rsidP="00D0029B">
      <w:pPr>
        <w:rPr>
          <w:color w:val="000000"/>
          <w:u w:val="single"/>
        </w:rPr>
      </w:pPr>
    </w:p>
    <w:p w14:paraId="054D9B68" w14:textId="77777777" w:rsidR="00D0029B" w:rsidRPr="00573359" w:rsidRDefault="00D0029B" w:rsidP="00D0029B">
      <w:pPr>
        <w:ind w:left="360"/>
        <w:rPr>
          <w:color w:val="000000"/>
          <w:u w:val="single"/>
        </w:rPr>
      </w:pPr>
      <w:r w:rsidRPr="00573359">
        <w:rPr>
          <w:color w:val="000000"/>
          <w:u w:val="single"/>
        </w:rPr>
        <w:t>Emplo</w:t>
      </w:r>
      <w:r>
        <w:rPr>
          <w:color w:val="000000"/>
          <w:u w:val="single"/>
        </w:rPr>
        <w:t>yee Benefits (200)</w:t>
      </w:r>
    </w:p>
    <w:p w14:paraId="0D4F9AE2" w14:textId="77777777" w:rsidR="00D0029B" w:rsidRDefault="00D0029B" w:rsidP="00D0029B">
      <w:pPr>
        <w:autoSpaceDE w:val="0"/>
        <w:autoSpaceDN w:val="0"/>
        <w:adjustRightInd w:val="0"/>
        <w:ind w:left="360"/>
        <w:rPr>
          <w:color w:val="000000"/>
        </w:rPr>
      </w:pPr>
      <w:r w:rsidRPr="00573359">
        <w:rPr>
          <w:color w:val="000000"/>
        </w:rPr>
        <w:t xml:space="preserve">FICA, workers’ compensation, health insurance, and other </w:t>
      </w:r>
      <w:r>
        <w:rPr>
          <w:color w:val="000000"/>
        </w:rPr>
        <w:t>employee</w:t>
      </w:r>
      <w:r w:rsidRPr="00573359">
        <w:rPr>
          <w:color w:val="000000"/>
        </w:rPr>
        <w:t xml:space="preserve"> benefits costs should be included here</w:t>
      </w:r>
      <w:r>
        <w:rPr>
          <w:color w:val="000000"/>
        </w:rPr>
        <w:t>. These costs</w:t>
      </w:r>
      <w:r w:rsidRPr="00573359">
        <w:rPr>
          <w:color w:val="000000"/>
        </w:rPr>
        <w:t xml:space="preserve"> will represent a percentage of the to</w:t>
      </w:r>
      <w:r>
        <w:rPr>
          <w:color w:val="000000"/>
        </w:rPr>
        <w:t>tal in Salaries/Stipends (100).</w:t>
      </w:r>
    </w:p>
    <w:p w14:paraId="41F5891F" w14:textId="77777777" w:rsidR="00D0029B" w:rsidRDefault="00D0029B" w:rsidP="00D0029B">
      <w:pPr>
        <w:autoSpaceDE w:val="0"/>
        <w:autoSpaceDN w:val="0"/>
        <w:adjustRightInd w:val="0"/>
        <w:ind w:firstLine="720"/>
        <w:rPr>
          <w:color w:val="000000"/>
        </w:rPr>
      </w:pPr>
    </w:p>
    <w:p w14:paraId="039A4CDF" w14:textId="77777777" w:rsidR="00D0029B" w:rsidRPr="00573359" w:rsidRDefault="00D0029B" w:rsidP="00D0029B">
      <w:pPr>
        <w:autoSpaceDE w:val="0"/>
        <w:autoSpaceDN w:val="0"/>
        <w:adjustRightInd w:val="0"/>
        <w:ind w:left="360"/>
        <w:rPr>
          <w:color w:val="000000"/>
          <w:u w:val="single"/>
        </w:rPr>
      </w:pPr>
      <w:r>
        <w:rPr>
          <w:color w:val="000000"/>
          <w:u w:val="single"/>
        </w:rPr>
        <w:t>Purchased Services (300)</w:t>
      </w:r>
    </w:p>
    <w:p w14:paraId="5183BBFC" w14:textId="77777777" w:rsidR="00D0029B" w:rsidRDefault="00D0029B" w:rsidP="00D0029B">
      <w:pPr>
        <w:autoSpaceDE w:val="0"/>
        <w:autoSpaceDN w:val="0"/>
        <w:adjustRightInd w:val="0"/>
        <w:ind w:left="360"/>
        <w:rPr>
          <w:color w:val="000000"/>
        </w:rPr>
      </w:pPr>
      <w:r w:rsidRPr="00573359">
        <w:rPr>
          <w:color w:val="000000"/>
        </w:rPr>
        <w:t>Expenses such as consultant fees, travel/transportation costs, telephone costs, and other purchased services will be included here</w:t>
      </w:r>
      <w:r>
        <w:rPr>
          <w:color w:val="000000"/>
        </w:rPr>
        <w:t xml:space="preserve">. </w:t>
      </w:r>
      <w:r w:rsidRPr="00573359">
        <w:rPr>
          <w:color w:val="000000"/>
        </w:rPr>
        <w:t>This includes amounts paid for personal services rendered by personnel who are not on the payroll and for other specialized services purchased by the organization</w:t>
      </w:r>
      <w:r>
        <w:rPr>
          <w:color w:val="000000"/>
        </w:rPr>
        <w:t xml:space="preserve">. </w:t>
      </w:r>
      <w:r w:rsidRPr="00573359">
        <w:rPr>
          <w:color w:val="000000"/>
        </w:rPr>
        <w:t>While a product may or may not result from the transaction, the primary reason for the purchase is the service provided</w:t>
      </w:r>
      <w:r>
        <w:rPr>
          <w:color w:val="000000"/>
        </w:rPr>
        <w:t xml:space="preserve">. </w:t>
      </w:r>
      <w:r w:rsidRPr="00A608B2">
        <w:rPr>
          <w:iCs/>
          <w:color w:val="000000"/>
          <w:u w:val="single"/>
        </w:rPr>
        <w:t>Note</w:t>
      </w:r>
      <w:r w:rsidRPr="0040690B">
        <w:rPr>
          <w:i/>
          <w:color w:val="000000"/>
        </w:rPr>
        <w:t>:</w:t>
      </w:r>
      <w:r>
        <w:rPr>
          <w:color w:val="000000"/>
        </w:rPr>
        <w:t xml:space="preserve"> S</w:t>
      </w:r>
      <w:r w:rsidRPr="00573359">
        <w:rPr>
          <w:color w:val="000000"/>
        </w:rPr>
        <w:t>alaries for direct teachers and pro</w:t>
      </w:r>
      <w:r>
        <w:rPr>
          <w:color w:val="000000"/>
        </w:rPr>
        <w:t>ject</w:t>
      </w:r>
      <w:r w:rsidRPr="00573359">
        <w:rPr>
          <w:color w:val="000000"/>
        </w:rPr>
        <w:t xml:space="preserve"> staff should be recorded in Salaries/Stipends (100) and not in this sectio</w:t>
      </w:r>
      <w:r>
        <w:rPr>
          <w:color w:val="000000"/>
        </w:rPr>
        <w:t>n.</w:t>
      </w:r>
    </w:p>
    <w:p w14:paraId="45CF9C7F" w14:textId="77777777" w:rsidR="00D0029B" w:rsidRDefault="00D0029B" w:rsidP="00D0029B">
      <w:pPr>
        <w:autoSpaceDE w:val="0"/>
        <w:autoSpaceDN w:val="0"/>
        <w:adjustRightInd w:val="0"/>
        <w:ind w:left="360" w:firstLine="720"/>
        <w:rPr>
          <w:color w:val="000000"/>
        </w:rPr>
      </w:pPr>
    </w:p>
    <w:p w14:paraId="48B387D5" w14:textId="77777777" w:rsidR="00D0029B" w:rsidRDefault="00D0029B" w:rsidP="00D0029B">
      <w:pPr>
        <w:autoSpaceDE w:val="0"/>
        <w:autoSpaceDN w:val="0"/>
        <w:adjustRightInd w:val="0"/>
        <w:ind w:left="360"/>
      </w:pPr>
      <w:r w:rsidRPr="00186A78">
        <w:t xml:space="preserve">For a </w:t>
      </w:r>
      <w:r>
        <w:t>grantee</w:t>
      </w:r>
      <w:r w:rsidRPr="00B55AC3">
        <w:t xml:space="preserve"> to</w:t>
      </w:r>
      <w:r>
        <w:t xml:space="preserve"> pay a vendor</w:t>
      </w:r>
      <w:r w:rsidRPr="00B55AC3">
        <w:t>, a contract must be in place</w:t>
      </w:r>
      <w:r>
        <w:t xml:space="preserve">. </w:t>
      </w:r>
      <w:r w:rsidRPr="00B55AC3">
        <w:t xml:space="preserve">At a minimum, the contract should include the scope of services, the duration of the contract, and the method and amount of </w:t>
      </w:r>
      <w:r w:rsidRPr="00B55AC3">
        <w:lastRenderedPageBreak/>
        <w:t>payment</w:t>
      </w:r>
      <w:r>
        <w:t>;</w:t>
      </w:r>
      <w:r w:rsidRPr="00B55AC3">
        <w:t xml:space="preserve"> the contract must be </w:t>
      </w:r>
      <w:proofErr w:type="gramStart"/>
      <w:r w:rsidRPr="00B55AC3">
        <w:t>executed</w:t>
      </w:r>
      <w:proofErr w:type="gramEnd"/>
      <w:r w:rsidRPr="00B55AC3">
        <w:t xml:space="preserve"> by both parties</w:t>
      </w:r>
      <w:r>
        <w:t xml:space="preserve">. </w:t>
      </w:r>
      <w:r w:rsidRPr="00B55AC3">
        <w:t>Consulting/service contracts must be procured in accordance with</w:t>
      </w:r>
      <w:r>
        <w:t xml:space="preserve"> </w:t>
      </w:r>
      <w:hyperlink r:id="rId28" w:history="1">
        <w:r w:rsidRPr="00E847E3">
          <w:rPr>
            <w:rStyle w:val="Hyperlink"/>
          </w:rPr>
          <w:t>South Carolina Procurement Law</w:t>
        </w:r>
      </w:hyperlink>
      <w:r>
        <w:t>.</w:t>
      </w:r>
    </w:p>
    <w:p w14:paraId="2A6ECC19" w14:textId="77777777" w:rsidR="00D0029B" w:rsidRDefault="00D0029B" w:rsidP="00D0029B">
      <w:pPr>
        <w:autoSpaceDE w:val="0"/>
        <w:autoSpaceDN w:val="0"/>
        <w:adjustRightInd w:val="0"/>
        <w:ind w:left="360"/>
      </w:pPr>
    </w:p>
    <w:p w14:paraId="7798AD20" w14:textId="64249C27" w:rsidR="00D0029B" w:rsidRPr="00B55AC3" w:rsidRDefault="007E3926" w:rsidP="00D0029B">
      <w:pPr>
        <w:autoSpaceDE w:val="0"/>
        <w:autoSpaceDN w:val="0"/>
        <w:adjustRightInd w:val="0"/>
        <w:ind w:left="360"/>
      </w:pPr>
      <w:r w:rsidRPr="000313C7">
        <w:t>G</w:t>
      </w:r>
      <w:r w:rsidR="00D0029B" w:rsidRPr="000313C7">
        <w:t>ra</w:t>
      </w:r>
      <w:r w:rsidR="00D0029B" w:rsidRPr="002576B7">
        <w:t>ntees</w:t>
      </w:r>
      <w:r w:rsidR="00D0029B" w:rsidRPr="00B55AC3">
        <w:t xml:space="preserve"> must ensure that they do not </w:t>
      </w:r>
      <w:proofErr w:type="gramStart"/>
      <w:r w:rsidR="00D0029B" w:rsidRPr="00B55AC3">
        <w:t xml:space="preserve">enter </w:t>
      </w:r>
      <w:r w:rsidR="00D0029B">
        <w:t>into</w:t>
      </w:r>
      <w:proofErr w:type="gramEnd"/>
      <w:r w:rsidR="00D0029B">
        <w:t xml:space="preserve"> a </w:t>
      </w:r>
      <w:r w:rsidR="00D0029B" w:rsidRPr="00B55AC3">
        <w:t>contract with any vendor that is debarred, suspended, or ineligible</w:t>
      </w:r>
      <w:r w:rsidR="00D0029B">
        <w:t xml:space="preserve"> (i.e., excluded)</w:t>
      </w:r>
      <w:r w:rsidR="00D0029B" w:rsidRPr="00B55AC3">
        <w:t xml:space="preserve"> for participation </w:t>
      </w:r>
      <w:r w:rsidR="00D0029B" w:rsidRPr="002576B7">
        <w:t xml:space="preserve">in </w:t>
      </w:r>
      <w:r w:rsidR="00D0029B" w:rsidRPr="00B55AC3">
        <w:t>programs by</w:t>
      </w:r>
    </w:p>
    <w:p w14:paraId="3736A0DB" w14:textId="77133AFD" w:rsidR="00D0029B" w:rsidRPr="00B55AC3" w:rsidRDefault="00D0029B" w:rsidP="00D0029B">
      <w:pPr>
        <w:pStyle w:val="ListParagraph"/>
        <w:numPr>
          <w:ilvl w:val="0"/>
          <w:numId w:val="11"/>
        </w:numPr>
        <w:ind w:left="1080"/>
        <w:contextualSpacing w:val="0"/>
      </w:pPr>
      <w:r>
        <w:t>c</w:t>
      </w:r>
      <w:r w:rsidRPr="00B55AC3">
        <w:t>hecking the</w:t>
      </w:r>
      <w:r>
        <w:t xml:space="preserve"> E</w:t>
      </w:r>
      <w:r w:rsidRPr="00B55AC3">
        <w:t>xclu</w:t>
      </w:r>
      <w:r>
        <w:t xml:space="preserve">sions </w:t>
      </w:r>
      <w:r w:rsidRPr="00B55AC3">
        <w:t xml:space="preserve">at the federal </w:t>
      </w:r>
      <w:hyperlink r:id="rId29" w:history="1">
        <w:r w:rsidRPr="008D102C">
          <w:rPr>
            <w:rStyle w:val="Hyperlink"/>
          </w:rPr>
          <w:t>SAM</w:t>
        </w:r>
      </w:hyperlink>
      <w:r w:rsidRPr="00B55AC3">
        <w:t xml:space="preserve"> </w:t>
      </w:r>
      <w:r>
        <w:t>W</w:t>
      </w:r>
      <w:r w:rsidRPr="00B55AC3">
        <w:t>eb</w:t>
      </w:r>
      <w:r>
        <w:t xml:space="preserve"> </w:t>
      </w:r>
      <w:r w:rsidRPr="00B55AC3">
        <w:t>site (</w:t>
      </w:r>
      <w:r w:rsidR="007E3926" w:rsidRPr="00E9214A">
        <w:t xml:space="preserve">Review the “To search for active exclusions in SAM.gov,” </w:t>
      </w:r>
      <w:hyperlink r:id="rId30" w:tgtFrame="_blank" w:tooltip="https://www.fsd.gov/gsafsd_sp?id=gsafsd_kb_articles&amp;sys_id=44d5bb0d1b49da14d756db1de54bcbf9" w:history="1">
        <w:r w:rsidR="007E3926" w:rsidRPr="00E9214A">
          <w:rPr>
            <w:rStyle w:val="Hyperlink"/>
          </w:rPr>
          <w:t>available here</w:t>
        </w:r>
      </w:hyperlink>
      <w:r w:rsidR="007E3926" w:rsidRPr="00E9214A">
        <w:t>, prior to conducting searches.</w:t>
      </w:r>
      <w:r w:rsidRPr="00B55AC3">
        <w:t>);</w:t>
      </w:r>
    </w:p>
    <w:p w14:paraId="45C5D1B1" w14:textId="77777777" w:rsidR="00D0029B" w:rsidRPr="00B55AC3" w:rsidRDefault="00D0029B" w:rsidP="00D0029B">
      <w:pPr>
        <w:pStyle w:val="ListParagraph"/>
        <w:numPr>
          <w:ilvl w:val="0"/>
          <w:numId w:val="11"/>
        </w:numPr>
        <w:ind w:left="1080"/>
        <w:contextualSpacing w:val="0"/>
      </w:pPr>
      <w:r>
        <w:t>c</w:t>
      </w:r>
      <w:r w:rsidRPr="00B55AC3">
        <w:t>ollecting a certification from the vendor and attaching it to the contract; or</w:t>
      </w:r>
    </w:p>
    <w:p w14:paraId="510A4EDD" w14:textId="77777777" w:rsidR="00D0029B" w:rsidRPr="00B55AC3" w:rsidRDefault="00D0029B" w:rsidP="00D0029B">
      <w:pPr>
        <w:pStyle w:val="ListParagraph"/>
        <w:numPr>
          <w:ilvl w:val="0"/>
          <w:numId w:val="11"/>
        </w:numPr>
        <w:ind w:left="1080"/>
        <w:contextualSpacing w:val="0"/>
      </w:pPr>
      <w:r>
        <w:t>a</w:t>
      </w:r>
      <w:r w:rsidRPr="00B55AC3">
        <w:t xml:space="preserve">dding a clause or condition to the contract </w:t>
      </w:r>
      <w:r>
        <w:t>that</w:t>
      </w:r>
      <w:r w:rsidRPr="00B55AC3">
        <w:t xml:space="preserve"> indicates the vendor is eligible.</w:t>
      </w:r>
    </w:p>
    <w:p w14:paraId="13804CC7" w14:textId="77777777" w:rsidR="00D0029B" w:rsidRDefault="00D0029B" w:rsidP="00D0029B">
      <w:pPr>
        <w:ind w:firstLine="360"/>
        <w:rPr>
          <w:color w:val="000000"/>
        </w:rPr>
      </w:pPr>
    </w:p>
    <w:p w14:paraId="3C0E35A0" w14:textId="77777777" w:rsidR="00D0029B" w:rsidRPr="004C239F" w:rsidRDefault="00D0029B" w:rsidP="00D0029B">
      <w:pPr>
        <w:ind w:firstLine="360"/>
        <w:rPr>
          <w:color w:val="000000"/>
        </w:rPr>
      </w:pPr>
      <w:r w:rsidRPr="00573359">
        <w:rPr>
          <w:color w:val="000000"/>
          <w:u w:val="single"/>
        </w:rPr>
        <w:t>S</w:t>
      </w:r>
      <w:r>
        <w:rPr>
          <w:color w:val="000000"/>
          <w:u w:val="single"/>
        </w:rPr>
        <w:t>upplies and Materials (400)</w:t>
      </w:r>
    </w:p>
    <w:p w14:paraId="082C11F8" w14:textId="77777777" w:rsidR="00D0029B" w:rsidRPr="00573359" w:rsidRDefault="00D0029B" w:rsidP="00D0029B">
      <w:pPr>
        <w:autoSpaceDE w:val="0"/>
        <w:autoSpaceDN w:val="0"/>
        <w:adjustRightInd w:val="0"/>
        <w:ind w:left="360"/>
        <w:rPr>
          <w:color w:val="000000"/>
        </w:rPr>
      </w:pPr>
      <w:r w:rsidRPr="00573359">
        <w:rPr>
          <w:color w:val="000000"/>
        </w:rPr>
        <w:t>Include the amounts paid for material items of an expendable nature</w:t>
      </w:r>
      <w:r>
        <w:rPr>
          <w:color w:val="000000"/>
        </w:rPr>
        <w:t xml:space="preserve">. </w:t>
      </w:r>
      <w:r w:rsidRPr="00573359">
        <w:rPr>
          <w:color w:val="000000"/>
        </w:rPr>
        <w:t>It is recommended that applicants group items into categories to avoid listing every item; however, make sure that such expenditures are aligned with relevant pro</w:t>
      </w:r>
      <w:r>
        <w:rPr>
          <w:color w:val="000000"/>
        </w:rPr>
        <w:t>ject</w:t>
      </w:r>
      <w:r w:rsidRPr="00573359">
        <w:rPr>
          <w:color w:val="000000"/>
        </w:rPr>
        <w:t xml:space="preserve"> characteristics (objectives, number of participants, frequency of activity, etc.)</w:t>
      </w:r>
      <w:r>
        <w:rPr>
          <w:color w:val="000000"/>
        </w:rPr>
        <w:t xml:space="preserve">. </w:t>
      </w:r>
      <w:r w:rsidRPr="00573359">
        <w:rPr>
          <w:color w:val="000000"/>
        </w:rPr>
        <w:t xml:space="preserve">Allow for maintenance, repair, and replacement costs over the </w:t>
      </w:r>
      <w:r>
        <w:rPr>
          <w:color w:val="000000"/>
        </w:rPr>
        <w:t>grant life cycle</w:t>
      </w:r>
      <w:r w:rsidRPr="00573359">
        <w:rPr>
          <w:color w:val="000000"/>
        </w:rPr>
        <w:t xml:space="preserve"> of the proposed pro</w:t>
      </w:r>
      <w:r>
        <w:rPr>
          <w:color w:val="000000"/>
        </w:rPr>
        <w:t>ject</w:t>
      </w:r>
      <w:r w:rsidRPr="00573359">
        <w:rPr>
          <w:color w:val="000000"/>
        </w:rPr>
        <w:t xml:space="preserve"> for any equipment that totals $5,000 and below.</w:t>
      </w:r>
    </w:p>
    <w:p w14:paraId="1DBA1E94" w14:textId="77777777" w:rsidR="00D0029B" w:rsidRDefault="00D0029B" w:rsidP="00D0029B">
      <w:pPr>
        <w:autoSpaceDE w:val="0"/>
        <w:autoSpaceDN w:val="0"/>
        <w:adjustRightInd w:val="0"/>
        <w:ind w:left="360"/>
        <w:rPr>
          <w:color w:val="000000"/>
          <w:u w:val="single"/>
        </w:rPr>
      </w:pPr>
    </w:p>
    <w:p w14:paraId="0833D22F" w14:textId="77777777" w:rsidR="00D0029B" w:rsidRPr="00573359" w:rsidRDefault="00D0029B" w:rsidP="00D0029B">
      <w:pPr>
        <w:autoSpaceDE w:val="0"/>
        <w:autoSpaceDN w:val="0"/>
        <w:adjustRightInd w:val="0"/>
        <w:ind w:left="360"/>
        <w:rPr>
          <w:color w:val="000000"/>
          <w:u w:val="single"/>
        </w:rPr>
      </w:pPr>
      <w:r>
        <w:rPr>
          <w:color w:val="000000"/>
          <w:u w:val="single"/>
        </w:rPr>
        <w:t>Capital Outlay/Equipment (500)</w:t>
      </w:r>
    </w:p>
    <w:p w14:paraId="47131450" w14:textId="77777777" w:rsidR="00D0029B" w:rsidRDefault="00D0029B" w:rsidP="00D0029B">
      <w:pPr>
        <w:autoSpaceDE w:val="0"/>
        <w:autoSpaceDN w:val="0"/>
        <w:adjustRightInd w:val="0"/>
        <w:ind w:left="360"/>
        <w:rPr>
          <w:color w:val="000000"/>
        </w:rPr>
      </w:pPr>
      <w:r>
        <w:rPr>
          <w:color w:val="000000"/>
        </w:rPr>
        <w:t>Capital Outlay/Equipment is not allowed.</w:t>
      </w:r>
    </w:p>
    <w:p w14:paraId="41FF2697" w14:textId="77777777" w:rsidR="00D0029B" w:rsidRPr="0092459F" w:rsidRDefault="00D0029B" w:rsidP="00D0029B">
      <w:pPr>
        <w:autoSpaceDE w:val="0"/>
        <w:autoSpaceDN w:val="0"/>
        <w:adjustRightInd w:val="0"/>
        <w:ind w:firstLine="720"/>
        <w:rPr>
          <w:color w:val="000000"/>
        </w:rPr>
      </w:pPr>
    </w:p>
    <w:p w14:paraId="74784D69" w14:textId="77777777" w:rsidR="00D0029B" w:rsidRPr="0092459F" w:rsidRDefault="00D0029B" w:rsidP="00D0029B">
      <w:pPr>
        <w:autoSpaceDE w:val="0"/>
        <w:autoSpaceDN w:val="0"/>
        <w:adjustRightInd w:val="0"/>
        <w:ind w:left="360"/>
        <w:rPr>
          <w:color w:val="000000"/>
          <w:u w:val="single"/>
        </w:rPr>
      </w:pPr>
      <w:r w:rsidRPr="0092459F">
        <w:rPr>
          <w:color w:val="000000"/>
          <w:u w:val="single"/>
        </w:rPr>
        <w:t>Other</w:t>
      </w:r>
      <w:r>
        <w:rPr>
          <w:color w:val="000000"/>
          <w:u w:val="single"/>
        </w:rPr>
        <w:t xml:space="preserve"> Objects</w:t>
      </w:r>
      <w:r w:rsidRPr="0092459F">
        <w:rPr>
          <w:color w:val="000000"/>
          <w:u w:val="single"/>
        </w:rPr>
        <w:t xml:space="preserve"> (600)</w:t>
      </w:r>
    </w:p>
    <w:p w14:paraId="463EBE30" w14:textId="77777777" w:rsidR="00D0029B" w:rsidRDefault="00D0029B" w:rsidP="00D0029B">
      <w:pPr>
        <w:autoSpaceDE w:val="0"/>
        <w:autoSpaceDN w:val="0"/>
        <w:adjustRightInd w:val="0"/>
        <w:ind w:left="360"/>
        <w:rPr>
          <w:color w:val="000000"/>
        </w:rPr>
      </w:pPr>
      <w:r w:rsidRPr="0092459F">
        <w:rPr>
          <w:color w:val="000000"/>
        </w:rPr>
        <w:t>This category includes expenditures</w:t>
      </w:r>
      <w:r w:rsidRPr="008D42E8">
        <w:rPr>
          <w:color w:val="000000"/>
        </w:rPr>
        <w:t xml:space="preserve"> </w:t>
      </w:r>
      <w:r w:rsidRPr="0092459F">
        <w:rPr>
          <w:color w:val="000000"/>
        </w:rPr>
        <w:t xml:space="preserve">such as postage, </w:t>
      </w:r>
      <w:r w:rsidRPr="00F023C1">
        <w:rPr>
          <w:color w:val="000000"/>
        </w:rPr>
        <w:t>liability insurance fees, and cop</w:t>
      </w:r>
      <w:r w:rsidRPr="0092459F">
        <w:rPr>
          <w:color w:val="000000"/>
        </w:rPr>
        <w:t>yright fees that do not neatly fit into the other categories</w:t>
      </w:r>
      <w:r>
        <w:rPr>
          <w:color w:val="000000"/>
        </w:rPr>
        <w:t>.</w:t>
      </w:r>
    </w:p>
    <w:p w14:paraId="27D253B9" w14:textId="74A74728" w:rsidR="00D0029B" w:rsidRDefault="00D0029B" w:rsidP="00D0029B">
      <w:pPr>
        <w:rPr>
          <w:color w:val="000000"/>
          <w:u w:val="single"/>
        </w:rPr>
      </w:pPr>
    </w:p>
    <w:p w14:paraId="4AE2B028" w14:textId="77777777" w:rsidR="00D0029B" w:rsidRPr="0092459F" w:rsidRDefault="00D0029B" w:rsidP="00D0029B">
      <w:pPr>
        <w:autoSpaceDE w:val="0"/>
        <w:autoSpaceDN w:val="0"/>
        <w:adjustRightInd w:val="0"/>
        <w:ind w:left="360"/>
        <w:rPr>
          <w:color w:val="000000"/>
          <w:u w:val="single"/>
        </w:rPr>
      </w:pPr>
      <w:r w:rsidRPr="0092459F">
        <w:rPr>
          <w:color w:val="000000"/>
          <w:u w:val="single"/>
        </w:rPr>
        <w:t>Indi</w:t>
      </w:r>
      <w:r>
        <w:rPr>
          <w:color w:val="000000"/>
          <w:u w:val="single"/>
        </w:rPr>
        <w:t>rect Costs (700)</w:t>
      </w:r>
    </w:p>
    <w:p w14:paraId="758CC119" w14:textId="77777777" w:rsidR="00D0029B" w:rsidRPr="00D071B1" w:rsidRDefault="00D0029B" w:rsidP="00D0029B">
      <w:pPr>
        <w:ind w:left="360"/>
        <w:rPr>
          <w:color w:val="000000"/>
        </w:rPr>
      </w:pPr>
      <w:r>
        <w:rPr>
          <w:color w:val="000000"/>
        </w:rPr>
        <w:t xml:space="preserve">Indirect costs are </w:t>
      </w:r>
      <w:r w:rsidRPr="000E7AC9">
        <w:rPr>
          <w:color w:val="000000"/>
        </w:rPr>
        <w:t>not</w:t>
      </w:r>
      <w:r>
        <w:rPr>
          <w:color w:val="000000"/>
        </w:rPr>
        <w:t xml:space="preserve"> allowed. </w:t>
      </w:r>
    </w:p>
    <w:bookmarkEnd w:id="85"/>
    <w:p w14:paraId="33D8E2BB" w14:textId="77777777" w:rsidR="00D0029B" w:rsidRDefault="00D0029B" w:rsidP="00D0029B"/>
    <w:p w14:paraId="227EE325" w14:textId="2CC09210" w:rsidR="00D0029B" w:rsidRDefault="00D0029B" w:rsidP="00D0029B">
      <w:r>
        <w:t xml:space="preserve">The SCDE reserves the right to disqualify, disallow, and negotiate costs associated with any line item proposed in the budget. If any line-item cost is determined to be excessive, given the nature and scope of the entire </w:t>
      </w:r>
      <w:r w:rsidR="008B54DD" w:rsidRPr="000313C7">
        <w:t xml:space="preserve">program </w:t>
      </w:r>
      <w:r w:rsidRPr="000313C7">
        <w:t>or of a particular activity, the SCDE can request the applicant reduce the cost of the li</w:t>
      </w:r>
      <w:r w:rsidRPr="00B7689E">
        <w:t>ne item or ask the applicant to assume a portion of the cost before the budget is approved and funds are awarded.</w:t>
      </w:r>
    </w:p>
    <w:p w14:paraId="78DCD9A8" w14:textId="77777777" w:rsidR="00D0029B" w:rsidRDefault="00D0029B" w:rsidP="00D0029B"/>
    <w:p w14:paraId="4B96EC5B" w14:textId="7E382E5D" w:rsidR="00D0029B" w:rsidRPr="004C239F" w:rsidRDefault="00D0029B" w:rsidP="00D0029B">
      <w:pPr>
        <w:pStyle w:val="Default"/>
        <w:rPr>
          <w:rFonts w:ascii="Times New Roman" w:hAnsi="Times New Roman"/>
        </w:rPr>
      </w:pPr>
      <w:r w:rsidRPr="00B7689E">
        <w:rPr>
          <w:rFonts w:ascii="Times New Roman" w:hAnsi="Times New Roman"/>
        </w:rPr>
        <w:t xml:space="preserve">Funds will be disbursed upon receipt of </w:t>
      </w:r>
      <w:r>
        <w:rPr>
          <w:rFonts w:ascii="Times New Roman" w:hAnsi="Times New Roman"/>
        </w:rPr>
        <w:t xml:space="preserve">signed grant award notification </w:t>
      </w:r>
      <w:r w:rsidRPr="00B7689E">
        <w:rPr>
          <w:rFonts w:ascii="Times New Roman" w:hAnsi="Times New Roman"/>
        </w:rPr>
        <w:t xml:space="preserve">from </w:t>
      </w:r>
      <w:r w:rsidRPr="002576B7">
        <w:rPr>
          <w:rFonts w:ascii="Times New Roman" w:hAnsi="Times New Roman"/>
        </w:rPr>
        <w:t>the grantees. Grantees</w:t>
      </w:r>
      <w:r w:rsidRPr="00B7689E">
        <w:rPr>
          <w:rFonts w:ascii="Times New Roman" w:hAnsi="Times New Roman"/>
        </w:rPr>
        <w:t xml:space="preserve"> may not obligate funds prior to the receipt of a grant award</w:t>
      </w:r>
      <w:r w:rsidRPr="00E847E3">
        <w:rPr>
          <w:rFonts w:ascii="Times New Roman" w:hAnsi="Times New Roman"/>
        </w:rPr>
        <w:t xml:space="preserve"> notice. No expenditures incurred prior </w:t>
      </w:r>
      <w:r w:rsidRPr="00F5720C">
        <w:rPr>
          <w:rFonts w:ascii="Times New Roman" w:hAnsi="Times New Roman"/>
        </w:rPr>
        <w:t xml:space="preserve">to </w:t>
      </w:r>
      <w:r w:rsidR="00780644">
        <w:rPr>
          <w:rFonts w:ascii="Times New Roman" w:hAnsi="Times New Roman"/>
        </w:rPr>
        <w:t>October 1, 2025</w:t>
      </w:r>
      <w:r w:rsidRPr="00F5720C">
        <w:rPr>
          <w:rFonts w:ascii="Times New Roman" w:hAnsi="Times New Roman"/>
        </w:rPr>
        <w:t xml:space="preserve">, </w:t>
      </w:r>
      <w:r w:rsidR="007E3926" w:rsidRPr="005A5BBF">
        <w:rPr>
          <w:rFonts w:ascii="Times New Roman" w:hAnsi="Times New Roman"/>
        </w:rPr>
        <w:t>are allowable</w:t>
      </w:r>
      <w:r w:rsidRPr="005A5BBF">
        <w:rPr>
          <w:rFonts w:ascii="Times New Roman" w:hAnsi="Times New Roman"/>
        </w:rPr>
        <w:t>.</w:t>
      </w:r>
      <w:r w:rsidRPr="00F5720C">
        <w:rPr>
          <w:rFonts w:ascii="Times New Roman" w:hAnsi="Times New Roman"/>
        </w:rPr>
        <w:t xml:space="preserve"> </w:t>
      </w:r>
    </w:p>
    <w:p w14:paraId="77F62F4E" w14:textId="073F7526" w:rsidR="00E51197" w:rsidRDefault="00E51197"/>
    <w:p w14:paraId="3A81B1C8" w14:textId="77777777" w:rsidR="00D0029B" w:rsidRDefault="00D0029B" w:rsidP="00D0029B">
      <w:pPr>
        <w:pStyle w:val="Heading2"/>
        <w:rPr>
          <w:szCs w:val="24"/>
        </w:rPr>
      </w:pPr>
      <w:bookmarkStart w:id="103" w:name="_Toc205296288"/>
      <w:r>
        <w:rPr>
          <w:szCs w:val="24"/>
        </w:rPr>
        <w:t>Required Forms and Attachments</w:t>
      </w:r>
      <w:bookmarkEnd w:id="103"/>
    </w:p>
    <w:p w14:paraId="1C8E159B" w14:textId="77777777" w:rsidR="00D0029B" w:rsidRDefault="00D0029B" w:rsidP="00D0029B">
      <w:pPr>
        <w:ind w:firstLine="720"/>
        <w:rPr>
          <w:highlight w:val="lightGray"/>
        </w:rPr>
      </w:pPr>
    </w:p>
    <w:p w14:paraId="11DFADE2" w14:textId="721D461B" w:rsidR="00D0029B" w:rsidRDefault="00D0029B" w:rsidP="00D0029B">
      <w:r>
        <w:t>The following document must be uploaded as a separate</w:t>
      </w:r>
      <w:r w:rsidRPr="007F6C3D">
        <w:t xml:space="preserve"> </w:t>
      </w:r>
      <w:r>
        <w:t>PDF</w:t>
      </w:r>
      <w:r w:rsidRPr="007F6C3D">
        <w:t xml:space="preserve"> </w:t>
      </w:r>
      <w:r>
        <w:t xml:space="preserve">file in the Proposal Attachments section of the online application where </w:t>
      </w:r>
      <w:r w:rsidRPr="00AA5325">
        <w:t xml:space="preserve">indicated (page </w:t>
      </w:r>
      <w:r w:rsidR="00B2575C" w:rsidRPr="008D5B48">
        <w:t>22</w:t>
      </w:r>
      <w:r w:rsidRPr="00AA5325">
        <w:t>)</w:t>
      </w:r>
      <w:r w:rsidR="00E32EBF">
        <w:t>.</w:t>
      </w:r>
    </w:p>
    <w:p w14:paraId="379DC598" w14:textId="77777777" w:rsidR="008B54DD" w:rsidRDefault="008B54DD" w:rsidP="00D0029B">
      <w:pPr>
        <w:ind w:left="360"/>
        <w:rPr>
          <w:u w:val="single"/>
        </w:rPr>
      </w:pPr>
      <w:bookmarkStart w:id="104" w:name="_Toc294164227"/>
      <w:bookmarkStart w:id="105" w:name="_Toc322013002"/>
      <w:bookmarkStart w:id="106" w:name="_Toc350151157"/>
      <w:bookmarkStart w:id="107" w:name="_Toc354136125"/>
      <w:bookmarkStart w:id="108" w:name="_Toc368579100"/>
      <w:bookmarkStart w:id="109" w:name="_Toc368654007"/>
      <w:bookmarkStart w:id="110" w:name="_Toc369251633"/>
    </w:p>
    <w:p w14:paraId="23E2B651" w14:textId="167F95AD" w:rsidR="00D0029B" w:rsidRPr="007F6C3D" w:rsidRDefault="00D0029B" w:rsidP="00D0029B">
      <w:pPr>
        <w:ind w:left="360"/>
        <w:rPr>
          <w:u w:val="single"/>
        </w:rPr>
      </w:pPr>
      <w:r w:rsidRPr="007F6C3D">
        <w:rPr>
          <w:u w:val="single"/>
        </w:rPr>
        <w:t>Certification Signature Page</w:t>
      </w:r>
      <w:bookmarkEnd w:id="104"/>
      <w:bookmarkEnd w:id="105"/>
      <w:bookmarkEnd w:id="106"/>
      <w:bookmarkEnd w:id="107"/>
      <w:bookmarkEnd w:id="108"/>
      <w:bookmarkEnd w:id="109"/>
      <w:bookmarkEnd w:id="110"/>
    </w:p>
    <w:p w14:paraId="4B7911AC" w14:textId="087F55D8" w:rsidR="00D0029B" w:rsidRDefault="00D0029B" w:rsidP="00D0029B">
      <w:pPr>
        <w:ind w:left="360"/>
      </w:pPr>
      <w:r w:rsidRPr="007F6C3D">
        <w:t>Print the</w:t>
      </w:r>
      <w:r>
        <w:t xml:space="preserve"> Certification Signature Page (</w:t>
      </w:r>
      <w:r w:rsidRPr="00AA5325">
        <w:t xml:space="preserve">see </w:t>
      </w:r>
      <w:r w:rsidRPr="008D5B48">
        <w:t xml:space="preserve">page </w:t>
      </w:r>
      <w:r w:rsidR="009A7CFD" w:rsidRPr="008D5B48">
        <w:t>33</w:t>
      </w:r>
      <w:r w:rsidRPr="008D5B48">
        <w:t>)</w:t>
      </w:r>
      <w:r w:rsidRPr="00AA5325">
        <w:t xml:space="preserve"> and</w:t>
      </w:r>
      <w:r w:rsidRPr="007F6C3D">
        <w:t xml:space="preserve"> obtain the appropriate signatures</w:t>
      </w:r>
      <w:r>
        <w:t>. T</w:t>
      </w:r>
      <w:r w:rsidRPr="007F6C3D">
        <w:t xml:space="preserve">his form includes the certification of the SCDE’s </w:t>
      </w:r>
      <w:r>
        <w:t xml:space="preserve">Assurances and </w:t>
      </w:r>
      <w:r w:rsidRPr="007F6C3D">
        <w:t xml:space="preserve">Terms and Conditions </w:t>
      </w:r>
      <w:r>
        <w:t xml:space="preserve">for </w:t>
      </w:r>
      <w:r>
        <w:lastRenderedPageBreak/>
        <w:t xml:space="preserve">Awards </w:t>
      </w:r>
      <w:r w:rsidRPr="0092459F">
        <w:t>conveyed in this RFP</w:t>
      </w:r>
      <w:r>
        <w:t>. T</w:t>
      </w:r>
      <w:r w:rsidRPr="007F6C3D">
        <w:t xml:space="preserve">hose </w:t>
      </w:r>
      <w:r>
        <w:t xml:space="preserve">documents </w:t>
      </w:r>
      <w:r w:rsidRPr="007F6C3D">
        <w:t>are not required to be included in the applicant’s</w:t>
      </w:r>
      <w:r w:rsidR="009D4216">
        <w:t xml:space="preserve"> </w:t>
      </w:r>
      <w:r w:rsidR="009D4216" w:rsidRPr="006D4474">
        <w:t>application</w:t>
      </w:r>
      <w:r w:rsidRPr="007F6C3D">
        <w:t xml:space="preserve"> submission</w:t>
      </w:r>
      <w:r>
        <w:t xml:space="preserve">. </w:t>
      </w:r>
      <w:r w:rsidRPr="007F6C3D">
        <w:t xml:space="preserve">However, retain the copy included in this RFP for your records and ensure that </w:t>
      </w:r>
      <w:r>
        <w:t>the</w:t>
      </w:r>
      <w:r w:rsidRPr="007F6C3D">
        <w:t xml:space="preserve"> signator</w:t>
      </w:r>
      <w:r>
        <w:t>ies</w:t>
      </w:r>
      <w:r w:rsidRPr="007F6C3D">
        <w:t xml:space="preserve"> </w:t>
      </w:r>
      <w:r>
        <w:t xml:space="preserve">and partner organizations </w:t>
      </w:r>
      <w:r w:rsidRPr="007F6C3D">
        <w:t>ha</w:t>
      </w:r>
      <w:r>
        <w:t>ve</w:t>
      </w:r>
      <w:r w:rsidRPr="007F6C3D">
        <w:t xml:space="preserve"> </w:t>
      </w:r>
      <w:r>
        <w:t>c</w:t>
      </w:r>
      <w:r w:rsidRPr="007F6C3D">
        <w:t>op</w:t>
      </w:r>
      <w:r>
        <w:t>ies of each document.</w:t>
      </w:r>
    </w:p>
    <w:p w14:paraId="7EA7E1ED" w14:textId="77777777" w:rsidR="00D0029B" w:rsidRDefault="00D0029B" w:rsidP="00D0029B">
      <w:pPr>
        <w:ind w:left="360" w:firstLine="720"/>
      </w:pPr>
    </w:p>
    <w:p w14:paraId="09933743" w14:textId="05D4576B" w:rsidR="00D0029B" w:rsidRDefault="00D0029B" w:rsidP="00D0029B">
      <w:pPr>
        <w:ind w:left="360"/>
      </w:pPr>
      <w:r w:rsidRPr="007F6C3D">
        <w:t xml:space="preserve">By signing the Certification Signature Page, the signatories assure that they will comply with all the </w:t>
      </w:r>
      <w:r>
        <w:t xml:space="preserve">assurance and </w:t>
      </w:r>
      <w:r w:rsidRPr="007F6C3D">
        <w:t>terms and conditions for the program</w:t>
      </w:r>
      <w:r>
        <w:t xml:space="preserve">. </w:t>
      </w:r>
      <w:r w:rsidRPr="00560246">
        <w:rPr>
          <w:i/>
        </w:rPr>
        <w:t>All</w:t>
      </w:r>
      <w:r>
        <w:t xml:space="preserve"> signatories </w:t>
      </w:r>
      <w:r w:rsidRPr="00560246">
        <w:rPr>
          <w:i/>
        </w:rPr>
        <w:t>must</w:t>
      </w:r>
      <w:r>
        <w:t xml:space="preserve"> understand that they are signing a document that is </w:t>
      </w:r>
      <w:r w:rsidRPr="00560246">
        <w:rPr>
          <w:i/>
        </w:rPr>
        <w:t>legally</w:t>
      </w:r>
      <w:r>
        <w:rPr>
          <w:i/>
        </w:rPr>
        <w:t xml:space="preserve"> </w:t>
      </w:r>
      <w:r w:rsidRPr="00560246">
        <w:rPr>
          <w:i/>
        </w:rPr>
        <w:t>binding</w:t>
      </w:r>
      <w:r>
        <w:t xml:space="preserve"> in the event a grant is awarded. </w:t>
      </w:r>
      <w:r w:rsidRPr="007F6C3D">
        <w:t xml:space="preserve">Applications that </w:t>
      </w:r>
      <w:r w:rsidRPr="000C6F44">
        <w:rPr>
          <w:i/>
        </w:rPr>
        <w:t>do not</w:t>
      </w:r>
      <w:r w:rsidRPr="007F6C3D">
        <w:t xml:space="preserve"> include the signed Certification Signature Page </w:t>
      </w:r>
      <w:r w:rsidRPr="000C6F44">
        <w:rPr>
          <w:i/>
        </w:rPr>
        <w:t>will not</w:t>
      </w:r>
      <w:r w:rsidRPr="007F6C3D">
        <w:t xml:space="preserve"> be reviewed or considered for funding.</w:t>
      </w:r>
    </w:p>
    <w:p w14:paraId="6FBBCA0C" w14:textId="77777777" w:rsidR="00D0029B" w:rsidRPr="000B78C6" w:rsidRDefault="00D0029B" w:rsidP="00D0029B"/>
    <w:p w14:paraId="12431DDB" w14:textId="77777777" w:rsidR="00D0029B" w:rsidRPr="008D5B48" w:rsidRDefault="00D0029B" w:rsidP="00D0029B">
      <w:pPr>
        <w:pStyle w:val="Heading2"/>
        <w:tabs>
          <w:tab w:val="clear" w:pos="360"/>
        </w:tabs>
        <w:rPr>
          <w:szCs w:val="24"/>
        </w:rPr>
      </w:pPr>
      <w:bookmarkStart w:id="111" w:name="_Toc205296289"/>
      <w:r w:rsidRPr="008D5B48">
        <w:rPr>
          <w:szCs w:val="24"/>
        </w:rPr>
        <w:t>Deadline and Submission Procedures</w:t>
      </w:r>
      <w:bookmarkEnd w:id="111"/>
    </w:p>
    <w:p w14:paraId="33DD18D3" w14:textId="77777777" w:rsidR="00D0029B" w:rsidRPr="008D5B48" w:rsidRDefault="00D0029B" w:rsidP="00D0029B"/>
    <w:p w14:paraId="440E2E52" w14:textId="0326DD66" w:rsidR="00D0029B" w:rsidRPr="008D5B48" w:rsidRDefault="00D0029B" w:rsidP="00D0029B">
      <w:pPr>
        <w:widowControl w:val="0"/>
        <w:numPr>
          <w:ilvl w:val="0"/>
          <w:numId w:val="10"/>
        </w:numPr>
      </w:pPr>
      <w:r w:rsidRPr="008D5B48">
        <w:t xml:space="preserve">Applications </w:t>
      </w:r>
      <w:r w:rsidRPr="008D5B48">
        <w:rPr>
          <w:i/>
        </w:rPr>
        <w:t>must</w:t>
      </w:r>
      <w:r w:rsidRPr="008D5B48">
        <w:t xml:space="preserve"> be submitted </w:t>
      </w:r>
      <w:hyperlink r:id="rId31" w:history="1">
        <w:r w:rsidRPr="008D5B48">
          <w:rPr>
            <w:rStyle w:val="Hyperlink"/>
          </w:rPr>
          <w:t>online</w:t>
        </w:r>
      </w:hyperlink>
      <w:r w:rsidRPr="008D5B48">
        <w:t xml:space="preserve"> using the online application form before </w:t>
      </w:r>
      <w:r w:rsidRPr="008D5B48">
        <w:rPr>
          <w:b/>
          <w:bCs/>
        </w:rPr>
        <w:t>5:00 p.m.</w:t>
      </w:r>
      <w:r w:rsidRPr="008D5B48">
        <w:t xml:space="preserve"> on </w:t>
      </w:r>
      <w:r w:rsidR="00780644" w:rsidRPr="008D5B48">
        <w:rPr>
          <w:b/>
          <w:bCs/>
        </w:rPr>
        <w:t>September 15</w:t>
      </w:r>
      <w:r w:rsidR="00AA5325" w:rsidRPr="008D5B48">
        <w:rPr>
          <w:b/>
          <w:bCs/>
        </w:rPr>
        <w:t>, 202</w:t>
      </w:r>
      <w:r w:rsidR="00C349A6" w:rsidRPr="008D5B48">
        <w:rPr>
          <w:b/>
          <w:bCs/>
        </w:rPr>
        <w:t>5</w:t>
      </w:r>
      <w:r w:rsidR="00AA5325" w:rsidRPr="008D5B48">
        <w:rPr>
          <w:b/>
          <w:bCs/>
        </w:rPr>
        <w:t>.</w:t>
      </w:r>
    </w:p>
    <w:p w14:paraId="6F13C731" w14:textId="77777777" w:rsidR="00D0029B" w:rsidRDefault="00D0029B" w:rsidP="00D0029B">
      <w:pPr>
        <w:widowControl w:val="0"/>
        <w:numPr>
          <w:ilvl w:val="0"/>
          <w:numId w:val="10"/>
        </w:numPr>
      </w:pPr>
      <w:r w:rsidRPr="008D5B48">
        <w:t xml:space="preserve">Only applications that adhere to </w:t>
      </w:r>
      <w:proofErr w:type="gramStart"/>
      <w:r w:rsidRPr="008D5B48">
        <w:rPr>
          <w:i/>
        </w:rPr>
        <w:t>all</w:t>
      </w:r>
      <w:r w:rsidRPr="008D5B48">
        <w:t xml:space="preserve"> of</w:t>
      </w:r>
      <w:proofErr w:type="gramEnd"/>
      <w:r w:rsidRPr="008D5B48">
        <w:t xml:space="preserve"> the guidelines and directions set forth in this RFP</w:t>
      </w:r>
      <w:r w:rsidRPr="009A78CE">
        <w:t xml:space="preserve"> will be review</w:t>
      </w:r>
      <w:r>
        <w:t>ed and considered for funding.</w:t>
      </w:r>
    </w:p>
    <w:p w14:paraId="64CDA6F9" w14:textId="77777777" w:rsidR="00D0029B" w:rsidRDefault="00D0029B" w:rsidP="00D0029B">
      <w:pPr>
        <w:widowControl w:val="0"/>
        <w:numPr>
          <w:ilvl w:val="0"/>
          <w:numId w:val="10"/>
        </w:numPr>
      </w:pPr>
      <w:r>
        <w:t xml:space="preserve">No hard copy applications will be accepted. Applications delivered by hand, postal mail, email, or fax </w:t>
      </w:r>
      <w:r w:rsidRPr="00FE53DF">
        <w:rPr>
          <w:i/>
        </w:rPr>
        <w:t>will not</w:t>
      </w:r>
      <w:r>
        <w:t xml:space="preserve"> be accepted.</w:t>
      </w:r>
    </w:p>
    <w:p w14:paraId="408B882E" w14:textId="77777777" w:rsidR="00D0029B" w:rsidRDefault="00D0029B" w:rsidP="00D0029B">
      <w:pPr>
        <w:widowControl w:val="0"/>
        <w:numPr>
          <w:ilvl w:val="0"/>
          <w:numId w:val="10"/>
        </w:numPr>
      </w:pPr>
      <w:r>
        <w:t xml:space="preserve">Applications must originate from the applicant. Applications </w:t>
      </w:r>
      <w:r w:rsidRPr="009A78CE">
        <w:t xml:space="preserve">that are plagiarized from the Internet, other grants, or </w:t>
      </w:r>
      <w:r>
        <w:t xml:space="preserve">other </w:t>
      </w:r>
      <w:r w:rsidRPr="009A78CE">
        <w:t>resources will not be considered for funding</w:t>
      </w:r>
      <w:r>
        <w:t xml:space="preserve">. </w:t>
      </w:r>
    </w:p>
    <w:p w14:paraId="43F431DD" w14:textId="77777777" w:rsidR="00D0029B" w:rsidRDefault="00D0029B" w:rsidP="00D0029B">
      <w:pPr>
        <w:widowControl w:val="0"/>
        <w:numPr>
          <w:ilvl w:val="0"/>
          <w:numId w:val="10"/>
        </w:numPr>
      </w:pPr>
      <w:r>
        <w:t>Do not attach or submit any additional materials other than what is specifically required. Any additional materials will be disposed of without review.</w:t>
      </w:r>
    </w:p>
    <w:p w14:paraId="0A29CD5F" w14:textId="77777777" w:rsidR="00D0029B" w:rsidRDefault="00D0029B" w:rsidP="00D0029B">
      <w:pPr>
        <w:widowControl w:val="0"/>
        <w:numPr>
          <w:ilvl w:val="0"/>
          <w:numId w:val="10"/>
        </w:numPr>
      </w:pPr>
      <w:r w:rsidRPr="009A78CE">
        <w:t>Applications will not be returned</w:t>
      </w:r>
      <w:r>
        <w:t>. K</w:t>
      </w:r>
      <w:r w:rsidRPr="009A78CE">
        <w:t xml:space="preserve">eep a copy </w:t>
      </w:r>
      <w:r>
        <w:t xml:space="preserve">of the entire application </w:t>
      </w:r>
      <w:r w:rsidRPr="009A78CE">
        <w:t>for your records.</w:t>
      </w:r>
    </w:p>
    <w:p w14:paraId="00B86013" w14:textId="77777777" w:rsidR="00D0029B" w:rsidRPr="00C66658" w:rsidRDefault="00D0029B" w:rsidP="00D0029B"/>
    <w:p w14:paraId="3C4A72F9" w14:textId="77777777" w:rsidR="00D0029B" w:rsidRPr="00C66658" w:rsidRDefault="00D0029B" w:rsidP="00D0029B">
      <w:pPr>
        <w:pStyle w:val="Heading2"/>
      </w:pPr>
      <w:bookmarkStart w:id="112" w:name="_Toc205296290"/>
      <w:r w:rsidRPr="00C66658">
        <w:t>Screenshots of Online Application Submission Forms</w:t>
      </w:r>
      <w:bookmarkEnd w:id="112"/>
    </w:p>
    <w:p w14:paraId="0F298B89" w14:textId="77777777" w:rsidR="00D0029B" w:rsidRDefault="00D0029B" w:rsidP="00D0029B"/>
    <w:p w14:paraId="47DAB3E0" w14:textId="77777777" w:rsidR="00D0029B" w:rsidRDefault="00D0029B" w:rsidP="00D0029B">
      <w:r w:rsidRPr="003A52DD">
        <w:t xml:space="preserve">The following screenshots are for informational purposes only and are provided to assist applicants in compiling all </w:t>
      </w:r>
      <w:r>
        <w:t xml:space="preserve">items </w:t>
      </w:r>
      <w:r w:rsidRPr="003A52DD">
        <w:t>needed to complete the online submission</w:t>
      </w:r>
      <w:r>
        <w:t>. C</w:t>
      </w:r>
      <w:r w:rsidRPr="003A52DD">
        <w:t xml:space="preserve">omplete the </w:t>
      </w:r>
      <w:r>
        <w:t xml:space="preserve">attachments for the </w:t>
      </w:r>
      <w:r w:rsidRPr="003A52DD">
        <w:t xml:space="preserve">online application as directed in the </w:t>
      </w:r>
      <w:r>
        <w:t xml:space="preserve">preceding </w:t>
      </w:r>
      <w:r w:rsidRPr="003A52DD">
        <w:t>instructions</w:t>
      </w:r>
      <w:r>
        <w:t xml:space="preserve">. The SCDE encourages applicants to prepare </w:t>
      </w:r>
      <w:r w:rsidRPr="00A85250">
        <w:rPr>
          <w:i/>
        </w:rPr>
        <w:t>all</w:t>
      </w:r>
      <w:r>
        <w:t xml:space="preserve"> parts of the application </w:t>
      </w:r>
      <w:r>
        <w:rPr>
          <w:i/>
        </w:rPr>
        <w:t>before</w:t>
      </w:r>
      <w:r>
        <w:t xml:space="preserve"> beginning the online submission process.</w:t>
      </w:r>
    </w:p>
    <w:p w14:paraId="2C337F8E" w14:textId="77777777" w:rsidR="00D0029B" w:rsidRDefault="00D0029B" w:rsidP="00D0029B"/>
    <w:p w14:paraId="09A7E6A5" w14:textId="7A50539B" w:rsidR="00A31C13" w:rsidRDefault="00D0029B">
      <w:r w:rsidRPr="003A52DD">
        <w:t xml:space="preserve">Make sure all information submitted is accurate, including </w:t>
      </w:r>
      <w:r>
        <w:t xml:space="preserve">formal or </w:t>
      </w:r>
      <w:r w:rsidRPr="003A52DD">
        <w:t xml:space="preserve">official names such as the </w:t>
      </w:r>
      <w:r>
        <w:t>IHE</w:t>
      </w:r>
      <w:r w:rsidRPr="003A52DD">
        <w:t>, and that spelling is correct</w:t>
      </w:r>
      <w:r>
        <w:t xml:space="preserve">. Do not use abbreviations or acronyms. All fields marked with a red asterisk are </w:t>
      </w:r>
      <w:r w:rsidRPr="00A85250">
        <w:rPr>
          <w:i/>
        </w:rPr>
        <w:t>required</w:t>
      </w:r>
      <w:r>
        <w:t>; you will not be able to proceed to the next screen of the application without entering all required information.</w:t>
      </w:r>
    </w:p>
    <w:p w14:paraId="190769E4" w14:textId="77777777" w:rsidR="009D4216" w:rsidRDefault="009D4216"/>
    <w:p w14:paraId="66CE32C4" w14:textId="3E9F7CCB" w:rsidR="00D0029B" w:rsidRDefault="00D0029B" w:rsidP="00D0029B">
      <w:r>
        <w:t>If necessary, you may save your progress in the online application and return to the form later. C</w:t>
      </w:r>
      <w:r w:rsidRPr="003A52DD">
        <w:t>lick on</w:t>
      </w:r>
      <w:r>
        <w:t xml:space="preserve"> the</w:t>
      </w:r>
      <w:r w:rsidRPr="003A52DD">
        <w:t xml:space="preserve"> “</w:t>
      </w:r>
      <w:r w:rsidRPr="0018494F">
        <w:rPr>
          <w:b/>
        </w:rPr>
        <w:t>Save</w:t>
      </w:r>
      <w:r>
        <w:rPr>
          <w:b/>
        </w:rPr>
        <w:t xml:space="preserve"> and Resume Later</w:t>
      </w:r>
      <w:r w:rsidRPr="003A52DD">
        <w:t>”</w:t>
      </w:r>
      <w:r>
        <w:t xml:space="preserve"> link </w:t>
      </w:r>
      <w:r w:rsidRPr="003A52DD">
        <w:t>to save your progress</w:t>
      </w:r>
      <w:r>
        <w:t xml:space="preserve">. You will be given the option of copying and saving the link to the partially completed form or entering an email address to have the link emailed to you. Be sure to enter the email address correctly as SCDE personnel cannot access the hyperlink or the incomplete application. Use the link to access the application from any computer within thirty days to complete the online submission.  Without </w:t>
      </w:r>
      <w:r w:rsidRPr="006D4474">
        <w:t>the</w:t>
      </w:r>
      <w:r w:rsidR="009D4216" w:rsidRPr="006D4474">
        <w:t xml:space="preserve"> link</w:t>
      </w:r>
      <w:r>
        <w:t xml:space="preserve"> or after thirty days, the data previously entered cannot be retrieved, and you will have to begin a </w:t>
      </w:r>
      <w:r>
        <w:lastRenderedPageBreak/>
        <w:t xml:space="preserve">new application. A saved application is </w:t>
      </w:r>
      <w:r w:rsidRPr="00C8270D">
        <w:rPr>
          <w:i/>
        </w:rPr>
        <w:t>not</w:t>
      </w:r>
      <w:r w:rsidRPr="00C8270D">
        <w:t xml:space="preserve"> </w:t>
      </w:r>
      <w:r>
        <w:t xml:space="preserve">a submitted application. You </w:t>
      </w:r>
      <w:r w:rsidRPr="00C8270D">
        <w:rPr>
          <w:i/>
        </w:rPr>
        <w:t>must</w:t>
      </w:r>
      <w:r w:rsidRPr="00C8270D">
        <w:t xml:space="preserve"> </w:t>
      </w:r>
      <w:r>
        <w:t xml:space="preserve">follow </w:t>
      </w:r>
      <w:proofErr w:type="gramStart"/>
      <w:r>
        <w:t>all of</w:t>
      </w:r>
      <w:proofErr w:type="gramEnd"/>
      <w:r>
        <w:t xml:space="preserve"> the steps described </w:t>
      </w:r>
      <w:r w:rsidRPr="008D5B48">
        <w:t xml:space="preserve">on pages </w:t>
      </w:r>
      <w:r w:rsidR="00FD1163" w:rsidRPr="008D5B48">
        <w:t>18</w:t>
      </w:r>
      <w:r w:rsidRPr="008D5B48">
        <w:t>–</w:t>
      </w:r>
      <w:r w:rsidR="00FD1163" w:rsidRPr="008D5B48">
        <w:t>24</w:t>
      </w:r>
      <w:r w:rsidRPr="00AA5325">
        <w:t xml:space="preserve"> to</w:t>
      </w:r>
      <w:r>
        <w:t xml:space="preserve"> complete the submission process.</w:t>
      </w:r>
    </w:p>
    <w:p w14:paraId="0F7E6E6F" w14:textId="77777777" w:rsidR="00D0029B" w:rsidRDefault="00D0029B" w:rsidP="00D0029B"/>
    <w:p w14:paraId="005F5B04" w14:textId="3E2A4BE2" w:rsidR="00D0029B" w:rsidRDefault="00D0029B" w:rsidP="00D0029B">
      <w:r w:rsidRPr="00DC01D5">
        <w:t xml:space="preserve">Enter the official name of the </w:t>
      </w:r>
      <w:r>
        <w:t>IHE</w:t>
      </w:r>
      <w:r w:rsidRPr="00DC01D5">
        <w:t xml:space="preserve">. </w:t>
      </w:r>
      <w:r>
        <w:t>Enter the Unit or Department name and provide the name and title/position for the Authorized Official.</w:t>
      </w:r>
    </w:p>
    <w:p w14:paraId="123F7EA4" w14:textId="6F6E11BD" w:rsidR="00935B39" w:rsidRPr="00DC01D5" w:rsidRDefault="001D6762" w:rsidP="00935B39">
      <w:pPr>
        <w:jc w:val="center"/>
      </w:pPr>
      <w:r w:rsidRPr="00814FFB">
        <w:rPr>
          <w:noProof/>
        </w:rPr>
        <w:drawing>
          <wp:inline distT="0" distB="0" distL="0" distR="0" wp14:anchorId="6DC731C3" wp14:editId="3BD2B7A8">
            <wp:extent cx="4754245" cy="3539272"/>
            <wp:effectExtent l="114300" t="114300" r="103505" b="118745"/>
            <wp:docPr id="666343408" name="Picture 1" descr="Online Application - Applican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343408" name="Picture 1" descr="Online Application - Applicant Information"/>
                    <pic:cNvPicPr/>
                  </pic:nvPicPr>
                  <pic:blipFill>
                    <a:blip r:embed="rId32"/>
                    <a:stretch>
                      <a:fillRect/>
                    </a:stretch>
                  </pic:blipFill>
                  <pic:spPr>
                    <a:xfrm>
                      <a:off x="0" y="0"/>
                      <a:ext cx="4770052" cy="3551039"/>
                    </a:xfrm>
                    <a:prstGeom prst="rect">
                      <a:avLst/>
                    </a:prstGeom>
                    <a:effectLst>
                      <a:outerShdw blurRad="63500" sx="102000" sy="102000" algn="ctr" rotWithShape="0">
                        <a:prstClr val="black">
                          <a:alpha val="40000"/>
                        </a:prstClr>
                      </a:outerShdw>
                    </a:effectLst>
                  </pic:spPr>
                </pic:pic>
              </a:graphicData>
            </a:graphic>
          </wp:inline>
        </w:drawing>
      </w:r>
    </w:p>
    <w:p w14:paraId="267E51DE" w14:textId="77777777" w:rsidR="009D4216" w:rsidRDefault="009D4216" w:rsidP="00D0029B"/>
    <w:p w14:paraId="7C6661A2" w14:textId="5B349D02" w:rsidR="00D0029B" w:rsidRDefault="00D0029B" w:rsidP="00D0029B">
      <w:r>
        <w:t xml:space="preserve">Enter the IHE’s </w:t>
      </w:r>
      <w:r w:rsidR="009D4216" w:rsidRPr="006D4474">
        <w:t>mailing</w:t>
      </w:r>
      <w:r>
        <w:t xml:space="preserve"> address with the 10-digit ZIP Code (ZIP+4 Code),</w:t>
      </w:r>
      <w:r w:rsidRPr="00DC01D5">
        <w:t xml:space="preserve"> </w:t>
      </w:r>
      <w:r>
        <w:t>the authorized official’s email address and phone number, and the 12-digit alphanumeric UEI and TIN (tax identification number). Provide a descriptive title of the program.</w:t>
      </w:r>
    </w:p>
    <w:p w14:paraId="7EBC8626" w14:textId="77777777" w:rsidR="00D0029B" w:rsidRDefault="00D0029B" w:rsidP="00D0029B">
      <w:pPr>
        <w:jc w:val="center"/>
      </w:pPr>
      <w:r w:rsidRPr="008904C0">
        <w:rPr>
          <w:noProof/>
        </w:rPr>
        <w:drawing>
          <wp:inline distT="0" distB="0" distL="0" distR="0" wp14:anchorId="5B9559C2" wp14:editId="18DED5AD">
            <wp:extent cx="4734806" cy="2066925"/>
            <wp:effectExtent l="114300" t="95250" r="104140" b="85725"/>
            <wp:docPr id="9" name="Picture 9" descr="Screenshot of the online application main page.  Includes standard contact information for the Applicant instit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Screenshot of the online application main page.  Includes standard contact information for the Applicant institution."/>
                    <pic:cNvPicPr/>
                  </pic:nvPicPr>
                  <pic:blipFill>
                    <a:blip r:embed="rId33"/>
                    <a:stretch>
                      <a:fillRect/>
                    </a:stretch>
                  </pic:blipFill>
                  <pic:spPr>
                    <a:xfrm>
                      <a:off x="0" y="0"/>
                      <a:ext cx="4782730" cy="2087846"/>
                    </a:xfrm>
                    <a:prstGeom prst="rect">
                      <a:avLst/>
                    </a:prstGeom>
                    <a:effectLst>
                      <a:outerShdw blurRad="63500" sx="102000" sy="102000" algn="ctr" rotWithShape="0">
                        <a:prstClr val="black">
                          <a:alpha val="40000"/>
                        </a:prstClr>
                      </a:outerShdw>
                    </a:effectLst>
                  </pic:spPr>
                </pic:pic>
              </a:graphicData>
            </a:graphic>
          </wp:inline>
        </w:drawing>
      </w:r>
    </w:p>
    <w:p w14:paraId="66A542F0" w14:textId="77777777" w:rsidR="00E32EBF" w:rsidRDefault="00E32EBF" w:rsidP="00D0029B">
      <w:pPr>
        <w:jc w:val="center"/>
      </w:pPr>
    </w:p>
    <w:p w14:paraId="21735B37" w14:textId="77777777" w:rsidR="00D0029B" w:rsidRDefault="00D0029B" w:rsidP="00D0029B">
      <w:pPr>
        <w:rPr>
          <w:rFonts w:eastAsia="Times"/>
        </w:rPr>
      </w:pPr>
      <w:r>
        <w:rPr>
          <w:noProof/>
        </w:rPr>
        <w:t xml:space="preserve">Enter </w:t>
      </w:r>
      <w:r w:rsidRPr="00D8008D">
        <w:rPr>
          <w:noProof/>
        </w:rPr>
        <w:t xml:space="preserve">contact information for </w:t>
      </w:r>
      <w:r w:rsidRPr="005813FF">
        <w:rPr>
          <w:noProof/>
        </w:rPr>
        <w:t xml:space="preserve">the program director. </w:t>
      </w:r>
      <w:r w:rsidRPr="005813FF">
        <w:t>The name entered must match the name on the Certification Signature Page. The program director’s</w:t>
      </w:r>
      <w:r>
        <w:t xml:space="preserve"> email is a </w:t>
      </w:r>
      <w:r w:rsidRPr="0045379F">
        <w:rPr>
          <w:i/>
        </w:rPr>
        <w:t>required</w:t>
      </w:r>
      <w:r>
        <w:t xml:space="preserve"> field. The online </w:t>
      </w:r>
      <w:r>
        <w:lastRenderedPageBreak/>
        <w:t xml:space="preserve">application submission confirmation will be sent </w:t>
      </w:r>
      <w:r w:rsidRPr="00C8270D">
        <w:rPr>
          <w:i/>
        </w:rPr>
        <w:t>only</w:t>
      </w:r>
      <w:r w:rsidRPr="00C8270D">
        <w:t xml:space="preserve"> </w:t>
      </w:r>
      <w:r>
        <w:t xml:space="preserve">to this email address. </w:t>
      </w:r>
      <w:r>
        <w:rPr>
          <w:rFonts w:eastAsia="Times"/>
        </w:rPr>
        <w:t>Reenter the email address to confirm that it is correct.</w:t>
      </w:r>
    </w:p>
    <w:p w14:paraId="617F06C0" w14:textId="77777777" w:rsidR="00D0029B" w:rsidRDefault="00D0029B" w:rsidP="00D0029B">
      <w:pPr>
        <w:jc w:val="center"/>
        <w:rPr>
          <w:rFonts w:eastAsia="Times"/>
        </w:rPr>
      </w:pPr>
      <w:r w:rsidRPr="00597B63">
        <w:rPr>
          <w:rFonts w:eastAsia="Times"/>
          <w:noProof/>
        </w:rPr>
        <w:drawing>
          <wp:inline distT="0" distB="0" distL="0" distR="0" wp14:anchorId="47672EAA" wp14:editId="5C75F883">
            <wp:extent cx="5106113" cy="2962688"/>
            <wp:effectExtent l="133350" t="95250" r="132715" b="104775"/>
            <wp:docPr id="1416118917" name="Picture 1416118917" descr="Screenshot of page 2 of the online form that requests the program director's name, position/title, phone, and email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106113" cy="2962688"/>
                    </a:xfrm>
                    <a:prstGeom prst="rect">
                      <a:avLst/>
                    </a:prstGeom>
                    <a:effectLst>
                      <a:outerShdw blurRad="63500" sx="102000" sy="102000" algn="ctr" rotWithShape="0">
                        <a:prstClr val="black">
                          <a:alpha val="40000"/>
                        </a:prstClr>
                      </a:outerShdw>
                    </a:effectLst>
                  </pic:spPr>
                </pic:pic>
              </a:graphicData>
            </a:graphic>
          </wp:inline>
        </w:drawing>
      </w:r>
    </w:p>
    <w:p w14:paraId="66178898" w14:textId="77777777" w:rsidR="009D4216" w:rsidRDefault="009D4216" w:rsidP="00D0029B">
      <w:pPr>
        <w:jc w:val="center"/>
        <w:rPr>
          <w:rFonts w:eastAsia="Times"/>
        </w:rPr>
      </w:pPr>
    </w:p>
    <w:p w14:paraId="6132CF50" w14:textId="0DB66532" w:rsidR="00D0029B" w:rsidRPr="005D685D" w:rsidRDefault="00D0029B" w:rsidP="00D0029B">
      <w:pPr>
        <w:rPr>
          <w:rFonts w:eastAsia="Times"/>
        </w:rPr>
      </w:pPr>
      <w:r>
        <w:t>Enter a</w:t>
      </w:r>
      <w:r w:rsidRPr="00E86EBA">
        <w:t xml:space="preserve">ll amounts in the </w:t>
      </w:r>
      <w:r>
        <w:t xml:space="preserve">Program </w:t>
      </w:r>
      <w:r w:rsidRPr="00E86EBA">
        <w:t xml:space="preserve">Funding Information and </w:t>
      </w:r>
      <w:r>
        <w:t xml:space="preserve">Program </w:t>
      </w:r>
      <w:r w:rsidRPr="00E86EBA">
        <w:t>Budget Summary sections using whole dollars (no cents)</w:t>
      </w:r>
      <w:r>
        <w:t xml:space="preserve">. </w:t>
      </w:r>
      <w:r w:rsidRPr="00E86EBA">
        <w:t>Fill in all</w:t>
      </w:r>
      <w:r>
        <w:t xml:space="preserve"> fields and e</w:t>
      </w:r>
      <w:r w:rsidRPr="00E86EBA">
        <w:t>nter 0 (zero) for line items that are not applicable to the project</w:t>
      </w:r>
      <w:r>
        <w:t xml:space="preserve">. </w:t>
      </w:r>
      <w:r w:rsidRPr="005D685D">
        <w:rPr>
          <w:rFonts w:eastAsia="Times"/>
        </w:rPr>
        <w:t xml:space="preserve">Enter the total cost of </w:t>
      </w:r>
      <w:r w:rsidRPr="00844EDA">
        <w:rPr>
          <w:rFonts w:eastAsia="Times"/>
        </w:rPr>
        <w:t>the pro</w:t>
      </w:r>
      <w:r w:rsidR="009D4216" w:rsidRPr="00844EDA">
        <w:rPr>
          <w:rFonts w:eastAsia="Times"/>
        </w:rPr>
        <w:t>gram</w:t>
      </w:r>
      <w:r w:rsidRPr="00844EDA">
        <w:rPr>
          <w:rFonts w:eastAsia="Times"/>
        </w:rPr>
        <w:t xml:space="preserve"> including any in-kind or matching funds. Enter the total amount of GT funding being requested which includes the combined budgets for all courses and the general </w:t>
      </w:r>
      <w:r w:rsidR="009D4216" w:rsidRPr="00844EDA">
        <w:rPr>
          <w:rFonts w:eastAsia="Times"/>
        </w:rPr>
        <w:t>program</w:t>
      </w:r>
      <w:r w:rsidRPr="00844EDA">
        <w:rPr>
          <w:rFonts w:eastAsia="Times"/>
        </w:rPr>
        <w:t xml:space="preserve"> budget. Select the beginning and ending dates of the </w:t>
      </w:r>
      <w:r w:rsidR="009D4216" w:rsidRPr="00844EDA">
        <w:rPr>
          <w:rFonts w:eastAsia="Times"/>
        </w:rPr>
        <w:t>program</w:t>
      </w:r>
      <w:r w:rsidRPr="00844EDA">
        <w:rPr>
          <w:rFonts w:eastAsia="Times"/>
        </w:rPr>
        <w:t>.</w:t>
      </w:r>
    </w:p>
    <w:p w14:paraId="7548088D" w14:textId="77777777" w:rsidR="00D0029B" w:rsidRDefault="00D0029B" w:rsidP="00D0029B">
      <w:pPr>
        <w:jc w:val="center"/>
        <w:rPr>
          <w:rFonts w:eastAsia="Times"/>
        </w:rPr>
      </w:pPr>
      <w:r w:rsidRPr="00A50D3F">
        <w:rPr>
          <w:rFonts w:eastAsia="Times"/>
          <w:noProof/>
        </w:rPr>
        <w:drawing>
          <wp:inline distT="0" distB="0" distL="0" distR="0" wp14:anchorId="34CBA1BE" wp14:editId="0308BBF0">
            <wp:extent cx="5629524" cy="1344364"/>
            <wp:effectExtent l="133350" t="95250" r="104775" b="103505"/>
            <wp:docPr id="1411110920" name="Picture 1411110920" descr="Screenshot of the Program Funding section of the online form.  Enter the total program cost, the total grant funds requested, and the program's start and end d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678910" cy="1356158"/>
                    </a:xfrm>
                    <a:prstGeom prst="rect">
                      <a:avLst/>
                    </a:prstGeom>
                    <a:effectLst>
                      <a:outerShdw blurRad="63500" sx="102000" sy="102000" algn="ctr" rotWithShape="0">
                        <a:prstClr val="black">
                          <a:alpha val="40000"/>
                        </a:prstClr>
                      </a:outerShdw>
                    </a:effectLst>
                  </pic:spPr>
                </pic:pic>
              </a:graphicData>
            </a:graphic>
          </wp:inline>
        </w:drawing>
      </w:r>
    </w:p>
    <w:p w14:paraId="2CF8F1FA" w14:textId="77777777" w:rsidR="009D4216" w:rsidRPr="005D685D" w:rsidRDefault="009D4216" w:rsidP="00D0029B">
      <w:pPr>
        <w:jc w:val="center"/>
        <w:rPr>
          <w:rFonts w:eastAsia="Times"/>
        </w:rPr>
      </w:pPr>
    </w:p>
    <w:p w14:paraId="677CF6EA" w14:textId="412E9E74" w:rsidR="00D0029B" w:rsidRDefault="00D0029B" w:rsidP="00D0029B">
      <w:pPr>
        <w:rPr>
          <w:rFonts w:eastAsia="Times"/>
        </w:rPr>
      </w:pPr>
      <w:r w:rsidRPr="005D685D">
        <w:rPr>
          <w:rFonts w:eastAsia="Times"/>
        </w:rPr>
        <w:t xml:space="preserve">Enter the </w:t>
      </w:r>
      <w:r>
        <w:rPr>
          <w:rFonts w:eastAsia="Times"/>
        </w:rPr>
        <w:t xml:space="preserve">total </w:t>
      </w:r>
      <w:r w:rsidRPr="005D685D">
        <w:rPr>
          <w:rFonts w:eastAsia="Times"/>
        </w:rPr>
        <w:t xml:space="preserve">line-item </w:t>
      </w:r>
      <w:r w:rsidR="00921E8C">
        <w:rPr>
          <w:rFonts w:eastAsia="Times"/>
        </w:rPr>
        <w:t>amount</w:t>
      </w:r>
      <w:r>
        <w:rPr>
          <w:rFonts w:eastAsia="Times"/>
        </w:rPr>
        <w:t xml:space="preserve">s </w:t>
      </w:r>
      <w:r w:rsidRPr="005D685D">
        <w:rPr>
          <w:rFonts w:eastAsia="Times"/>
        </w:rPr>
        <w:t>for the GT funds requested</w:t>
      </w:r>
      <w:r>
        <w:rPr>
          <w:rFonts w:eastAsia="Times"/>
        </w:rPr>
        <w:t xml:space="preserve"> in the IHE-Level Budget Summary section. </w:t>
      </w:r>
      <w:r w:rsidRPr="005D685D">
        <w:rPr>
          <w:rFonts w:eastAsia="Times"/>
        </w:rPr>
        <w:t xml:space="preserve">The Total Costs (Funds Requested) field will automatically </w:t>
      </w:r>
      <w:proofErr w:type="gramStart"/>
      <w:r w:rsidRPr="005D685D">
        <w:rPr>
          <w:rFonts w:eastAsia="Times"/>
        </w:rPr>
        <w:t>calculate</w:t>
      </w:r>
      <w:proofErr w:type="gramEnd"/>
      <w:r>
        <w:rPr>
          <w:rFonts w:eastAsia="Times"/>
        </w:rPr>
        <w:t xml:space="preserve">. This amount should reflect the total grant funds requested for general project costs as well as the combined budgets for proposed courses. </w:t>
      </w:r>
      <w:r w:rsidRPr="005D685D">
        <w:rPr>
          <w:rFonts w:eastAsia="Times"/>
        </w:rPr>
        <w:t xml:space="preserve">This amount must </w:t>
      </w:r>
      <w:r>
        <w:rPr>
          <w:rFonts w:eastAsia="Times"/>
        </w:rPr>
        <w:t xml:space="preserve">also </w:t>
      </w:r>
      <w:r w:rsidRPr="005D685D">
        <w:rPr>
          <w:rFonts w:eastAsia="Times"/>
        </w:rPr>
        <w:t>match the total funds requested under the Funding Information section.</w:t>
      </w:r>
    </w:p>
    <w:p w14:paraId="40196C37" w14:textId="77777777" w:rsidR="00D0029B" w:rsidRDefault="00D0029B" w:rsidP="00D0029B">
      <w:pPr>
        <w:jc w:val="center"/>
        <w:rPr>
          <w:rFonts w:eastAsia="Times"/>
        </w:rPr>
      </w:pPr>
      <w:r w:rsidRPr="00400D14">
        <w:rPr>
          <w:rFonts w:eastAsia="Times"/>
          <w:noProof/>
        </w:rPr>
        <w:lastRenderedPageBreak/>
        <w:drawing>
          <wp:inline distT="0" distB="0" distL="0" distR="0" wp14:anchorId="011E855D" wp14:editId="0AEEE37C">
            <wp:extent cx="4244453" cy="3045940"/>
            <wp:effectExtent l="95250" t="95250" r="99060" b="97790"/>
            <wp:docPr id="18" name="Picture 18" descr="IHE-Level Budget Summary section of the online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252585" cy="3051776"/>
                    </a:xfrm>
                    <a:prstGeom prst="rect">
                      <a:avLst/>
                    </a:prstGeom>
                    <a:effectLst>
                      <a:outerShdw blurRad="63500" sx="102000" sy="102000" algn="ctr" rotWithShape="0">
                        <a:prstClr val="black">
                          <a:alpha val="40000"/>
                        </a:prstClr>
                      </a:outerShdw>
                    </a:effectLst>
                  </pic:spPr>
                </pic:pic>
              </a:graphicData>
            </a:graphic>
          </wp:inline>
        </w:drawing>
      </w:r>
    </w:p>
    <w:p w14:paraId="576127F3" w14:textId="77777777" w:rsidR="00B702AE" w:rsidRPr="005D685D" w:rsidRDefault="00B702AE" w:rsidP="00D0029B">
      <w:pPr>
        <w:jc w:val="center"/>
        <w:rPr>
          <w:rFonts w:eastAsia="Times"/>
        </w:rPr>
      </w:pPr>
    </w:p>
    <w:p w14:paraId="2A594177" w14:textId="4291D300" w:rsidR="00D0029B" w:rsidRDefault="00D0029B" w:rsidP="00D0029B">
      <w:pPr>
        <w:rPr>
          <w:rFonts w:eastAsia="Times"/>
        </w:rPr>
      </w:pPr>
      <w:r w:rsidRPr="005D685D">
        <w:rPr>
          <w:rFonts w:eastAsia="Times"/>
        </w:rPr>
        <w:t>Select the number of proposed courses from the dropdown box (</w:t>
      </w:r>
      <w:r w:rsidR="00B702AE">
        <w:rPr>
          <w:rFonts w:eastAsia="Times"/>
        </w:rPr>
        <w:t xml:space="preserve">can select </w:t>
      </w:r>
      <w:r w:rsidRPr="005D685D">
        <w:rPr>
          <w:rFonts w:eastAsia="Times"/>
        </w:rPr>
        <w:t>up to te</w:t>
      </w:r>
      <w:r>
        <w:rPr>
          <w:rFonts w:eastAsia="Times"/>
        </w:rPr>
        <w:t>n</w:t>
      </w:r>
      <w:r w:rsidR="00B702AE">
        <w:rPr>
          <w:rFonts w:eastAsia="Times"/>
        </w:rPr>
        <w:t xml:space="preserve"> courses</w:t>
      </w:r>
      <w:r w:rsidRPr="005D685D">
        <w:rPr>
          <w:rFonts w:eastAsia="Times"/>
        </w:rPr>
        <w:t>).</w:t>
      </w:r>
    </w:p>
    <w:p w14:paraId="3D3130A5" w14:textId="77777777" w:rsidR="00D0029B" w:rsidRDefault="00D0029B" w:rsidP="00D0029B">
      <w:pPr>
        <w:jc w:val="center"/>
        <w:rPr>
          <w:rFonts w:eastAsia="Times"/>
        </w:rPr>
      </w:pPr>
      <w:r w:rsidRPr="00DC5DFF">
        <w:rPr>
          <w:rFonts w:eastAsia="Times"/>
          <w:noProof/>
        </w:rPr>
        <w:drawing>
          <wp:inline distT="0" distB="0" distL="0" distR="0" wp14:anchorId="0999B3FB" wp14:editId="689A63C7">
            <wp:extent cx="5721601" cy="1065475"/>
            <wp:effectExtent l="114300" t="76200" r="107950" b="78105"/>
            <wp:docPr id="1184660393" name="Picture 1184660393" descr="Screenshot of course program information requesting to enter the number of proposed cour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757476" cy="1072156"/>
                    </a:xfrm>
                    <a:prstGeom prst="rect">
                      <a:avLst/>
                    </a:prstGeom>
                    <a:effectLst>
                      <a:outerShdw blurRad="63500" sx="102000" sy="102000" algn="ctr" rotWithShape="0">
                        <a:prstClr val="black">
                          <a:alpha val="40000"/>
                        </a:prstClr>
                      </a:outerShdw>
                    </a:effectLst>
                  </pic:spPr>
                </pic:pic>
              </a:graphicData>
            </a:graphic>
          </wp:inline>
        </w:drawing>
      </w:r>
    </w:p>
    <w:p w14:paraId="303CB653" w14:textId="77777777" w:rsidR="00B702AE" w:rsidRPr="005D685D" w:rsidRDefault="00B702AE" w:rsidP="00D0029B">
      <w:pPr>
        <w:jc w:val="center"/>
        <w:rPr>
          <w:rFonts w:eastAsia="Times"/>
        </w:rPr>
      </w:pPr>
    </w:p>
    <w:p w14:paraId="23240F8C" w14:textId="1B9D55A2" w:rsidR="00D0029B" w:rsidRDefault="00D0029B" w:rsidP="00D0029B">
      <w:pPr>
        <w:rPr>
          <w:noProof/>
        </w:rPr>
      </w:pPr>
      <w:bookmarkStart w:id="113" w:name="_Toc391285227"/>
      <w:r>
        <w:t xml:space="preserve">Separate sections will display based on the number of courses selected. </w:t>
      </w:r>
      <w:r>
        <w:rPr>
          <w:noProof/>
        </w:rPr>
        <w:t>Enter the name and number</w:t>
      </w:r>
      <w:r w:rsidRPr="00254203">
        <w:rPr>
          <w:noProof/>
        </w:rPr>
        <w:t xml:space="preserve"> </w:t>
      </w:r>
      <w:r>
        <w:rPr>
          <w:noProof/>
        </w:rPr>
        <w:t xml:space="preserve">for each course. Enter the total funds requested and the number of participants to be served for each course. The average cost per participant field will automatically calculate. </w:t>
      </w:r>
    </w:p>
    <w:p w14:paraId="39752D06" w14:textId="77777777" w:rsidR="00D0029B" w:rsidRDefault="00D0029B" w:rsidP="00D0029B">
      <w:pPr>
        <w:jc w:val="center"/>
        <w:rPr>
          <w:noProof/>
        </w:rPr>
      </w:pPr>
      <w:r w:rsidRPr="005A2EAA">
        <w:rPr>
          <w:rFonts w:eastAsia="Times"/>
          <w:noProof/>
        </w:rPr>
        <w:drawing>
          <wp:inline distT="0" distB="0" distL="0" distR="0" wp14:anchorId="05F2B327" wp14:editId="48FCC2D4">
            <wp:extent cx="5397687" cy="1828800"/>
            <wp:effectExtent l="114300" t="95250" r="107950" b="95250"/>
            <wp:docPr id="19" name="Picture 19" descr="Screenshot of propose course section.  You will complete a section for each proposed cour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8"/>
                    <a:srcRect b="66056"/>
                    <a:stretch/>
                  </pic:blipFill>
                  <pic:spPr bwMode="auto">
                    <a:xfrm>
                      <a:off x="0" y="0"/>
                      <a:ext cx="5422661" cy="1837261"/>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inline>
        </w:drawing>
      </w:r>
    </w:p>
    <w:p w14:paraId="407167A5" w14:textId="77777777" w:rsidR="00B702AE" w:rsidRDefault="00B702AE" w:rsidP="00D0029B">
      <w:pPr>
        <w:jc w:val="center"/>
        <w:rPr>
          <w:noProof/>
        </w:rPr>
      </w:pPr>
    </w:p>
    <w:p w14:paraId="5F4D1DBD" w14:textId="22D7701F" w:rsidR="00D0029B" w:rsidRDefault="00D0029B" w:rsidP="00D0029B">
      <w:pPr>
        <w:rPr>
          <w:noProof/>
        </w:rPr>
      </w:pPr>
      <w:r>
        <w:rPr>
          <w:noProof/>
        </w:rPr>
        <w:t xml:space="preserve">Select the instructional format of how the course will be delivered and the course topic. If the proposed course topic is not listed, select the “Other” category and enter the topic name. If you </w:t>
      </w:r>
      <w:r w:rsidR="0047425E">
        <w:rPr>
          <w:noProof/>
        </w:rPr>
        <w:t xml:space="preserve">select </w:t>
      </w:r>
      <w:r>
        <w:rPr>
          <w:noProof/>
        </w:rPr>
        <w:t>the special topic seminars, additional fields will be displayed</w:t>
      </w:r>
      <w:r w:rsidR="0047425E">
        <w:rPr>
          <w:noProof/>
        </w:rPr>
        <w:t xml:space="preserve"> for you to select </w:t>
      </w:r>
      <w:r w:rsidR="009E13AB">
        <w:rPr>
          <w:noProof/>
        </w:rPr>
        <w:t>from</w:t>
      </w:r>
      <w:r>
        <w:rPr>
          <w:noProof/>
        </w:rPr>
        <w:t xml:space="preserve">. </w:t>
      </w:r>
      <w:r>
        <w:rPr>
          <w:noProof/>
        </w:rPr>
        <w:lastRenderedPageBreak/>
        <w:t>Provide the geographical area(s) that the course will serve. Enter the name of the professor/master teacher who will teach the course.</w:t>
      </w:r>
    </w:p>
    <w:p w14:paraId="2C7ABE58" w14:textId="77777777" w:rsidR="00D0029B" w:rsidRDefault="00D0029B" w:rsidP="00D0029B">
      <w:pPr>
        <w:jc w:val="center"/>
        <w:rPr>
          <w:noProof/>
        </w:rPr>
      </w:pPr>
      <w:r w:rsidRPr="00E64589">
        <w:rPr>
          <w:noProof/>
        </w:rPr>
        <w:drawing>
          <wp:inline distT="0" distB="0" distL="0" distR="0" wp14:anchorId="17705EAB" wp14:editId="4CEC8D14">
            <wp:extent cx="4790253" cy="2463705"/>
            <wp:effectExtent l="114300" t="95250" r="86995" b="89535"/>
            <wp:docPr id="28" name="Picture 28" descr="Screenshot of course information to be entered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Screenshot of course information to be entered online."/>
                    <pic:cNvPicPr/>
                  </pic:nvPicPr>
                  <pic:blipFill>
                    <a:blip r:embed="rId39"/>
                    <a:stretch>
                      <a:fillRect/>
                    </a:stretch>
                  </pic:blipFill>
                  <pic:spPr>
                    <a:xfrm>
                      <a:off x="0" y="0"/>
                      <a:ext cx="4796293" cy="2466812"/>
                    </a:xfrm>
                    <a:prstGeom prst="rect">
                      <a:avLst/>
                    </a:prstGeom>
                    <a:effectLst>
                      <a:outerShdw blurRad="63500" sx="102000" sy="102000" algn="ctr" rotWithShape="0">
                        <a:prstClr val="black">
                          <a:alpha val="40000"/>
                        </a:prstClr>
                      </a:outerShdw>
                    </a:effectLst>
                  </pic:spPr>
                </pic:pic>
              </a:graphicData>
            </a:graphic>
          </wp:inline>
        </w:drawing>
      </w:r>
    </w:p>
    <w:p w14:paraId="7B087AE8" w14:textId="77777777" w:rsidR="00B702AE" w:rsidRDefault="00B702AE" w:rsidP="00D0029B">
      <w:pPr>
        <w:jc w:val="center"/>
        <w:rPr>
          <w:noProof/>
        </w:rPr>
      </w:pPr>
    </w:p>
    <w:p w14:paraId="7BE4F1E8" w14:textId="04158F3E" w:rsidR="00D0029B" w:rsidRDefault="00AA5325" w:rsidP="00D0029B">
      <w:pPr>
        <w:rPr>
          <w:noProof/>
        </w:rPr>
      </w:pPr>
      <w:r>
        <w:rPr>
          <w:noProof/>
        </w:rPr>
        <w:t>U</w:t>
      </w:r>
      <w:r w:rsidR="00D0029B" w:rsidRPr="00E11777">
        <w:rPr>
          <w:noProof/>
        </w:rPr>
        <w:t>pload</w:t>
      </w:r>
      <w:r w:rsidR="00D0029B">
        <w:rPr>
          <w:noProof/>
        </w:rPr>
        <w:t xml:space="preserve"> the supporting documents (i.e., course narrative, syllabus, and professor/master teacher CV/résumé) and budget narrative for each proposed course in the applicable section. The supporting documents must be saved as a PDF file and the course budget narrative must be saved as an Excel file. The online application will only allow one document to be attached in each of the file upload locations. If you attach the wrong document, simply repeat the step by clicking on the “</w:t>
      </w:r>
      <w:r w:rsidR="00D0029B" w:rsidRPr="00F53329">
        <w:rPr>
          <w:bCs/>
          <w:noProof/>
        </w:rPr>
        <w:t>Choose File</w:t>
      </w:r>
      <w:r w:rsidR="00D0029B">
        <w:rPr>
          <w:noProof/>
        </w:rPr>
        <w:t>” button and select</w:t>
      </w:r>
      <w:r w:rsidR="009E13AB">
        <w:rPr>
          <w:noProof/>
        </w:rPr>
        <w:t>ing</w:t>
      </w:r>
      <w:r w:rsidR="00D0029B">
        <w:rPr>
          <w:noProof/>
        </w:rPr>
        <w:t xml:space="preserve"> the correct document. The most recently uploaded document will overwrite the previous attachment.</w:t>
      </w:r>
    </w:p>
    <w:p w14:paraId="19215D7A" w14:textId="77777777" w:rsidR="00D0029B" w:rsidRPr="00EF56C6" w:rsidRDefault="00D0029B" w:rsidP="00D0029B">
      <w:pPr>
        <w:jc w:val="center"/>
        <w:rPr>
          <w:rFonts w:eastAsia="Times"/>
        </w:rPr>
      </w:pPr>
    </w:p>
    <w:p w14:paraId="300BBF1A" w14:textId="59CB0A5F" w:rsidR="00D0029B" w:rsidRDefault="00D0029B" w:rsidP="00D0029B">
      <w:r>
        <w:t xml:space="preserve">Upload the remaining proposal attachments in the appropriate format following the instructions </w:t>
      </w:r>
      <w:r w:rsidRPr="009E13AB">
        <w:t>in th</w:t>
      </w:r>
      <w:r w:rsidR="00B702AE" w:rsidRPr="009E13AB">
        <w:t>is</w:t>
      </w:r>
      <w:r w:rsidRPr="009E13AB">
        <w:t xml:space="preserve"> RFP</w:t>
      </w:r>
      <w:r>
        <w:t>; these attachments include the IHE-Level Program Narrative, the IHE-Level Budget Narrative for general program expenses</w:t>
      </w:r>
      <w:r w:rsidRPr="00E53BFD">
        <w:t>, and the Certification Signature Page (</w:t>
      </w:r>
      <w:r w:rsidRPr="00AA5325">
        <w:t xml:space="preserve">see </w:t>
      </w:r>
      <w:r w:rsidRPr="0051568E">
        <w:t xml:space="preserve">page </w:t>
      </w:r>
      <w:bookmarkStart w:id="114" w:name="_Hlk484705174"/>
      <w:r w:rsidRPr="0051568E">
        <w:t>1</w:t>
      </w:r>
      <w:bookmarkEnd w:id="114"/>
      <w:r w:rsidR="00FD1163" w:rsidRPr="0051568E">
        <w:t>8</w:t>
      </w:r>
      <w:r w:rsidRPr="00E53BFD">
        <w:t>). All attachments are required; you will not</w:t>
      </w:r>
      <w:r>
        <w:t xml:space="preserve"> be able to submit the application without attaching all documents.</w:t>
      </w:r>
    </w:p>
    <w:p w14:paraId="4DAF219C" w14:textId="77777777" w:rsidR="00D0029B" w:rsidRDefault="00D0029B" w:rsidP="00D0029B">
      <w:pPr>
        <w:jc w:val="center"/>
      </w:pPr>
      <w:r w:rsidRPr="00A4001D">
        <w:rPr>
          <w:noProof/>
        </w:rPr>
        <w:drawing>
          <wp:inline distT="0" distB="0" distL="0" distR="0" wp14:anchorId="29ED12A1" wp14:editId="06F08694">
            <wp:extent cx="5028757" cy="2169994"/>
            <wp:effectExtent l="114300" t="95250" r="114935" b="97155"/>
            <wp:docPr id="20" name="Picture 20" descr="Proposal Attachments section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053871" cy="2180831"/>
                    </a:xfrm>
                    <a:prstGeom prst="rect">
                      <a:avLst/>
                    </a:prstGeom>
                    <a:effectLst>
                      <a:outerShdw blurRad="63500" sx="102000" sy="102000" algn="ctr" rotWithShape="0">
                        <a:prstClr val="black">
                          <a:alpha val="40000"/>
                        </a:prstClr>
                      </a:outerShdw>
                    </a:effectLst>
                  </pic:spPr>
                </pic:pic>
              </a:graphicData>
            </a:graphic>
          </wp:inline>
        </w:drawing>
      </w:r>
    </w:p>
    <w:p w14:paraId="1441A696" w14:textId="77777777" w:rsidR="00E32EBF" w:rsidRDefault="00E32EBF" w:rsidP="00D0029B">
      <w:pPr>
        <w:jc w:val="center"/>
      </w:pPr>
    </w:p>
    <w:bookmarkEnd w:id="113"/>
    <w:p w14:paraId="52A93D5B" w14:textId="77777777" w:rsidR="00D0029B" w:rsidRDefault="00D0029B" w:rsidP="00D0029B">
      <w:r>
        <w:lastRenderedPageBreak/>
        <w:t xml:space="preserve">Thoroughly review the summary on the Data Review and Confirmation Page to verify that the information has been entered correctly in the online application prior to submitting. You will </w:t>
      </w:r>
      <w:r>
        <w:rPr>
          <w:i/>
        </w:rPr>
        <w:t>not</w:t>
      </w:r>
      <w:r>
        <w:t xml:space="preserve"> be able to access the completed application form after it has been submitted. If any of the entries are incorrect, click on the "</w:t>
      </w:r>
      <w:r w:rsidRPr="00F53329">
        <w:rPr>
          <w:bCs/>
        </w:rPr>
        <w:t>Previous</w:t>
      </w:r>
      <w:r>
        <w:t>" button at the bottom of each page to return to the appropriate section(s) and reenter the correct information.</w:t>
      </w:r>
    </w:p>
    <w:p w14:paraId="41A3A42D" w14:textId="77777777" w:rsidR="00D0029B" w:rsidRDefault="00D0029B" w:rsidP="00D0029B">
      <w:pPr>
        <w:jc w:val="center"/>
      </w:pPr>
      <w:r w:rsidRPr="00853CBE">
        <w:rPr>
          <w:noProof/>
        </w:rPr>
        <w:drawing>
          <wp:inline distT="0" distB="0" distL="0" distR="0" wp14:anchorId="5467984F" wp14:editId="16E9AEE8">
            <wp:extent cx="5820290" cy="2247900"/>
            <wp:effectExtent l="114300" t="95250" r="123825" b="95250"/>
            <wp:docPr id="11" name="Picture 11" descr="Screenshot of Data Review and Confirmation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882426" cy="2271898"/>
                    </a:xfrm>
                    <a:prstGeom prst="rect">
                      <a:avLst/>
                    </a:prstGeom>
                    <a:effectLst>
                      <a:outerShdw blurRad="63500" sx="102000" sy="102000" algn="ctr" rotWithShape="0">
                        <a:prstClr val="black">
                          <a:alpha val="40000"/>
                        </a:prstClr>
                      </a:outerShdw>
                    </a:effectLst>
                  </pic:spPr>
                </pic:pic>
              </a:graphicData>
            </a:graphic>
          </wp:inline>
        </w:drawing>
      </w:r>
    </w:p>
    <w:p w14:paraId="2AF8439D" w14:textId="77777777" w:rsidR="00B702AE" w:rsidRDefault="00B702AE" w:rsidP="00D0029B">
      <w:pPr>
        <w:jc w:val="center"/>
      </w:pPr>
    </w:p>
    <w:p w14:paraId="3DDE1D34" w14:textId="77777777" w:rsidR="00D0029B" w:rsidRDefault="00D0029B" w:rsidP="00D0029B">
      <w:r w:rsidRPr="002176C1">
        <w:t xml:space="preserve">If </w:t>
      </w:r>
      <w:proofErr w:type="gramStart"/>
      <w:r w:rsidRPr="002176C1">
        <w:t>all of</w:t>
      </w:r>
      <w:proofErr w:type="gramEnd"/>
      <w:r w:rsidRPr="002176C1">
        <w:t xml:space="preserve"> the entries are correct, click on the “</w:t>
      </w:r>
      <w:r w:rsidRPr="00F53329">
        <w:rPr>
          <w:bCs/>
        </w:rPr>
        <w:t>Submit Application</w:t>
      </w:r>
      <w:r w:rsidRPr="002176C1">
        <w:t>” button in the lower right corner of this screen to complete the submission process.</w:t>
      </w:r>
      <w:r>
        <w:t xml:space="preserve"> </w:t>
      </w:r>
    </w:p>
    <w:p w14:paraId="0D1318FA" w14:textId="19174602" w:rsidR="00D0029B" w:rsidRDefault="00D0029B" w:rsidP="00D0029B">
      <w:pPr>
        <w:jc w:val="center"/>
      </w:pPr>
      <w:r w:rsidRPr="00853CBE">
        <w:rPr>
          <w:noProof/>
        </w:rPr>
        <w:drawing>
          <wp:inline distT="0" distB="0" distL="0" distR="0" wp14:anchorId="446ED753" wp14:editId="6B476058">
            <wp:extent cx="5757545" cy="461956"/>
            <wp:effectExtent l="133350" t="76200" r="128905" b="71755"/>
            <wp:docPr id="17" name="Picture 17" descr="Screenshot of the bottom of an online page showing the previous button and the submit applica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225736" cy="499521"/>
                    </a:xfrm>
                    <a:prstGeom prst="rect">
                      <a:avLst/>
                    </a:prstGeom>
                    <a:effectLst>
                      <a:outerShdw blurRad="63500" sx="102000" sy="102000" algn="ctr" rotWithShape="0">
                        <a:prstClr val="black">
                          <a:alpha val="40000"/>
                        </a:prstClr>
                      </a:outerShdw>
                    </a:effectLst>
                  </pic:spPr>
                </pic:pic>
              </a:graphicData>
            </a:graphic>
          </wp:inline>
        </w:drawing>
      </w:r>
    </w:p>
    <w:p w14:paraId="374595FB" w14:textId="77777777" w:rsidR="00B702AE" w:rsidRDefault="00B702AE" w:rsidP="00D0029B"/>
    <w:p w14:paraId="30B1F46E" w14:textId="77B35EB7" w:rsidR="00D0029B" w:rsidRDefault="00D0029B" w:rsidP="00D0029B">
      <w:r>
        <w:t xml:space="preserve">Once the application is submitted, the following message will be displayed on the screen, and a submission confirmation will be sent to the email address provided </w:t>
      </w:r>
      <w:proofErr w:type="gramStart"/>
      <w:r>
        <w:t>for</w:t>
      </w:r>
      <w:proofErr w:type="gramEnd"/>
      <w:r>
        <w:t xml:space="preserve"> </w:t>
      </w:r>
      <w:r w:rsidRPr="005813FF">
        <w:t>the program</w:t>
      </w:r>
      <w:r>
        <w:t xml:space="preserve"> director</w:t>
      </w:r>
      <w:r w:rsidRPr="00DC01D5">
        <w:t>.</w:t>
      </w:r>
    </w:p>
    <w:p w14:paraId="76D57015" w14:textId="79345EF7" w:rsidR="00D0029B" w:rsidRDefault="00BA2C89" w:rsidP="00D0029B">
      <w:pPr>
        <w:jc w:val="center"/>
      </w:pPr>
      <w:r w:rsidRPr="00BA2C89">
        <w:rPr>
          <w:noProof/>
        </w:rPr>
        <w:drawing>
          <wp:inline distT="0" distB="0" distL="0" distR="0" wp14:anchorId="692C11E1" wp14:editId="1946B603">
            <wp:extent cx="5574655" cy="1676400"/>
            <wp:effectExtent l="114300" t="95250" r="121920" b="95250"/>
            <wp:docPr id="244308782" name="Picture 1" descr="Online Application - Submission Confi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308782" name="Picture 1" descr="Online Application - Submission Confirmation"/>
                    <pic:cNvPicPr/>
                  </pic:nvPicPr>
                  <pic:blipFill>
                    <a:blip r:embed="rId43">
                      <a:extLst>
                        <a:ext uri="{28A0092B-C50C-407E-A947-70E740481C1C}">
                          <a14:useLocalDpi xmlns:a14="http://schemas.microsoft.com/office/drawing/2010/main" val="0"/>
                        </a:ext>
                      </a:extLst>
                    </a:blip>
                    <a:srcRect t="2218" b="2218"/>
                    <a:stretch>
                      <a:fillRect/>
                    </a:stretch>
                  </pic:blipFill>
                  <pic:spPr bwMode="auto">
                    <a:xfrm>
                      <a:off x="0" y="0"/>
                      <a:ext cx="5595945" cy="1682802"/>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inline>
        </w:drawing>
      </w:r>
    </w:p>
    <w:p w14:paraId="686DFE55" w14:textId="77777777" w:rsidR="00B702AE" w:rsidRDefault="00B702AE" w:rsidP="00D0029B">
      <w:pPr>
        <w:jc w:val="center"/>
      </w:pPr>
    </w:p>
    <w:p w14:paraId="7539D827" w14:textId="77777777" w:rsidR="00D0029B" w:rsidRDefault="00D0029B" w:rsidP="00D0029B">
      <w:pPr>
        <w:jc w:val="center"/>
        <w:rPr>
          <w:rStyle w:val="Heading2Char"/>
        </w:rPr>
      </w:pPr>
      <w:r>
        <w:t>A</w:t>
      </w:r>
      <w:r w:rsidRPr="006771C0">
        <w:t xml:space="preserve"> submission confirmation will be sent to the </w:t>
      </w:r>
      <w:r>
        <w:t>email</w:t>
      </w:r>
      <w:r w:rsidRPr="006771C0">
        <w:t xml:space="preserve"> address provided </w:t>
      </w:r>
      <w:proofErr w:type="gramStart"/>
      <w:r w:rsidRPr="006771C0">
        <w:t>for</w:t>
      </w:r>
      <w:proofErr w:type="gramEnd"/>
      <w:r w:rsidRPr="006771C0">
        <w:t xml:space="preserve"> </w:t>
      </w:r>
      <w:r w:rsidRPr="005813FF">
        <w:t>the program</w:t>
      </w:r>
      <w:r>
        <w:t xml:space="preserve"> </w:t>
      </w:r>
      <w:r w:rsidRPr="006771C0">
        <w:t>director.</w:t>
      </w:r>
    </w:p>
    <w:p w14:paraId="5FAF1021" w14:textId="77777777" w:rsidR="009E13AB" w:rsidRDefault="009E13AB" w:rsidP="0098301E">
      <w:pPr>
        <w:rPr>
          <w:rFonts w:eastAsia="Times"/>
        </w:rPr>
      </w:pPr>
      <w:bookmarkStart w:id="115" w:name="_Toc205296291"/>
    </w:p>
    <w:p w14:paraId="47263A31" w14:textId="550298DC" w:rsidR="00D0029B" w:rsidRDefault="00BA2C89" w:rsidP="0098301E">
      <w:pPr>
        <w:rPr>
          <w:rStyle w:val="Heading2Char"/>
        </w:rPr>
      </w:pPr>
      <w:r w:rsidRPr="0098301E">
        <w:rPr>
          <w:rFonts w:eastAsia="Times"/>
          <w:noProof/>
        </w:rPr>
        <w:lastRenderedPageBreak/>
        <w:drawing>
          <wp:inline distT="0" distB="0" distL="0" distR="0" wp14:anchorId="29B39051" wp14:editId="1341BD7C">
            <wp:extent cx="5840626" cy="1778000"/>
            <wp:effectExtent l="114300" t="95250" r="122555" b="88900"/>
            <wp:docPr id="234904304" name="Picture 1" descr="Online Application - Email Confi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904304" name="Picture 1" descr="Online Application - Email Confirmation"/>
                    <pic:cNvPicPr/>
                  </pic:nvPicPr>
                  <pic:blipFill rotWithShape="1">
                    <a:blip r:embed="rId44" cstate="print">
                      <a:extLst>
                        <a:ext uri="{28A0092B-C50C-407E-A947-70E740481C1C}">
                          <a14:useLocalDpi xmlns:a14="http://schemas.microsoft.com/office/drawing/2010/main" val="0"/>
                        </a:ext>
                      </a:extLst>
                    </a:blip>
                    <a:srcRect r="26590"/>
                    <a:stretch>
                      <a:fillRect/>
                    </a:stretch>
                  </pic:blipFill>
                  <pic:spPr bwMode="auto">
                    <a:xfrm>
                      <a:off x="0" y="0"/>
                      <a:ext cx="5889838" cy="1792981"/>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inline>
        </w:drawing>
      </w:r>
      <w:bookmarkEnd w:id="115"/>
    </w:p>
    <w:p w14:paraId="5B32C675" w14:textId="77777777" w:rsidR="00D557CF" w:rsidRDefault="00D557CF" w:rsidP="0098301E">
      <w:pPr>
        <w:rPr>
          <w:rStyle w:val="Heading2Char"/>
        </w:rPr>
      </w:pPr>
    </w:p>
    <w:p w14:paraId="2093448B" w14:textId="77777777" w:rsidR="00D0029B" w:rsidRPr="006771C0" w:rsidRDefault="00D0029B" w:rsidP="00D0029B">
      <w:pPr>
        <w:widowControl w:val="0"/>
      </w:pPr>
      <w:r w:rsidRPr="006771C0">
        <w:t xml:space="preserve">If the </w:t>
      </w:r>
      <w:r w:rsidRPr="005813FF">
        <w:t>program d</w:t>
      </w:r>
      <w:r w:rsidRPr="006771C0">
        <w:t xml:space="preserve">irector does not receive a confirmation </w:t>
      </w:r>
      <w:r>
        <w:t>email,</w:t>
      </w:r>
      <w:r w:rsidRPr="006771C0">
        <w:t xml:space="preserve"> then the application did not successfully upload</w:t>
      </w:r>
      <w:r>
        <w:t xml:space="preserve">. </w:t>
      </w:r>
      <w:r w:rsidRPr="006771C0">
        <w:t xml:space="preserve">You must go back and resubmit the </w:t>
      </w:r>
      <w:r w:rsidRPr="006771C0">
        <w:rPr>
          <w:i/>
        </w:rPr>
        <w:t>entire</w:t>
      </w:r>
      <w:r w:rsidRPr="006771C0">
        <w:t xml:space="preserve"> online form, including </w:t>
      </w:r>
      <w:r w:rsidRPr="006771C0">
        <w:rPr>
          <w:i/>
        </w:rPr>
        <w:t>all</w:t>
      </w:r>
      <w:r w:rsidRPr="006771C0">
        <w:t xml:space="preserve"> attachments, </w:t>
      </w:r>
      <w:proofErr w:type="gramStart"/>
      <w:r w:rsidRPr="006771C0">
        <w:t>in order for</w:t>
      </w:r>
      <w:proofErr w:type="gramEnd"/>
      <w:r w:rsidRPr="006771C0">
        <w:t xml:space="preserve"> your application to be considered for funding.</w:t>
      </w:r>
      <w:r>
        <w:t xml:space="preserve"> Only the most recently submitted application will be reviewed.</w:t>
      </w:r>
    </w:p>
    <w:p w14:paraId="4CB93AB3" w14:textId="77777777" w:rsidR="00D0029B" w:rsidRDefault="00D0029B" w:rsidP="00D0029B"/>
    <w:p w14:paraId="790DB353" w14:textId="77777777" w:rsidR="00D0029B" w:rsidRDefault="00D0029B" w:rsidP="00D0029B">
      <w:r>
        <w:t xml:space="preserve">An email confirmation that an application was successfully uploaded does not account for the quality of the uploaded documents or the completeness of the online form. The confirmation email only notifies you that your online application has been submitted. Applicants are responsible for ensuring that the information entered in the online form, including all attachments, is accurate and complete </w:t>
      </w:r>
      <w:proofErr w:type="gramStart"/>
      <w:r>
        <w:t>in order for</w:t>
      </w:r>
      <w:proofErr w:type="gramEnd"/>
      <w:r>
        <w:t xml:space="preserve"> the application to be reviewed and considered for funding.</w:t>
      </w:r>
    </w:p>
    <w:p w14:paraId="1A56E544" w14:textId="0BA2CAD3" w:rsidR="00D0029B" w:rsidRDefault="00D0029B" w:rsidP="00D0029B">
      <w:pPr>
        <w:rPr>
          <w:rFonts w:eastAsia="Times"/>
          <w:b/>
        </w:rPr>
      </w:pPr>
      <w:r>
        <w:rPr>
          <w:rFonts w:eastAsia="Times"/>
          <w:b/>
        </w:rPr>
        <w:br w:type="page"/>
      </w:r>
    </w:p>
    <w:p w14:paraId="12A630AE" w14:textId="77777777" w:rsidR="00D0029B" w:rsidRPr="00E847E3" w:rsidRDefault="00D0029B" w:rsidP="00D0029B">
      <w:pPr>
        <w:pStyle w:val="Heading1"/>
        <w:rPr>
          <w:b/>
        </w:rPr>
      </w:pPr>
      <w:bookmarkStart w:id="116" w:name="_Toc205296292"/>
      <w:r w:rsidRPr="00E847E3">
        <w:rPr>
          <w:rFonts w:eastAsia="Times"/>
          <w:b/>
          <w:sz w:val="24"/>
        </w:rPr>
        <w:lastRenderedPageBreak/>
        <w:t>Appendix A: Definitions of Terms Used</w:t>
      </w:r>
      <w:bookmarkEnd w:id="116"/>
    </w:p>
    <w:p w14:paraId="0CA647EC" w14:textId="77777777" w:rsidR="00D0029B" w:rsidRPr="009A78CE" w:rsidRDefault="00D0029B" w:rsidP="00D0029B"/>
    <w:p w14:paraId="6221F1DD" w14:textId="77777777" w:rsidR="00D0029B" w:rsidRDefault="00D0029B" w:rsidP="00D0029B">
      <w:pPr>
        <w:ind w:left="720" w:hanging="720"/>
      </w:pPr>
      <w:r w:rsidRPr="00AB614D">
        <w:rPr>
          <w:u w:val="single"/>
        </w:rPr>
        <w:t>De-obligation</w:t>
      </w:r>
      <w:r>
        <w:t>—</w:t>
      </w:r>
      <w:r w:rsidRPr="00BB046D">
        <w:t xml:space="preserve"> </w:t>
      </w:r>
      <w:r>
        <w:t>The downward adjustment of the obligations recorded in a grant award document. It is caused by factors such as (1) termination of part of the project, (2) reduction in material prices, (3) cost savings, or (4) correction of recorded amounts.</w:t>
      </w:r>
    </w:p>
    <w:p w14:paraId="4B488FEA" w14:textId="77777777" w:rsidR="00D0029B" w:rsidRDefault="00D0029B" w:rsidP="00D0029B">
      <w:pPr>
        <w:jc w:val="both"/>
      </w:pPr>
    </w:p>
    <w:p w14:paraId="39C5DBAD" w14:textId="77777777" w:rsidR="00D0029B" w:rsidRPr="00C462E9" w:rsidRDefault="00D0029B" w:rsidP="00D0029B">
      <w:pPr>
        <w:ind w:left="720" w:hanging="720"/>
      </w:pPr>
      <w:r w:rsidRPr="00AB614D">
        <w:rPr>
          <w:u w:val="single"/>
        </w:rPr>
        <w:t>Endorsement</w:t>
      </w:r>
      <w:r>
        <w:t>—</w:t>
      </w:r>
      <w:r w:rsidRPr="00C462E9">
        <w:t xml:space="preserve">Completion of the following training fulfills the requirements set forth in SBE </w:t>
      </w:r>
      <w:r w:rsidRPr="00630FEA">
        <w:t>Regulation 43-220(II)(C)(1)</w:t>
      </w:r>
      <w:r w:rsidRPr="00C462E9">
        <w:t xml:space="preserve"> and provides </w:t>
      </w:r>
      <w:r>
        <w:t>an endorsement in GT education:</w:t>
      </w:r>
    </w:p>
    <w:p w14:paraId="76894340" w14:textId="77777777" w:rsidR="00D0029B" w:rsidRPr="00C462E9" w:rsidRDefault="00D0029B" w:rsidP="00D0029B">
      <w:pPr>
        <w:pStyle w:val="ListParagraph"/>
        <w:numPr>
          <w:ilvl w:val="0"/>
          <w:numId w:val="39"/>
        </w:numPr>
        <w:ind w:left="1080"/>
      </w:pPr>
      <w:r w:rsidRPr="00C462E9">
        <w:t>a professional certificate in the teaching area, and</w:t>
      </w:r>
    </w:p>
    <w:p w14:paraId="0AE5F26D" w14:textId="77777777" w:rsidR="00D0029B" w:rsidRPr="00C462E9" w:rsidRDefault="00D0029B" w:rsidP="00D0029B">
      <w:pPr>
        <w:pStyle w:val="ListParagraph"/>
        <w:numPr>
          <w:ilvl w:val="0"/>
          <w:numId w:val="39"/>
        </w:numPr>
        <w:ind w:left="1080"/>
      </w:pPr>
      <w:r w:rsidRPr="00C462E9">
        <w:t>six (6) hours in the following endorsement courses: Nature and Needs of Gifted and Talented Students (3 hours) and Introduction to Curriculum and Instruction for Gifted and Talented Students (3 hours).</w:t>
      </w:r>
    </w:p>
    <w:p w14:paraId="329202F6" w14:textId="6C13488B" w:rsidR="00D0029B" w:rsidRDefault="00D0029B" w:rsidP="00D0029B">
      <w:pPr>
        <w:ind w:left="720"/>
      </w:pPr>
      <w:r w:rsidRPr="00C462E9">
        <w:t>After successfully completing the two graduate courses, a teacher must submit a change action form and official transcripts to the</w:t>
      </w:r>
      <w:r>
        <w:t xml:space="preserve"> SCDE’s Office of Educator Services</w:t>
      </w:r>
      <w:r w:rsidR="00B702AE">
        <w:t>.</w:t>
      </w:r>
    </w:p>
    <w:p w14:paraId="26885629" w14:textId="77777777" w:rsidR="00D0029B" w:rsidRDefault="00D0029B" w:rsidP="00D0029B"/>
    <w:p w14:paraId="575E1E9C" w14:textId="77777777" w:rsidR="00D0029B" w:rsidRPr="00C462E9" w:rsidRDefault="00D0029B" w:rsidP="00D0029B">
      <w:pPr>
        <w:ind w:left="720" w:hanging="720"/>
      </w:pPr>
      <w:r w:rsidRPr="00626530">
        <w:rPr>
          <w:bCs/>
          <w:u w:val="single"/>
        </w:rPr>
        <w:t>Master teacher</w:t>
      </w:r>
      <w:r>
        <w:rPr>
          <w:b/>
        </w:rPr>
        <w:t>—</w:t>
      </w:r>
      <w:r w:rsidRPr="00C462E9">
        <w:t>An experienced, endorsed GT educator who assists the primary professor in the delivery of instruction and who possesses a minimum of five years of experience in teaching gifted students.</w:t>
      </w:r>
    </w:p>
    <w:p w14:paraId="3F8CFE42" w14:textId="77777777" w:rsidR="00AA10A8" w:rsidRDefault="00AA10A8" w:rsidP="00AA10A8"/>
    <w:p w14:paraId="1F03040B" w14:textId="77777777" w:rsidR="00CA33F6" w:rsidRPr="00E847E3" w:rsidRDefault="003632FA" w:rsidP="00DC6512">
      <w:pPr>
        <w:pStyle w:val="Heading1"/>
        <w:rPr>
          <w:b/>
        </w:rPr>
      </w:pPr>
      <w:r w:rsidRPr="00405E6A">
        <w:br w:type="page"/>
      </w:r>
      <w:bookmarkStart w:id="117" w:name="_Toc51073651"/>
      <w:bookmarkStart w:id="118" w:name="_Toc205296293"/>
      <w:r w:rsidR="00CA33F6" w:rsidRPr="00E847E3">
        <w:rPr>
          <w:b/>
          <w:sz w:val="24"/>
        </w:rPr>
        <w:lastRenderedPageBreak/>
        <w:t>Appendix B</w:t>
      </w:r>
      <w:r w:rsidR="0041029B" w:rsidRPr="00E847E3">
        <w:rPr>
          <w:b/>
          <w:sz w:val="24"/>
        </w:rPr>
        <w:t>:</w:t>
      </w:r>
      <w:r w:rsidR="00B83E60" w:rsidRPr="00E847E3">
        <w:rPr>
          <w:b/>
          <w:sz w:val="24"/>
        </w:rPr>
        <w:t xml:space="preserve"> </w:t>
      </w:r>
      <w:r w:rsidRPr="00E847E3">
        <w:rPr>
          <w:b/>
          <w:sz w:val="24"/>
        </w:rPr>
        <w:t>Selection Criteria and Reviewers</w:t>
      </w:r>
      <w:r w:rsidR="008D6768" w:rsidRPr="00E847E3">
        <w:rPr>
          <w:b/>
          <w:sz w:val="24"/>
        </w:rPr>
        <w:t>’</w:t>
      </w:r>
      <w:r w:rsidRPr="00E847E3">
        <w:rPr>
          <w:b/>
          <w:sz w:val="24"/>
        </w:rPr>
        <w:t xml:space="preserve"> Scoring Rubric</w:t>
      </w:r>
      <w:bookmarkEnd w:id="117"/>
      <w:bookmarkEnd w:id="118"/>
    </w:p>
    <w:p w14:paraId="51BEDA35" w14:textId="77777777" w:rsidR="004452E3" w:rsidRDefault="004452E3" w:rsidP="009E71C6">
      <w:bookmarkStart w:id="119" w:name="_Toc50869624"/>
    </w:p>
    <w:p w14:paraId="21C616A5" w14:textId="77777777" w:rsidR="003632FA" w:rsidRPr="00E94265" w:rsidRDefault="003632FA" w:rsidP="009E71C6">
      <w:pPr>
        <w:rPr>
          <w:b/>
          <w:u w:val="single"/>
        </w:rPr>
      </w:pPr>
      <w:r w:rsidRPr="00E94265">
        <w:rPr>
          <w:b/>
          <w:u w:val="single"/>
        </w:rPr>
        <w:t>Selection Criteria</w:t>
      </w:r>
    </w:p>
    <w:p w14:paraId="475F874A" w14:textId="77777777" w:rsidR="003632FA" w:rsidRPr="009A78CE" w:rsidRDefault="003632FA" w:rsidP="003632FA"/>
    <w:p w14:paraId="100205A2" w14:textId="77777777" w:rsidR="00FF6BFD" w:rsidRDefault="00FF6BFD" w:rsidP="00FF6BFD">
      <w:r>
        <w:t>Reviewers will use a dual-tier rating system to review applications. The first tier will rate the IHE-</w:t>
      </w:r>
      <w:r w:rsidRPr="005813FF">
        <w:t>level program narrative to determine the institution’s capacity to successfully implement and manage a GT Graduate Course Program grant. The second tier will rate each proposed course separately for the quality of the course and the personnel who will be instructing the course. The score assigned to the IHE-level program narrative will be added to the course quality and personnel quality scores to determine the total score</w:t>
      </w:r>
      <w:r>
        <w:t xml:space="preserve"> for each individual course. </w:t>
      </w:r>
    </w:p>
    <w:p w14:paraId="389EE075" w14:textId="77777777" w:rsidR="00FF6BFD" w:rsidRDefault="00FF6BFD" w:rsidP="00FF6BFD"/>
    <w:p w14:paraId="4215C2B8" w14:textId="77777777" w:rsidR="00FF6BFD" w:rsidRPr="00017C2C" w:rsidRDefault="00FF6BFD" w:rsidP="00FF6BFD">
      <w:r w:rsidRPr="00017C2C">
        <w:t>A total of</w:t>
      </w:r>
      <w:r>
        <w:t xml:space="preserve"> 100 </w:t>
      </w:r>
      <w:r w:rsidRPr="00017C2C">
        <w:t xml:space="preserve">points is available to </w:t>
      </w:r>
      <w:r>
        <w:t xml:space="preserve">applications that </w:t>
      </w:r>
      <w:r w:rsidRPr="00017C2C">
        <w:t>meet</w:t>
      </w:r>
      <w:r>
        <w:t xml:space="preserve"> the maximum score for each </w:t>
      </w:r>
      <w:r w:rsidRPr="00017C2C">
        <w:t xml:space="preserve">selection criteria. While the budget is assigned zero (0) points, the budget remains a critical component of the entire application. An application with an incomplete budget will </w:t>
      </w:r>
      <w:r w:rsidRPr="00017C2C">
        <w:rPr>
          <w:i/>
        </w:rPr>
        <w:t>not</w:t>
      </w:r>
      <w:r w:rsidRPr="00017C2C">
        <w:t xml:space="preserve"> be funded.</w:t>
      </w:r>
    </w:p>
    <w:p w14:paraId="57DBDAFE" w14:textId="77777777" w:rsidR="00FF6BFD" w:rsidRPr="00017C2C" w:rsidRDefault="00FF6BFD" w:rsidP="00FF6BFD">
      <w:pPr>
        <w:ind w:left="360" w:firstLine="360"/>
        <w:rPr>
          <w:bCs/>
        </w:rPr>
      </w:pPr>
    </w:p>
    <w:p w14:paraId="4BBB70C6" w14:textId="286D2D6C" w:rsidR="001F4DEB" w:rsidRPr="00017C2C" w:rsidRDefault="00FF6BFD" w:rsidP="00FF6BFD">
      <w:pPr>
        <w:ind w:left="360" w:hanging="360"/>
        <w:rPr>
          <w:bCs/>
        </w:rPr>
      </w:pPr>
      <w:bookmarkStart w:id="120" w:name="_Hlk204585794"/>
      <w:r w:rsidRPr="00017C2C">
        <w:rPr>
          <w:bCs/>
        </w:rPr>
        <w:t xml:space="preserve">The </w:t>
      </w:r>
      <w:proofErr w:type="gramStart"/>
      <w:r w:rsidRPr="00017C2C">
        <w:rPr>
          <w:bCs/>
        </w:rPr>
        <w:t>point</w:t>
      </w:r>
      <w:proofErr w:type="gramEnd"/>
      <w:r w:rsidRPr="00017C2C">
        <w:rPr>
          <w:bCs/>
        </w:rPr>
        <w:t xml:space="preserve"> </w:t>
      </w:r>
      <w:proofErr w:type="gramStart"/>
      <w:r w:rsidRPr="00017C2C">
        <w:rPr>
          <w:bCs/>
        </w:rPr>
        <w:t>values</w:t>
      </w:r>
      <w:proofErr w:type="gramEnd"/>
      <w:r w:rsidRPr="00017C2C">
        <w:rPr>
          <w:bCs/>
        </w:rPr>
        <w:t xml:space="preserve"> for each section of the application are as follows:</w:t>
      </w:r>
    </w:p>
    <w:p w14:paraId="70E24101" w14:textId="77777777" w:rsidR="001F4DEB" w:rsidRPr="009A78CE" w:rsidRDefault="001F4DEB" w:rsidP="00DA1E8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Scoring Rubric"/>
        <w:tblDescription w:val="Provides a breakdown of the total points available per section."/>
      </w:tblPr>
      <w:tblGrid>
        <w:gridCol w:w="6750"/>
        <w:gridCol w:w="2492"/>
      </w:tblGrid>
      <w:tr w:rsidR="003632FA" w:rsidRPr="009A78CE" w14:paraId="40B02EDD" w14:textId="77777777" w:rsidTr="00FF6BFD">
        <w:tc>
          <w:tcPr>
            <w:tcW w:w="6750" w:type="dxa"/>
            <w:shd w:val="clear" w:color="auto" w:fill="E0E0E0"/>
          </w:tcPr>
          <w:p w14:paraId="32E4C4D7" w14:textId="77777777" w:rsidR="003632FA" w:rsidRPr="009A78CE" w:rsidRDefault="003632FA" w:rsidP="00BC25F5">
            <w:pPr>
              <w:jc w:val="center"/>
              <w:rPr>
                <w:b/>
                <w:bCs/>
              </w:rPr>
            </w:pPr>
            <w:r w:rsidRPr="009A78CE">
              <w:rPr>
                <w:b/>
                <w:bCs/>
              </w:rPr>
              <w:t>Narrative Sections</w:t>
            </w:r>
          </w:p>
        </w:tc>
        <w:tc>
          <w:tcPr>
            <w:tcW w:w="2492" w:type="dxa"/>
            <w:shd w:val="clear" w:color="auto" w:fill="E0E0E0"/>
          </w:tcPr>
          <w:p w14:paraId="0D604127" w14:textId="77777777" w:rsidR="003632FA" w:rsidRPr="009A78CE" w:rsidRDefault="003632FA" w:rsidP="00BC25F5">
            <w:pPr>
              <w:jc w:val="center"/>
              <w:rPr>
                <w:b/>
                <w:bCs/>
              </w:rPr>
            </w:pPr>
            <w:r w:rsidRPr="009A78CE">
              <w:rPr>
                <w:b/>
                <w:bCs/>
              </w:rPr>
              <w:t>Points Available</w:t>
            </w:r>
          </w:p>
        </w:tc>
      </w:tr>
      <w:tr w:rsidR="003632FA" w:rsidRPr="009A78CE" w14:paraId="071BEFA8" w14:textId="77777777" w:rsidTr="00FF6BFD">
        <w:tc>
          <w:tcPr>
            <w:tcW w:w="6750" w:type="dxa"/>
          </w:tcPr>
          <w:p w14:paraId="4202A8E1" w14:textId="54DF3FF9" w:rsidR="003632FA" w:rsidRPr="009A78CE" w:rsidRDefault="00FF6BFD" w:rsidP="00BC25F5">
            <w:bookmarkStart w:id="121" w:name="_Hlk204336223"/>
            <w:r>
              <w:t>IHE-Level Program Narrative</w:t>
            </w:r>
          </w:p>
        </w:tc>
        <w:tc>
          <w:tcPr>
            <w:tcW w:w="2492" w:type="dxa"/>
          </w:tcPr>
          <w:p w14:paraId="7B159C59" w14:textId="682D222E" w:rsidR="003632FA" w:rsidRPr="009A78CE" w:rsidRDefault="00FF6BFD" w:rsidP="00BC25F5">
            <w:pPr>
              <w:widowControl w:val="0"/>
              <w:jc w:val="right"/>
            </w:pPr>
            <w:r>
              <w:t>25</w:t>
            </w:r>
          </w:p>
        </w:tc>
      </w:tr>
      <w:tr w:rsidR="003632FA" w:rsidRPr="009A78CE" w14:paraId="0DC6C713" w14:textId="77777777" w:rsidTr="00FF6BFD">
        <w:tc>
          <w:tcPr>
            <w:tcW w:w="6750" w:type="dxa"/>
          </w:tcPr>
          <w:p w14:paraId="55C5B41B" w14:textId="0AA93EC1" w:rsidR="003632FA" w:rsidRPr="009A78CE" w:rsidRDefault="00FF6BFD" w:rsidP="00BC25F5">
            <w:r>
              <w:t>Course Quality (per proposed course)</w:t>
            </w:r>
          </w:p>
        </w:tc>
        <w:tc>
          <w:tcPr>
            <w:tcW w:w="2492" w:type="dxa"/>
          </w:tcPr>
          <w:p w14:paraId="1C9B52DE" w14:textId="389E1962" w:rsidR="003632FA" w:rsidRPr="009A78CE" w:rsidRDefault="00FF6BFD" w:rsidP="00BC25F5">
            <w:pPr>
              <w:widowControl w:val="0"/>
              <w:jc w:val="right"/>
            </w:pPr>
            <w:r>
              <w:t>55</w:t>
            </w:r>
          </w:p>
        </w:tc>
      </w:tr>
      <w:tr w:rsidR="003632FA" w:rsidRPr="009A78CE" w14:paraId="3CC4B39C" w14:textId="77777777" w:rsidTr="00FF6BFD">
        <w:tc>
          <w:tcPr>
            <w:tcW w:w="6750" w:type="dxa"/>
          </w:tcPr>
          <w:p w14:paraId="1DCFCEC4" w14:textId="31347796" w:rsidR="003632FA" w:rsidRPr="009A78CE" w:rsidRDefault="00FF6BFD" w:rsidP="0061269C">
            <w:r>
              <w:t>Personnel Quality</w:t>
            </w:r>
          </w:p>
        </w:tc>
        <w:tc>
          <w:tcPr>
            <w:tcW w:w="2492" w:type="dxa"/>
          </w:tcPr>
          <w:p w14:paraId="483BE4C8" w14:textId="5A401AE6" w:rsidR="003632FA" w:rsidRPr="009A78CE" w:rsidRDefault="00FF6BFD" w:rsidP="00BC25F5">
            <w:pPr>
              <w:widowControl w:val="0"/>
              <w:jc w:val="right"/>
            </w:pPr>
            <w:r>
              <w:t>20</w:t>
            </w:r>
          </w:p>
        </w:tc>
      </w:tr>
      <w:tr w:rsidR="003632FA" w:rsidRPr="009A78CE" w14:paraId="17EF8791" w14:textId="77777777" w:rsidTr="00FF6BFD">
        <w:tc>
          <w:tcPr>
            <w:tcW w:w="6750" w:type="dxa"/>
          </w:tcPr>
          <w:p w14:paraId="612B312D" w14:textId="10FA3786" w:rsidR="003632FA" w:rsidRPr="009A78CE" w:rsidRDefault="00FF6BFD" w:rsidP="00BC25F5">
            <w:r>
              <w:t>Budget Summary and Narrative</w:t>
            </w:r>
          </w:p>
        </w:tc>
        <w:tc>
          <w:tcPr>
            <w:tcW w:w="2492" w:type="dxa"/>
          </w:tcPr>
          <w:p w14:paraId="510A6C74" w14:textId="6A30CACC" w:rsidR="003632FA" w:rsidRPr="009A78CE" w:rsidRDefault="00FF6BFD" w:rsidP="00BC25F5">
            <w:pPr>
              <w:widowControl w:val="0"/>
              <w:jc w:val="right"/>
            </w:pPr>
            <w:r>
              <w:t>0</w:t>
            </w:r>
          </w:p>
        </w:tc>
      </w:tr>
      <w:bookmarkEnd w:id="121"/>
      <w:tr w:rsidR="003632FA" w:rsidRPr="009A78CE" w14:paraId="0FEE771B" w14:textId="77777777" w:rsidTr="00FF6BFD">
        <w:tc>
          <w:tcPr>
            <w:tcW w:w="6750" w:type="dxa"/>
            <w:shd w:val="clear" w:color="auto" w:fill="E0E0E0"/>
          </w:tcPr>
          <w:p w14:paraId="72E705BB" w14:textId="77777777" w:rsidR="003632FA" w:rsidRPr="009A78CE" w:rsidRDefault="003632FA" w:rsidP="00BC25F5">
            <w:pPr>
              <w:jc w:val="right"/>
              <w:rPr>
                <w:b/>
                <w:bCs/>
              </w:rPr>
            </w:pPr>
            <w:r w:rsidRPr="009A78CE">
              <w:rPr>
                <w:b/>
                <w:bCs/>
              </w:rPr>
              <w:t>TOTAL</w:t>
            </w:r>
          </w:p>
        </w:tc>
        <w:tc>
          <w:tcPr>
            <w:tcW w:w="2492" w:type="dxa"/>
            <w:shd w:val="clear" w:color="auto" w:fill="E0E0E0"/>
          </w:tcPr>
          <w:p w14:paraId="23D3D065" w14:textId="63CC79C4" w:rsidR="003632FA" w:rsidRPr="00FF6BFD" w:rsidRDefault="00FF6BFD" w:rsidP="00BC25F5">
            <w:pPr>
              <w:widowControl w:val="0"/>
              <w:jc w:val="right"/>
              <w:rPr>
                <w:b/>
                <w:bCs/>
              </w:rPr>
            </w:pPr>
            <w:r w:rsidRPr="00FF6BFD">
              <w:rPr>
                <w:b/>
                <w:bCs/>
              </w:rPr>
              <w:t>100</w:t>
            </w:r>
          </w:p>
        </w:tc>
      </w:tr>
    </w:tbl>
    <w:p w14:paraId="4A5BF411" w14:textId="77777777" w:rsidR="003632FA" w:rsidRDefault="003632FA" w:rsidP="00FF6BFD">
      <w:pPr>
        <w:jc w:val="both"/>
        <w:rPr>
          <w:highlight w:val="cyan"/>
        </w:rPr>
      </w:pPr>
    </w:p>
    <w:p w14:paraId="03225435" w14:textId="5D4001E2" w:rsidR="00FF6BFD" w:rsidRPr="009A78CE" w:rsidRDefault="00FF6BFD" w:rsidP="00FF6BFD">
      <w:pPr>
        <w:rPr>
          <w:highlight w:val="cyan"/>
        </w:rPr>
      </w:pPr>
      <w:r>
        <w:t>Each narrative subsection will be assigned a score using the following rubric, which summarizes the required elements of the application narrative and the point ranges assigned to each subsection.</w:t>
      </w:r>
    </w:p>
    <w:bookmarkEnd w:id="119"/>
    <w:p w14:paraId="44AEFEED" w14:textId="192A0201" w:rsidR="00A6036F" w:rsidRDefault="00A6036F"/>
    <w:tbl>
      <w:tblPr>
        <w:tblW w:w="0" w:type="auto"/>
        <w:tblLook w:val="04A0" w:firstRow="1" w:lastRow="0" w:firstColumn="1" w:lastColumn="0" w:noHBand="0" w:noVBand="1"/>
        <w:tblCaption w:val="Scoring Rubric table for Consideration 1(a)"/>
        <w:tblDescription w:val="Table of the selection criteria for Consideration 1(a) and the determining factors point spread that application reviewers will use in reviewing the narrative section of the application for Consideration 1(a)"/>
      </w:tblPr>
      <w:tblGrid>
        <w:gridCol w:w="9360"/>
      </w:tblGrid>
      <w:tr w:rsidR="00A6036F" w14:paraId="395FDD58" w14:textId="77777777" w:rsidTr="004756C6">
        <w:trPr>
          <w:trHeight w:val="288"/>
        </w:trPr>
        <w:tc>
          <w:tcPr>
            <w:tcW w:w="13073" w:type="dxa"/>
          </w:tcPr>
          <w:p w14:paraId="294AE5D5" w14:textId="70F533C0" w:rsidR="00A6036F" w:rsidRPr="001764AA" w:rsidRDefault="00A6036F" w:rsidP="00A27875">
            <w:pPr>
              <w:ind w:left="-110"/>
            </w:pPr>
            <w:bookmarkStart w:id="122" w:name="_Hlk205293404"/>
            <w:r w:rsidRPr="00E847E3">
              <w:rPr>
                <w:b/>
                <w:u w:val="single"/>
              </w:rPr>
              <w:t>Scoring Rubric</w:t>
            </w:r>
          </w:p>
        </w:tc>
      </w:tr>
    </w:tbl>
    <w:p w14:paraId="7470DFE9" w14:textId="77777777" w:rsidR="00A6036F" w:rsidRDefault="00A6036F" w:rsidP="00A6036F">
      <w:pPr>
        <w:rPr>
          <w:b/>
          <w:bCs/>
        </w:rPr>
      </w:pPr>
    </w:p>
    <w:p w14:paraId="11056184" w14:textId="77777777" w:rsidR="00FF6BFD" w:rsidRPr="005813FF" w:rsidRDefault="00FF6BFD" w:rsidP="00FF6BFD">
      <w:pPr>
        <w:ind w:left="-41"/>
      </w:pPr>
      <w:r>
        <w:rPr>
          <w:b/>
        </w:rPr>
        <w:t>1.a. IHE-Level Program Narrative</w:t>
      </w:r>
      <w:r w:rsidR="00A6036F" w:rsidRPr="007A766F">
        <w:rPr>
          <w:b/>
        </w:rPr>
        <w:t>:</w:t>
      </w:r>
      <w:r w:rsidR="00A6036F" w:rsidRPr="001A35BF">
        <w:t xml:space="preserve"> </w:t>
      </w:r>
      <w:r w:rsidRPr="005813FF">
        <w:t>The applicant must describe the overall program to provide one or more GT graduate courses including</w:t>
      </w:r>
    </w:p>
    <w:p w14:paraId="167AAF97" w14:textId="77777777" w:rsidR="00FF6BFD" w:rsidRPr="005813FF" w:rsidRDefault="00FF6BFD" w:rsidP="00FF6BFD">
      <w:pPr>
        <w:pStyle w:val="ListParagraph"/>
        <w:numPr>
          <w:ilvl w:val="0"/>
          <w:numId w:val="45"/>
        </w:numPr>
      </w:pPr>
      <w:bookmarkStart w:id="123" w:name="_Hlk204344898"/>
      <w:r w:rsidRPr="005813FF">
        <w:t>the primary target audience, the number of teachers to be served, and the scope of the program;</w:t>
      </w:r>
    </w:p>
    <w:p w14:paraId="77CAD3EB" w14:textId="77777777" w:rsidR="00FF6BFD" w:rsidRPr="00FF6BFD" w:rsidRDefault="00FF6BFD" w:rsidP="00FF6BFD">
      <w:pPr>
        <w:pStyle w:val="ListParagraph"/>
        <w:numPr>
          <w:ilvl w:val="0"/>
          <w:numId w:val="45"/>
        </w:numPr>
        <w:rPr>
          <w:b/>
        </w:rPr>
      </w:pPr>
      <w:r w:rsidRPr="005813FF">
        <w:t xml:space="preserve">a list of </w:t>
      </w:r>
      <w:proofErr w:type="gramStart"/>
      <w:r w:rsidRPr="005813FF">
        <w:t>course</w:t>
      </w:r>
      <w:proofErr w:type="gramEnd"/>
      <w:r w:rsidRPr="005813FF">
        <w:t>(s) that will be offered during the program term; and</w:t>
      </w:r>
    </w:p>
    <w:p w14:paraId="3EB00B18" w14:textId="58600C75" w:rsidR="00A6036F" w:rsidRPr="00FF6BFD" w:rsidRDefault="00FF6BFD" w:rsidP="00FF6BFD">
      <w:pPr>
        <w:pStyle w:val="ListParagraph"/>
        <w:numPr>
          <w:ilvl w:val="0"/>
          <w:numId w:val="45"/>
        </w:numPr>
        <w:rPr>
          <w:b/>
        </w:rPr>
      </w:pPr>
      <w:r w:rsidRPr="005813FF">
        <w:t>the delivery format—traditional (class meetings once a week at a physical location for the duration of the semester), online, distance education, or a hybrid model—for each course</w:t>
      </w:r>
      <w:bookmarkEnd w:id="123"/>
      <w:r w:rsidRPr="005813FF">
        <w:t>.</w:t>
      </w:r>
    </w:p>
    <w:tbl>
      <w:tblPr>
        <w:tblStyle w:val="TableGrid"/>
        <w:tblW w:w="9216" w:type="dxa"/>
        <w:tblInd w:w="342" w:type="dxa"/>
        <w:tblLook w:val="04A0" w:firstRow="1" w:lastRow="0" w:firstColumn="1" w:lastColumn="0" w:noHBand="0" w:noVBand="1"/>
      </w:tblPr>
      <w:tblGrid>
        <w:gridCol w:w="9216"/>
      </w:tblGrid>
      <w:tr w:rsidR="00FF6BFD" w:rsidRPr="00DE59EE" w14:paraId="09009C6A" w14:textId="77777777" w:rsidTr="003B6086">
        <w:tc>
          <w:tcPr>
            <w:tcW w:w="9216" w:type="dxa"/>
            <w:shd w:val="clear" w:color="auto" w:fill="D9D9D9" w:themeFill="background1" w:themeFillShade="D9"/>
          </w:tcPr>
          <w:p w14:paraId="01AA9AC8" w14:textId="77777777" w:rsidR="00FF6BFD" w:rsidRPr="00DE59EE" w:rsidRDefault="00FF6BFD" w:rsidP="003B6086">
            <w:pPr>
              <w:jc w:val="center"/>
              <w:rPr>
                <w:b/>
                <w:bCs/>
              </w:rPr>
            </w:pPr>
            <w:r w:rsidRPr="00DE59EE">
              <w:rPr>
                <w:b/>
                <w:bCs/>
              </w:rPr>
              <w:t>Acceptable</w:t>
            </w:r>
          </w:p>
        </w:tc>
      </w:tr>
      <w:tr w:rsidR="00FF6BFD" w14:paraId="2457C9F6" w14:textId="77777777" w:rsidTr="003B6086">
        <w:tc>
          <w:tcPr>
            <w:tcW w:w="9216" w:type="dxa"/>
            <w:vAlign w:val="center"/>
          </w:tcPr>
          <w:p w14:paraId="777D32FF" w14:textId="36C4B5CD" w:rsidR="00FF6BFD" w:rsidRDefault="00FF6BFD" w:rsidP="003B6086">
            <w:r>
              <w:rPr>
                <w:b/>
              </w:rPr>
              <w:t>Fully Meets</w:t>
            </w:r>
            <w:r w:rsidRPr="00777586">
              <w:rPr>
                <w:b/>
              </w:rPr>
              <w:t>—</w:t>
            </w:r>
            <w:r w:rsidR="004B31A5">
              <w:rPr>
                <w:b/>
              </w:rPr>
              <w:t xml:space="preserve">4 </w:t>
            </w:r>
            <w:r w:rsidRPr="00777586">
              <w:rPr>
                <w:b/>
              </w:rPr>
              <w:t>points</w:t>
            </w:r>
          </w:p>
          <w:p w14:paraId="191A6315" w14:textId="68F41CE0" w:rsidR="00FF6BFD" w:rsidRDefault="004B31A5" w:rsidP="003B6086">
            <w:r>
              <w:t xml:space="preserve">Applicant provides a narrative </w:t>
            </w:r>
            <w:r w:rsidRPr="008D35C7">
              <w:t>that</w:t>
            </w:r>
            <w:r>
              <w:t xml:space="preserve"> fully addresses all required items.</w:t>
            </w:r>
          </w:p>
        </w:tc>
      </w:tr>
      <w:tr w:rsidR="00FF6BFD" w14:paraId="6248B380" w14:textId="77777777" w:rsidTr="003B6086">
        <w:tc>
          <w:tcPr>
            <w:tcW w:w="9216" w:type="dxa"/>
            <w:vAlign w:val="center"/>
          </w:tcPr>
          <w:p w14:paraId="56EBB816" w14:textId="563DCC22" w:rsidR="00FF6BFD" w:rsidRDefault="00FF6BFD" w:rsidP="003B6086">
            <w:r w:rsidRPr="00777586">
              <w:rPr>
                <w:b/>
              </w:rPr>
              <w:t>Adequate/Meets—</w:t>
            </w:r>
            <w:r w:rsidR="00BC1022">
              <w:rPr>
                <w:b/>
              </w:rPr>
              <w:t xml:space="preserve">3 </w:t>
            </w:r>
            <w:r w:rsidRPr="00777586">
              <w:rPr>
                <w:b/>
              </w:rPr>
              <w:t>points</w:t>
            </w:r>
          </w:p>
          <w:p w14:paraId="2C01F60A" w14:textId="43F544EF" w:rsidR="00FF6BFD" w:rsidRDefault="00BC1022" w:rsidP="003B6086">
            <w:r>
              <w:t xml:space="preserve">Applicant provides a narrative </w:t>
            </w:r>
            <w:r w:rsidRPr="008D35C7">
              <w:t>that</w:t>
            </w:r>
            <w:r>
              <w:t xml:space="preserve"> moderately addresses all required items.</w:t>
            </w:r>
          </w:p>
        </w:tc>
      </w:tr>
      <w:tr w:rsidR="00FF6BFD" w:rsidRPr="00DE59EE" w14:paraId="1C1403AD" w14:textId="77777777" w:rsidTr="003B6086">
        <w:tc>
          <w:tcPr>
            <w:tcW w:w="9216" w:type="dxa"/>
            <w:shd w:val="clear" w:color="auto" w:fill="D9D9D9" w:themeFill="background1" w:themeFillShade="D9"/>
            <w:vAlign w:val="center"/>
          </w:tcPr>
          <w:p w14:paraId="1A1B157C" w14:textId="77777777" w:rsidR="00FF6BFD" w:rsidRPr="00777586" w:rsidRDefault="00FF6BFD" w:rsidP="003B6086">
            <w:pPr>
              <w:jc w:val="center"/>
              <w:rPr>
                <w:b/>
              </w:rPr>
            </w:pPr>
            <w:r w:rsidRPr="00DE59EE">
              <w:rPr>
                <w:b/>
                <w:bCs/>
              </w:rPr>
              <w:t>Not Acceptable</w:t>
            </w:r>
          </w:p>
        </w:tc>
      </w:tr>
      <w:tr w:rsidR="00FF6BFD" w:rsidRPr="00DE59EE" w14:paraId="317CD1FC" w14:textId="77777777" w:rsidTr="003B6086">
        <w:tc>
          <w:tcPr>
            <w:tcW w:w="9216" w:type="dxa"/>
            <w:vAlign w:val="center"/>
          </w:tcPr>
          <w:p w14:paraId="46DDBE37" w14:textId="1DA72FB2" w:rsidR="00FF6BFD" w:rsidRDefault="00FF6BFD" w:rsidP="003B6086">
            <w:pPr>
              <w:rPr>
                <w:b/>
              </w:rPr>
            </w:pPr>
            <w:r w:rsidRPr="00777586">
              <w:rPr>
                <w:b/>
              </w:rPr>
              <w:t>Limited/Approaches—</w:t>
            </w:r>
            <w:r w:rsidR="00BC1022">
              <w:rPr>
                <w:b/>
              </w:rPr>
              <w:t xml:space="preserve">2 </w:t>
            </w:r>
            <w:r w:rsidRPr="00777586">
              <w:rPr>
                <w:b/>
              </w:rPr>
              <w:t>points</w:t>
            </w:r>
          </w:p>
          <w:p w14:paraId="43D730ED" w14:textId="483AB06E" w:rsidR="00FF6BFD" w:rsidRPr="00DE59EE" w:rsidRDefault="00BC1022" w:rsidP="00BC1022">
            <w:pPr>
              <w:rPr>
                <w:b/>
                <w:bCs/>
              </w:rPr>
            </w:pPr>
            <w:r>
              <w:t>Applicant provides a narrative that is limited or unclear in addressing all required items.</w:t>
            </w:r>
          </w:p>
        </w:tc>
      </w:tr>
    </w:tbl>
    <w:p w14:paraId="19F6971E" w14:textId="77777777" w:rsidR="00A27875" w:rsidRDefault="00A27875">
      <w:r>
        <w:br w:type="page"/>
      </w:r>
    </w:p>
    <w:tbl>
      <w:tblPr>
        <w:tblStyle w:val="TableGrid"/>
        <w:tblW w:w="9216" w:type="dxa"/>
        <w:tblInd w:w="342" w:type="dxa"/>
        <w:tblLook w:val="04A0" w:firstRow="1" w:lastRow="0" w:firstColumn="1" w:lastColumn="0" w:noHBand="0" w:noVBand="1"/>
      </w:tblPr>
      <w:tblGrid>
        <w:gridCol w:w="9216"/>
      </w:tblGrid>
      <w:tr w:rsidR="00FF6BFD" w14:paraId="7D69AC3C" w14:textId="77777777" w:rsidTr="003B6086">
        <w:tc>
          <w:tcPr>
            <w:tcW w:w="9216" w:type="dxa"/>
            <w:vAlign w:val="center"/>
          </w:tcPr>
          <w:p w14:paraId="1C907AE1" w14:textId="7B9B902A" w:rsidR="00FF6BFD" w:rsidRDefault="00FF6BFD" w:rsidP="003B6086">
            <w:pPr>
              <w:rPr>
                <w:b/>
              </w:rPr>
            </w:pPr>
            <w:r w:rsidRPr="00777586">
              <w:rPr>
                <w:b/>
              </w:rPr>
              <w:lastRenderedPageBreak/>
              <w:t>Inadequate</w:t>
            </w:r>
            <w:r>
              <w:rPr>
                <w:b/>
              </w:rPr>
              <w:t>—</w:t>
            </w:r>
            <w:r w:rsidR="00BC1022">
              <w:rPr>
                <w:b/>
              </w:rPr>
              <w:t>0</w:t>
            </w:r>
            <w:r w:rsidR="00BC1022">
              <w:rPr>
                <w:rFonts w:ascii="Engravers MT" w:hAnsi="Engravers MT"/>
                <w:b/>
              </w:rPr>
              <w:t>–</w:t>
            </w:r>
            <w:r w:rsidR="00BC1022">
              <w:rPr>
                <w:b/>
              </w:rPr>
              <w:t xml:space="preserve">1 </w:t>
            </w:r>
            <w:r w:rsidRPr="00777586">
              <w:rPr>
                <w:b/>
              </w:rPr>
              <w:t>point</w:t>
            </w:r>
          </w:p>
          <w:p w14:paraId="6DC6C468" w14:textId="633FAAA4" w:rsidR="00FF6BFD" w:rsidRDefault="00BC1022" w:rsidP="003B6086">
            <w:proofErr w:type="gramStart"/>
            <w:r>
              <w:t>Applicant provides</w:t>
            </w:r>
            <w:proofErr w:type="gramEnd"/>
            <w:r>
              <w:t xml:space="preserve"> a narrative that does not adequately address all required items.</w:t>
            </w:r>
          </w:p>
        </w:tc>
      </w:tr>
      <w:tr w:rsidR="00FF6BFD" w14:paraId="03DAB8F6" w14:textId="77777777" w:rsidTr="003B6086">
        <w:tc>
          <w:tcPr>
            <w:tcW w:w="9216" w:type="dxa"/>
            <w:shd w:val="clear" w:color="auto" w:fill="D9D9D9" w:themeFill="background1" w:themeFillShade="D9"/>
          </w:tcPr>
          <w:p w14:paraId="5A016DB6" w14:textId="77777777" w:rsidR="00FF6BFD" w:rsidRPr="00A47A77" w:rsidRDefault="00FF6BFD" w:rsidP="003B6086">
            <w:pPr>
              <w:rPr>
                <w:b/>
              </w:rPr>
            </w:pPr>
            <w:r>
              <w:rPr>
                <w:b/>
              </w:rPr>
              <w:t>Score</w:t>
            </w:r>
          </w:p>
        </w:tc>
      </w:tr>
      <w:tr w:rsidR="00FF6BFD" w14:paraId="1EE7A63D" w14:textId="77777777" w:rsidTr="003B6086">
        <w:trPr>
          <w:trHeight w:val="539"/>
        </w:trPr>
        <w:tc>
          <w:tcPr>
            <w:tcW w:w="9216" w:type="dxa"/>
          </w:tcPr>
          <w:p w14:paraId="78F660AC" w14:textId="77777777" w:rsidR="00FF6BFD" w:rsidRDefault="00FF6BFD" w:rsidP="003B6086"/>
        </w:tc>
      </w:tr>
      <w:tr w:rsidR="00FF6BFD" w14:paraId="5772C196" w14:textId="77777777" w:rsidTr="003B6086">
        <w:tc>
          <w:tcPr>
            <w:tcW w:w="9216" w:type="dxa"/>
            <w:shd w:val="clear" w:color="auto" w:fill="D9D9D9" w:themeFill="background1" w:themeFillShade="D9"/>
          </w:tcPr>
          <w:p w14:paraId="37E14076" w14:textId="77777777" w:rsidR="00FF6BFD" w:rsidRPr="00A47A77" w:rsidRDefault="00FF6BFD" w:rsidP="003B6086">
            <w:pPr>
              <w:rPr>
                <w:b/>
              </w:rPr>
            </w:pPr>
            <w:r w:rsidRPr="00777586">
              <w:rPr>
                <w:b/>
              </w:rPr>
              <w:t>Reviewer’s Comments</w:t>
            </w:r>
          </w:p>
        </w:tc>
      </w:tr>
      <w:tr w:rsidR="00FF6BFD" w14:paraId="6815CBDF" w14:textId="77777777" w:rsidTr="003B6086">
        <w:trPr>
          <w:trHeight w:val="989"/>
        </w:trPr>
        <w:tc>
          <w:tcPr>
            <w:tcW w:w="9216" w:type="dxa"/>
          </w:tcPr>
          <w:p w14:paraId="190B7860" w14:textId="77777777" w:rsidR="00FF6BFD" w:rsidRPr="00777586" w:rsidRDefault="00FF6BFD" w:rsidP="00BC1022">
            <w:pPr>
              <w:rPr>
                <w:b/>
              </w:rPr>
            </w:pPr>
          </w:p>
        </w:tc>
      </w:tr>
    </w:tbl>
    <w:p w14:paraId="67B21AA0" w14:textId="77777777" w:rsidR="00A6036F" w:rsidRDefault="00A6036F" w:rsidP="00A6036F"/>
    <w:p w14:paraId="6C74EEC1" w14:textId="77777777" w:rsidR="00BC1022" w:rsidRPr="00FE4AC5" w:rsidRDefault="008F0E12" w:rsidP="00BC1022">
      <w:pPr>
        <w:rPr>
          <w:u w:val="single"/>
        </w:rPr>
      </w:pPr>
      <w:r>
        <w:rPr>
          <w:b/>
        </w:rPr>
        <w:t>1.</w:t>
      </w:r>
      <w:r w:rsidR="00BC1022">
        <w:rPr>
          <w:b/>
        </w:rPr>
        <w:t>b</w:t>
      </w:r>
      <w:r>
        <w:rPr>
          <w:b/>
        </w:rPr>
        <w:t xml:space="preserve">. </w:t>
      </w:r>
      <w:bookmarkStart w:id="124" w:name="_Hlk204344987"/>
      <w:r w:rsidR="00BC1022">
        <w:rPr>
          <w:b/>
        </w:rPr>
        <w:t>IHE-Level Program Narrative</w:t>
      </w:r>
      <w:r w:rsidR="00BC1022">
        <w:rPr>
          <w:rFonts w:ascii="Engravers MT" w:hAnsi="Engravers MT"/>
          <w:b/>
        </w:rPr>
        <w:t>—</w:t>
      </w:r>
      <w:r w:rsidR="00BC1022">
        <w:rPr>
          <w:b/>
        </w:rPr>
        <w:t>IHE’s Qualifications:</w:t>
      </w:r>
      <w:r w:rsidRPr="0029459A">
        <w:t xml:space="preserve"> </w:t>
      </w:r>
      <w:r w:rsidR="00BC1022" w:rsidRPr="00C462E9">
        <w:t xml:space="preserve">The applicant must </w:t>
      </w:r>
      <w:r w:rsidR="00BC1022">
        <w:t>describe the institution’s qualifications in offering GT courses including</w:t>
      </w:r>
    </w:p>
    <w:p w14:paraId="2E705758" w14:textId="77777777" w:rsidR="00BC1022" w:rsidRPr="00BC1022" w:rsidRDefault="00BC1022" w:rsidP="00BC1022">
      <w:pPr>
        <w:pStyle w:val="ListParagraph"/>
        <w:numPr>
          <w:ilvl w:val="0"/>
          <w:numId w:val="35"/>
        </w:numPr>
        <w:ind w:left="720"/>
        <w:rPr>
          <w:u w:val="single"/>
        </w:rPr>
      </w:pPr>
      <w:r>
        <w:t xml:space="preserve">the current level of IHE accreditation </w:t>
      </w:r>
      <w:r w:rsidRPr="00BA0AD6">
        <w:t xml:space="preserve">and its experience in providing graduate courses in GT education </w:t>
      </w:r>
      <w:r>
        <w:t>(</w:t>
      </w:r>
      <w:r w:rsidRPr="00BA0AD6">
        <w:t>types of courses provided, number of years the IHE has provided graduate courses in GT education, and delivery methods</w:t>
      </w:r>
      <w:r>
        <w:t>); and</w:t>
      </w:r>
    </w:p>
    <w:p w14:paraId="07DA3549" w14:textId="7E26B811" w:rsidR="008F0E12" w:rsidRPr="00BC1022" w:rsidRDefault="00BC1022" w:rsidP="00BC1022">
      <w:pPr>
        <w:pStyle w:val="ListParagraph"/>
        <w:numPr>
          <w:ilvl w:val="0"/>
          <w:numId w:val="35"/>
        </w:numPr>
        <w:ind w:left="720"/>
        <w:rPr>
          <w:u w:val="single"/>
        </w:rPr>
      </w:pPr>
      <w:r>
        <w:t>the technology infrastructure that is in place to support offering these courses and how technology issues will be resolved if they arise</w:t>
      </w:r>
      <w:r w:rsidRPr="00BA0AD6">
        <w:t>.</w:t>
      </w:r>
    </w:p>
    <w:tbl>
      <w:tblPr>
        <w:tblStyle w:val="TableGrid"/>
        <w:tblW w:w="9216" w:type="dxa"/>
        <w:tblInd w:w="342" w:type="dxa"/>
        <w:tblLook w:val="04A0" w:firstRow="1" w:lastRow="0" w:firstColumn="1" w:lastColumn="0" w:noHBand="0" w:noVBand="1"/>
      </w:tblPr>
      <w:tblGrid>
        <w:gridCol w:w="9216"/>
      </w:tblGrid>
      <w:tr w:rsidR="00A6036F" w:rsidRPr="00DE59EE" w14:paraId="70D21E34" w14:textId="77777777" w:rsidTr="008F0E12">
        <w:tc>
          <w:tcPr>
            <w:tcW w:w="9216" w:type="dxa"/>
            <w:shd w:val="clear" w:color="auto" w:fill="D9D9D9" w:themeFill="background1" w:themeFillShade="D9"/>
          </w:tcPr>
          <w:bookmarkEnd w:id="124"/>
          <w:p w14:paraId="429BDF4B" w14:textId="77777777" w:rsidR="00A6036F" w:rsidRPr="00DE59EE" w:rsidRDefault="00A6036F" w:rsidP="005D2D29">
            <w:pPr>
              <w:jc w:val="center"/>
              <w:rPr>
                <w:b/>
                <w:bCs/>
              </w:rPr>
            </w:pPr>
            <w:r w:rsidRPr="00DE59EE">
              <w:rPr>
                <w:b/>
                <w:bCs/>
              </w:rPr>
              <w:t>Acceptable</w:t>
            </w:r>
          </w:p>
        </w:tc>
      </w:tr>
      <w:tr w:rsidR="008F0E12" w14:paraId="6C33090D" w14:textId="77777777" w:rsidTr="008F0E12">
        <w:tc>
          <w:tcPr>
            <w:tcW w:w="9216" w:type="dxa"/>
            <w:vAlign w:val="center"/>
          </w:tcPr>
          <w:p w14:paraId="306DEC3C" w14:textId="191336E4" w:rsidR="008F0E12" w:rsidRDefault="008F0E12" w:rsidP="008F0E12">
            <w:r>
              <w:rPr>
                <w:b/>
              </w:rPr>
              <w:t>Fully Meets</w:t>
            </w:r>
            <w:r w:rsidRPr="00777586">
              <w:rPr>
                <w:b/>
              </w:rPr>
              <w:t>—</w:t>
            </w:r>
            <w:r w:rsidR="00BC1022">
              <w:rPr>
                <w:b/>
              </w:rPr>
              <w:t>6</w:t>
            </w:r>
            <w:r w:rsidRPr="00777586">
              <w:rPr>
                <w:b/>
              </w:rPr>
              <w:t xml:space="preserve"> points</w:t>
            </w:r>
          </w:p>
          <w:p w14:paraId="1D980636" w14:textId="34CB11F2" w:rsidR="008F0E12" w:rsidRDefault="00BC1022" w:rsidP="008F0E12">
            <w:r>
              <w:t xml:space="preserve">Applicant provides a narrative </w:t>
            </w:r>
            <w:r w:rsidRPr="008D35C7">
              <w:t>that</w:t>
            </w:r>
            <w:r>
              <w:t xml:space="preserve"> fully addresses all required items.</w:t>
            </w:r>
          </w:p>
        </w:tc>
      </w:tr>
      <w:tr w:rsidR="008F0E12" w14:paraId="73107433" w14:textId="77777777" w:rsidTr="008F0E12">
        <w:tc>
          <w:tcPr>
            <w:tcW w:w="9216" w:type="dxa"/>
            <w:vAlign w:val="center"/>
          </w:tcPr>
          <w:p w14:paraId="5D707796" w14:textId="0791D708" w:rsidR="008F0E12" w:rsidRDefault="008F0E12" w:rsidP="008F0E12">
            <w:r w:rsidRPr="00777586">
              <w:rPr>
                <w:b/>
              </w:rPr>
              <w:t>Adequate/Meets—</w:t>
            </w:r>
            <w:r w:rsidR="00BC1022">
              <w:rPr>
                <w:b/>
              </w:rPr>
              <w:t>4</w:t>
            </w:r>
            <w:r w:rsidR="00BC1022">
              <w:rPr>
                <w:rFonts w:ascii="Engravers MT" w:hAnsi="Engravers MT"/>
                <w:b/>
              </w:rPr>
              <w:t>–</w:t>
            </w:r>
            <w:r w:rsidR="00BC1022">
              <w:rPr>
                <w:b/>
              </w:rPr>
              <w:t>5</w:t>
            </w:r>
            <w:r w:rsidRPr="00777586">
              <w:rPr>
                <w:b/>
              </w:rPr>
              <w:t xml:space="preserve"> points</w:t>
            </w:r>
          </w:p>
          <w:p w14:paraId="7D3EF380" w14:textId="3EE10DDA" w:rsidR="008F0E12" w:rsidRDefault="00BC1022" w:rsidP="008F0E12">
            <w:r>
              <w:t xml:space="preserve">Applicant provides a narrative </w:t>
            </w:r>
            <w:r w:rsidRPr="008D35C7">
              <w:t>that</w:t>
            </w:r>
            <w:r>
              <w:t xml:space="preserve"> moderately addresses all required items.</w:t>
            </w:r>
          </w:p>
        </w:tc>
      </w:tr>
      <w:tr w:rsidR="008F0E12" w:rsidRPr="00DE59EE" w14:paraId="1F939F36" w14:textId="77777777" w:rsidTr="008F0E12">
        <w:tc>
          <w:tcPr>
            <w:tcW w:w="9216" w:type="dxa"/>
            <w:shd w:val="clear" w:color="auto" w:fill="D9D9D9" w:themeFill="background1" w:themeFillShade="D9"/>
            <w:vAlign w:val="center"/>
          </w:tcPr>
          <w:p w14:paraId="6A8C3329" w14:textId="732CFC4E" w:rsidR="008F0E12" w:rsidRPr="00777586" w:rsidRDefault="008F0E12" w:rsidP="008F0E12">
            <w:pPr>
              <w:jc w:val="center"/>
              <w:rPr>
                <w:b/>
              </w:rPr>
            </w:pPr>
            <w:r w:rsidRPr="00DE59EE">
              <w:rPr>
                <w:b/>
                <w:bCs/>
              </w:rPr>
              <w:t>Not Acceptable</w:t>
            </w:r>
          </w:p>
        </w:tc>
      </w:tr>
      <w:tr w:rsidR="008F0E12" w:rsidRPr="00DE59EE" w14:paraId="0C757556" w14:textId="77777777" w:rsidTr="008F0E12">
        <w:tc>
          <w:tcPr>
            <w:tcW w:w="9216" w:type="dxa"/>
            <w:vAlign w:val="center"/>
          </w:tcPr>
          <w:p w14:paraId="0339CE40" w14:textId="5826587C" w:rsidR="008F0E12" w:rsidRDefault="008F0E12" w:rsidP="008F0E12">
            <w:pPr>
              <w:rPr>
                <w:b/>
              </w:rPr>
            </w:pPr>
            <w:r w:rsidRPr="00777586">
              <w:rPr>
                <w:b/>
              </w:rPr>
              <w:t>Limited/Approaches—</w:t>
            </w:r>
            <w:r w:rsidR="00BC1022">
              <w:rPr>
                <w:b/>
              </w:rPr>
              <w:t>2</w:t>
            </w:r>
            <w:r w:rsidR="00BC1022">
              <w:rPr>
                <w:rFonts w:ascii="Engravers MT" w:hAnsi="Engravers MT"/>
                <w:b/>
              </w:rPr>
              <w:t>–</w:t>
            </w:r>
            <w:r w:rsidR="00BC1022">
              <w:rPr>
                <w:b/>
              </w:rPr>
              <w:t>3</w:t>
            </w:r>
            <w:r w:rsidRPr="00777586">
              <w:rPr>
                <w:b/>
              </w:rPr>
              <w:t xml:space="preserve"> points</w:t>
            </w:r>
          </w:p>
          <w:p w14:paraId="5946CEB9" w14:textId="57276BDB" w:rsidR="008F0E12" w:rsidRPr="00DE59EE" w:rsidRDefault="00BC1022" w:rsidP="00BC1022">
            <w:pPr>
              <w:rPr>
                <w:b/>
                <w:bCs/>
              </w:rPr>
            </w:pPr>
            <w:r>
              <w:t>Applicant provides a narrative that is limited or unclear in addressing all required items.</w:t>
            </w:r>
          </w:p>
        </w:tc>
      </w:tr>
      <w:tr w:rsidR="008F0E12" w14:paraId="10510A17" w14:textId="77777777" w:rsidTr="008F0E12">
        <w:tc>
          <w:tcPr>
            <w:tcW w:w="9216" w:type="dxa"/>
            <w:vAlign w:val="center"/>
          </w:tcPr>
          <w:p w14:paraId="461DCBFE" w14:textId="22713F89" w:rsidR="008F0E12" w:rsidRDefault="008F0E12" w:rsidP="008F0E12">
            <w:pPr>
              <w:rPr>
                <w:b/>
              </w:rPr>
            </w:pPr>
            <w:r w:rsidRPr="00777586">
              <w:rPr>
                <w:b/>
              </w:rPr>
              <w:t>Inadequate</w:t>
            </w:r>
            <w:r>
              <w:rPr>
                <w:b/>
              </w:rPr>
              <w:t>—</w:t>
            </w:r>
            <w:r w:rsidR="00BC1022">
              <w:rPr>
                <w:b/>
              </w:rPr>
              <w:t>0</w:t>
            </w:r>
            <w:r w:rsidR="00BC1022">
              <w:rPr>
                <w:rFonts w:ascii="Engravers MT" w:hAnsi="Engravers MT"/>
                <w:b/>
              </w:rPr>
              <w:t>–</w:t>
            </w:r>
            <w:r w:rsidR="00BC1022">
              <w:rPr>
                <w:b/>
              </w:rPr>
              <w:t>1</w:t>
            </w:r>
            <w:r w:rsidRPr="00777586">
              <w:rPr>
                <w:b/>
              </w:rPr>
              <w:t xml:space="preserve"> </w:t>
            </w:r>
            <w:proofErr w:type="gramStart"/>
            <w:r w:rsidRPr="00777586">
              <w:rPr>
                <w:b/>
              </w:rPr>
              <w:t>points</w:t>
            </w:r>
            <w:proofErr w:type="gramEnd"/>
          </w:p>
          <w:p w14:paraId="0DA1B95E" w14:textId="72D72D62" w:rsidR="008F0E12" w:rsidRDefault="00BC1022" w:rsidP="008F0E12">
            <w:proofErr w:type="gramStart"/>
            <w:r>
              <w:t>Applicant provides</w:t>
            </w:r>
            <w:proofErr w:type="gramEnd"/>
            <w:r>
              <w:t xml:space="preserve"> a narrative that does not adequately address all required items.</w:t>
            </w:r>
          </w:p>
        </w:tc>
      </w:tr>
      <w:tr w:rsidR="00A6036F" w14:paraId="69360BAF" w14:textId="77777777" w:rsidTr="008F0E12">
        <w:tc>
          <w:tcPr>
            <w:tcW w:w="9216" w:type="dxa"/>
            <w:shd w:val="clear" w:color="auto" w:fill="D9D9D9" w:themeFill="background1" w:themeFillShade="D9"/>
          </w:tcPr>
          <w:p w14:paraId="230746DB" w14:textId="67A18640" w:rsidR="00A6036F" w:rsidRPr="00A47A77" w:rsidRDefault="00A6036F" w:rsidP="005D2D29">
            <w:pPr>
              <w:rPr>
                <w:b/>
              </w:rPr>
            </w:pPr>
            <w:r>
              <w:rPr>
                <w:b/>
              </w:rPr>
              <w:t>Score</w:t>
            </w:r>
          </w:p>
        </w:tc>
      </w:tr>
      <w:tr w:rsidR="00A6036F" w14:paraId="7ED319F7" w14:textId="77777777" w:rsidTr="008F0E12">
        <w:trPr>
          <w:trHeight w:val="539"/>
        </w:trPr>
        <w:tc>
          <w:tcPr>
            <w:tcW w:w="9216" w:type="dxa"/>
          </w:tcPr>
          <w:p w14:paraId="596B2764" w14:textId="77777777" w:rsidR="00A6036F" w:rsidRDefault="00A6036F" w:rsidP="005D2D29"/>
        </w:tc>
      </w:tr>
      <w:tr w:rsidR="00A6036F" w14:paraId="7C7D2084" w14:textId="77777777" w:rsidTr="008F0E12">
        <w:tc>
          <w:tcPr>
            <w:tcW w:w="9216" w:type="dxa"/>
            <w:shd w:val="clear" w:color="auto" w:fill="D9D9D9" w:themeFill="background1" w:themeFillShade="D9"/>
          </w:tcPr>
          <w:p w14:paraId="0398157D" w14:textId="77777777" w:rsidR="00A6036F" w:rsidRPr="00A47A77" w:rsidRDefault="00A6036F" w:rsidP="005D2D29">
            <w:pPr>
              <w:rPr>
                <w:b/>
              </w:rPr>
            </w:pPr>
            <w:r w:rsidRPr="00777586">
              <w:rPr>
                <w:b/>
              </w:rPr>
              <w:t>Reviewer’s Comments</w:t>
            </w:r>
          </w:p>
        </w:tc>
      </w:tr>
      <w:tr w:rsidR="00A6036F" w14:paraId="532D70D5" w14:textId="77777777" w:rsidTr="008F0E12">
        <w:trPr>
          <w:trHeight w:val="989"/>
        </w:trPr>
        <w:tc>
          <w:tcPr>
            <w:tcW w:w="9216" w:type="dxa"/>
          </w:tcPr>
          <w:p w14:paraId="67556C6D" w14:textId="77777777" w:rsidR="00A6036F" w:rsidRPr="00777586" w:rsidRDefault="00A6036F" w:rsidP="00BC1022">
            <w:pPr>
              <w:rPr>
                <w:b/>
              </w:rPr>
            </w:pPr>
          </w:p>
        </w:tc>
      </w:tr>
    </w:tbl>
    <w:p w14:paraId="6B4D90DF" w14:textId="77777777" w:rsidR="008F0E12" w:rsidRDefault="008F0E12"/>
    <w:p w14:paraId="7BD84A34" w14:textId="77777777" w:rsidR="00BC1022" w:rsidRPr="00B66C66" w:rsidRDefault="008F0E12" w:rsidP="00BC1022">
      <w:pPr>
        <w:rPr>
          <w:u w:val="single"/>
        </w:rPr>
      </w:pPr>
      <w:r>
        <w:rPr>
          <w:b/>
        </w:rPr>
        <w:t>1.</w:t>
      </w:r>
      <w:r w:rsidR="00BC1022">
        <w:rPr>
          <w:b/>
        </w:rPr>
        <w:t>c</w:t>
      </w:r>
      <w:bookmarkStart w:id="125" w:name="_Hlk204345018"/>
      <w:r>
        <w:rPr>
          <w:b/>
        </w:rPr>
        <w:t>.</w:t>
      </w:r>
      <w:r w:rsidR="00BC1022">
        <w:rPr>
          <w:b/>
        </w:rPr>
        <w:t xml:space="preserve"> IHE-Level Project Narrative</w:t>
      </w:r>
      <w:r w:rsidR="00BC1022">
        <w:rPr>
          <w:rFonts w:ascii="Engravers MT" w:hAnsi="Engravers MT"/>
          <w:b/>
        </w:rPr>
        <w:t>—</w:t>
      </w:r>
      <w:r w:rsidR="00BC1022">
        <w:rPr>
          <w:b/>
        </w:rPr>
        <w:t>Needs Assessment Process</w:t>
      </w:r>
      <w:r w:rsidRPr="00777586">
        <w:rPr>
          <w:b/>
        </w:rPr>
        <w:t>:</w:t>
      </w:r>
      <w:r w:rsidRPr="0029459A">
        <w:t xml:space="preserve"> </w:t>
      </w:r>
      <w:r w:rsidR="00BC1022" w:rsidRPr="00C462E9">
        <w:t xml:space="preserve">The applicant must </w:t>
      </w:r>
      <w:r w:rsidR="00BC1022">
        <w:t xml:space="preserve">describe the needs assessment process the </w:t>
      </w:r>
      <w:r w:rsidR="00BC1022" w:rsidRPr="00B26F17">
        <w:t>IHE conducted within the prior six months</w:t>
      </w:r>
      <w:r w:rsidR="00BC1022">
        <w:t xml:space="preserve"> to determine the course selections including</w:t>
      </w:r>
    </w:p>
    <w:p w14:paraId="33A3A287" w14:textId="77777777" w:rsidR="00BC1022" w:rsidRDefault="00BC1022" w:rsidP="00BC1022">
      <w:pPr>
        <w:pStyle w:val="ListParagraph"/>
        <w:numPr>
          <w:ilvl w:val="0"/>
          <w:numId w:val="31"/>
        </w:numPr>
        <w:ind w:left="720"/>
      </w:pPr>
      <w:r>
        <w:t xml:space="preserve">the evidence to support offering courses in each targeted area and the selection of </w:t>
      </w:r>
      <w:r w:rsidRPr="003C00A4">
        <w:t>site location</w:t>
      </w:r>
      <w:r>
        <w:t>s;</w:t>
      </w:r>
    </w:p>
    <w:p w14:paraId="1C6305EA" w14:textId="77777777" w:rsidR="00BC1022" w:rsidRPr="00BC1022" w:rsidRDefault="00BC1022" w:rsidP="00BC1022">
      <w:pPr>
        <w:pStyle w:val="ListParagraph"/>
        <w:numPr>
          <w:ilvl w:val="0"/>
          <w:numId w:val="31"/>
        </w:numPr>
        <w:ind w:left="720"/>
        <w:rPr>
          <w:b/>
        </w:rPr>
      </w:pPr>
      <w:r>
        <w:t>how the results influenced the timing of course offerings and delivery choice models; and</w:t>
      </w:r>
    </w:p>
    <w:p w14:paraId="59818AD6" w14:textId="42303D4D" w:rsidR="008F0E12" w:rsidRPr="00BC1022" w:rsidRDefault="00BC1022" w:rsidP="00BC1022">
      <w:pPr>
        <w:pStyle w:val="ListParagraph"/>
        <w:numPr>
          <w:ilvl w:val="0"/>
          <w:numId w:val="31"/>
        </w:numPr>
        <w:ind w:left="720"/>
        <w:rPr>
          <w:b/>
        </w:rPr>
      </w:pPr>
      <w:r w:rsidRPr="005B5FD1">
        <w:t>the estimated need among te</w:t>
      </w:r>
      <w:r>
        <w:t>achers</w:t>
      </w:r>
      <w:r w:rsidRPr="005B5FD1">
        <w:t xml:space="preserve"> for the proposed course</w:t>
      </w:r>
      <w:r>
        <w:t xml:space="preserve">s, </w:t>
      </w:r>
      <w:r w:rsidRPr="005B5FD1">
        <w:t>how the course</w:t>
      </w:r>
      <w:r>
        <w:t>s</w:t>
      </w:r>
      <w:r w:rsidRPr="005B5FD1">
        <w:t xml:space="preserve"> will serve the </w:t>
      </w:r>
      <w:r>
        <w:t xml:space="preserve">teachers’ </w:t>
      </w:r>
      <w:r w:rsidRPr="005B5FD1">
        <w:t>needs</w:t>
      </w:r>
      <w:r>
        <w:t xml:space="preserve">, and </w:t>
      </w:r>
      <w:r w:rsidRPr="005B5FD1">
        <w:t xml:space="preserve">how the method </w:t>
      </w:r>
      <w:proofErr w:type="gramStart"/>
      <w:r w:rsidRPr="005B5FD1">
        <w:t>for</w:t>
      </w:r>
      <w:proofErr w:type="gramEnd"/>
      <w:r w:rsidRPr="005B5FD1">
        <w:t xml:space="preserve"> delivering the course</w:t>
      </w:r>
      <w:r>
        <w:t>s</w:t>
      </w:r>
      <w:r w:rsidRPr="005B5FD1">
        <w:t xml:space="preserve"> will be the most effective way to address the</w:t>
      </w:r>
      <w:r>
        <w:t>ir</w:t>
      </w:r>
      <w:r w:rsidRPr="005B5FD1">
        <w:t xml:space="preserve"> needs</w:t>
      </w:r>
      <w:r>
        <w:t>.</w:t>
      </w:r>
    </w:p>
    <w:tbl>
      <w:tblPr>
        <w:tblStyle w:val="TableGrid"/>
        <w:tblW w:w="9216" w:type="dxa"/>
        <w:tblInd w:w="342" w:type="dxa"/>
        <w:tblLook w:val="04A0" w:firstRow="1" w:lastRow="0" w:firstColumn="1" w:lastColumn="0" w:noHBand="0" w:noVBand="1"/>
      </w:tblPr>
      <w:tblGrid>
        <w:gridCol w:w="9216"/>
      </w:tblGrid>
      <w:tr w:rsidR="008F0E12" w:rsidRPr="00DE59EE" w14:paraId="051EBC9B" w14:textId="77777777" w:rsidTr="005D2D29">
        <w:tc>
          <w:tcPr>
            <w:tcW w:w="9216" w:type="dxa"/>
            <w:shd w:val="clear" w:color="auto" w:fill="D9D9D9" w:themeFill="background1" w:themeFillShade="D9"/>
          </w:tcPr>
          <w:bookmarkEnd w:id="125"/>
          <w:p w14:paraId="59B80EDB" w14:textId="77777777" w:rsidR="008F0E12" w:rsidRPr="00DE59EE" w:rsidRDefault="008F0E12" w:rsidP="005D2D29">
            <w:pPr>
              <w:jc w:val="center"/>
              <w:rPr>
                <w:b/>
                <w:bCs/>
              </w:rPr>
            </w:pPr>
            <w:r w:rsidRPr="00DE59EE">
              <w:rPr>
                <w:b/>
                <w:bCs/>
              </w:rPr>
              <w:lastRenderedPageBreak/>
              <w:t>Acceptable</w:t>
            </w:r>
          </w:p>
        </w:tc>
      </w:tr>
      <w:tr w:rsidR="008F0E12" w14:paraId="52DCA59D" w14:textId="77777777" w:rsidTr="005D2D29">
        <w:tc>
          <w:tcPr>
            <w:tcW w:w="9216" w:type="dxa"/>
            <w:vAlign w:val="center"/>
          </w:tcPr>
          <w:p w14:paraId="5312BB12" w14:textId="749B2294" w:rsidR="008F0E12" w:rsidRDefault="008F0E12" w:rsidP="008F0E12">
            <w:r>
              <w:rPr>
                <w:b/>
              </w:rPr>
              <w:t>Fully Meets—</w:t>
            </w:r>
            <w:r w:rsidR="00BC1022">
              <w:rPr>
                <w:b/>
              </w:rPr>
              <w:t xml:space="preserve">4 </w:t>
            </w:r>
            <w:r>
              <w:rPr>
                <w:b/>
              </w:rPr>
              <w:t>points</w:t>
            </w:r>
          </w:p>
          <w:p w14:paraId="47423AF5" w14:textId="0CECAD80" w:rsidR="008F0E12" w:rsidRDefault="008F0E12" w:rsidP="008F0E12">
            <w:r>
              <w:t xml:space="preserve">Applicant provides a narrative that fully </w:t>
            </w:r>
            <w:r w:rsidR="00BC1022">
              <w:t>addresses</w:t>
            </w:r>
            <w:r>
              <w:t xml:space="preserve"> all required items.</w:t>
            </w:r>
          </w:p>
        </w:tc>
      </w:tr>
      <w:tr w:rsidR="008F0E12" w14:paraId="25C4C179" w14:textId="77777777" w:rsidTr="005D2D29">
        <w:tc>
          <w:tcPr>
            <w:tcW w:w="9216" w:type="dxa"/>
            <w:vAlign w:val="center"/>
          </w:tcPr>
          <w:p w14:paraId="29288461" w14:textId="0B425213" w:rsidR="008F0E12" w:rsidRDefault="008F0E12" w:rsidP="008F0E12">
            <w:r>
              <w:rPr>
                <w:b/>
              </w:rPr>
              <w:t>Adequate/Meets—</w:t>
            </w:r>
            <w:r w:rsidR="00BC1022">
              <w:rPr>
                <w:b/>
              </w:rPr>
              <w:t xml:space="preserve">3 </w:t>
            </w:r>
            <w:r>
              <w:rPr>
                <w:b/>
              </w:rPr>
              <w:t>points</w:t>
            </w:r>
          </w:p>
          <w:p w14:paraId="709F2E6B" w14:textId="1844CF88" w:rsidR="008F0E12" w:rsidRDefault="008F0E12" w:rsidP="008F0E12">
            <w:r>
              <w:t xml:space="preserve">Applicant provides a narrative that moderately </w:t>
            </w:r>
            <w:r w:rsidR="00BC1022">
              <w:t>addresses</w:t>
            </w:r>
            <w:r>
              <w:t xml:space="preserve"> all required items.</w:t>
            </w:r>
          </w:p>
        </w:tc>
      </w:tr>
      <w:tr w:rsidR="008F0E12" w:rsidRPr="00DE59EE" w14:paraId="755CB629" w14:textId="77777777" w:rsidTr="005D2D29">
        <w:tc>
          <w:tcPr>
            <w:tcW w:w="9216" w:type="dxa"/>
            <w:shd w:val="clear" w:color="auto" w:fill="D9D9D9" w:themeFill="background1" w:themeFillShade="D9"/>
            <w:vAlign w:val="center"/>
          </w:tcPr>
          <w:p w14:paraId="083F0984" w14:textId="77777777" w:rsidR="008F0E12" w:rsidRPr="00777586" w:rsidRDefault="008F0E12" w:rsidP="005D2D29">
            <w:pPr>
              <w:jc w:val="center"/>
              <w:rPr>
                <w:b/>
              </w:rPr>
            </w:pPr>
            <w:r w:rsidRPr="00DE59EE">
              <w:rPr>
                <w:b/>
                <w:bCs/>
              </w:rPr>
              <w:t>Not Acceptable</w:t>
            </w:r>
          </w:p>
        </w:tc>
      </w:tr>
      <w:tr w:rsidR="008F0E12" w:rsidRPr="00DE59EE" w14:paraId="1628E1D8" w14:textId="77777777" w:rsidTr="005D2D29">
        <w:tc>
          <w:tcPr>
            <w:tcW w:w="9216" w:type="dxa"/>
            <w:vAlign w:val="center"/>
          </w:tcPr>
          <w:p w14:paraId="565D5672" w14:textId="47C2DD96" w:rsidR="008F0E12" w:rsidRDefault="008F0E12" w:rsidP="008F0E12">
            <w:pPr>
              <w:rPr>
                <w:b/>
              </w:rPr>
            </w:pPr>
            <w:r>
              <w:rPr>
                <w:b/>
              </w:rPr>
              <w:t>Limited/Approaches—</w:t>
            </w:r>
            <w:r w:rsidR="00BC1022">
              <w:rPr>
                <w:b/>
              </w:rPr>
              <w:t xml:space="preserve">2 </w:t>
            </w:r>
            <w:r>
              <w:rPr>
                <w:b/>
              </w:rPr>
              <w:t>points</w:t>
            </w:r>
          </w:p>
          <w:p w14:paraId="2A1C2E4C" w14:textId="385651D9" w:rsidR="008F0E12" w:rsidRPr="00DE59EE" w:rsidRDefault="008F0E12" w:rsidP="008F0E12">
            <w:pPr>
              <w:rPr>
                <w:b/>
                <w:bCs/>
              </w:rPr>
            </w:pPr>
            <w:r>
              <w:t xml:space="preserve">Applicant provides a narrative that is limited or unclear in </w:t>
            </w:r>
            <w:r w:rsidR="00BC1022">
              <w:t>addressing</w:t>
            </w:r>
            <w:r>
              <w:t xml:space="preserve"> all required items.</w:t>
            </w:r>
          </w:p>
        </w:tc>
      </w:tr>
      <w:tr w:rsidR="008F0E12" w14:paraId="671FB360" w14:textId="77777777" w:rsidTr="005D2D29">
        <w:tc>
          <w:tcPr>
            <w:tcW w:w="9216" w:type="dxa"/>
            <w:vAlign w:val="center"/>
          </w:tcPr>
          <w:p w14:paraId="5E320523" w14:textId="3E6CDE5C" w:rsidR="008F0E12" w:rsidRDefault="008F0E12" w:rsidP="008F0E12">
            <w:pPr>
              <w:rPr>
                <w:b/>
              </w:rPr>
            </w:pPr>
            <w:r>
              <w:rPr>
                <w:b/>
              </w:rPr>
              <w:t>Inadequate—</w:t>
            </w:r>
            <w:r w:rsidR="00BC1022">
              <w:rPr>
                <w:b/>
              </w:rPr>
              <w:t>0</w:t>
            </w:r>
            <w:r w:rsidR="00BC1022">
              <w:rPr>
                <w:rFonts w:ascii="Engravers MT" w:hAnsi="Engravers MT"/>
                <w:b/>
              </w:rPr>
              <w:t>–</w:t>
            </w:r>
            <w:r w:rsidR="00BC1022">
              <w:rPr>
                <w:b/>
              </w:rPr>
              <w:t xml:space="preserve">1 </w:t>
            </w:r>
            <w:r>
              <w:rPr>
                <w:b/>
              </w:rPr>
              <w:t>point</w:t>
            </w:r>
          </w:p>
          <w:p w14:paraId="209AA103" w14:textId="41FE6D87" w:rsidR="008F0E12" w:rsidRDefault="008F0E12" w:rsidP="008F0E12">
            <w:proofErr w:type="gramStart"/>
            <w:r>
              <w:t>Applicant provides</w:t>
            </w:r>
            <w:proofErr w:type="gramEnd"/>
            <w:r>
              <w:t xml:space="preserve"> a narrative that does not adequately </w:t>
            </w:r>
            <w:r w:rsidR="00BC1022">
              <w:t>address</w:t>
            </w:r>
            <w:r>
              <w:t xml:space="preserve"> all required items.</w:t>
            </w:r>
          </w:p>
        </w:tc>
      </w:tr>
      <w:tr w:rsidR="008F0E12" w14:paraId="05DBACE7" w14:textId="77777777" w:rsidTr="00BC1022">
        <w:tc>
          <w:tcPr>
            <w:tcW w:w="9216" w:type="dxa"/>
            <w:shd w:val="clear" w:color="auto" w:fill="D9D9D9" w:themeFill="background1" w:themeFillShade="D9"/>
          </w:tcPr>
          <w:p w14:paraId="5802FE1E" w14:textId="21C1F5E6" w:rsidR="008F0E12" w:rsidRDefault="008F0E12" w:rsidP="008F0E12">
            <w:pPr>
              <w:rPr>
                <w:b/>
              </w:rPr>
            </w:pPr>
            <w:bookmarkStart w:id="126" w:name="_Hlk167974185"/>
            <w:r>
              <w:rPr>
                <w:b/>
              </w:rPr>
              <w:t>Score</w:t>
            </w:r>
          </w:p>
        </w:tc>
      </w:tr>
      <w:bookmarkEnd w:id="126"/>
      <w:tr w:rsidR="008F0E12" w14:paraId="5EC004D0" w14:textId="77777777" w:rsidTr="008B7B70">
        <w:trPr>
          <w:trHeight w:val="584"/>
        </w:trPr>
        <w:tc>
          <w:tcPr>
            <w:tcW w:w="9216" w:type="dxa"/>
          </w:tcPr>
          <w:p w14:paraId="7A63B913" w14:textId="77777777" w:rsidR="008F0E12" w:rsidRDefault="008F0E12" w:rsidP="008F0E12">
            <w:pPr>
              <w:rPr>
                <w:b/>
              </w:rPr>
            </w:pPr>
          </w:p>
        </w:tc>
      </w:tr>
      <w:tr w:rsidR="00A27875" w14:paraId="06172E75" w14:textId="77777777" w:rsidTr="00D56C54">
        <w:tc>
          <w:tcPr>
            <w:tcW w:w="9216" w:type="dxa"/>
            <w:shd w:val="clear" w:color="auto" w:fill="D9D9D9" w:themeFill="background1" w:themeFillShade="D9"/>
          </w:tcPr>
          <w:p w14:paraId="1B6829C5" w14:textId="36F54926" w:rsidR="00A27875" w:rsidRDefault="00A27875" w:rsidP="00D56C54">
            <w:pPr>
              <w:rPr>
                <w:b/>
              </w:rPr>
            </w:pPr>
            <w:r w:rsidRPr="00777586">
              <w:rPr>
                <w:b/>
              </w:rPr>
              <w:t>Reviewer’s Comments</w:t>
            </w:r>
          </w:p>
        </w:tc>
      </w:tr>
      <w:tr w:rsidR="008F0E12" w14:paraId="74832ADF" w14:textId="77777777" w:rsidTr="008B7B70">
        <w:trPr>
          <w:trHeight w:val="908"/>
        </w:trPr>
        <w:tc>
          <w:tcPr>
            <w:tcW w:w="9216" w:type="dxa"/>
          </w:tcPr>
          <w:p w14:paraId="28162481" w14:textId="77777777" w:rsidR="008F0E12" w:rsidRDefault="008F0E12" w:rsidP="00BC1022">
            <w:pPr>
              <w:rPr>
                <w:b/>
              </w:rPr>
            </w:pPr>
          </w:p>
        </w:tc>
      </w:tr>
    </w:tbl>
    <w:p w14:paraId="24B62AE2" w14:textId="77777777" w:rsidR="008F0E12" w:rsidRDefault="008F0E12"/>
    <w:p w14:paraId="36B14046" w14:textId="77777777" w:rsidR="00175A88" w:rsidRPr="00F97437" w:rsidRDefault="00BC1022" w:rsidP="00175A88">
      <w:pPr>
        <w:rPr>
          <w:u w:val="single"/>
        </w:rPr>
      </w:pPr>
      <w:bookmarkStart w:id="127" w:name="_Hlk204345036"/>
      <w:r>
        <w:rPr>
          <w:b/>
        </w:rPr>
        <w:t>1.d. IHE-Level Project Narrative</w:t>
      </w:r>
      <w:r>
        <w:rPr>
          <w:rFonts w:ascii="Engravers MT" w:hAnsi="Engravers MT"/>
          <w:b/>
        </w:rPr>
        <w:t>—</w:t>
      </w:r>
      <w:r>
        <w:rPr>
          <w:b/>
        </w:rPr>
        <w:t>Management Plan</w:t>
      </w:r>
      <w:r w:rsidR="008F0E12">
        <w:rPr>
          <w:b/>
        </w:rPr>
        <w:t>:</w:t>
      </w:r>
      <w:r w:rsidR="008F0E12">
        <w:t xml:space="preserve"> </w:t>
      </w:r>
      <w:r w:rsidR="00175A88" w:rsidRPr="00C462E9">
        <w:t xml:space="preserve">The applicant must </w:t>
      </w:r>
      <w:r w:rsidR="00175A88">
        <w:t xml:space="preserve">describe </w:t>
      </w:r>
      <w:r w:rsidR="00175A88" w:rsidRPr="00BA0AD6">
        <w:t xml:space="preserve">the plan to manage the overall </w:t>
      </w:r>
      <w:r w:rsidR="00175A88">
        <w:t>program</w:t>
      </w:r>
      <w:r w:rsidR="00175A88" w:rsidRPr="00BA0AD6">
        <w:t xml:space="preserve"> </w:t>
      </w:r>
      <w:r w:rsidR="00175A88">
        <w:t>including</w:t>
      </w:r>
    </w:p>
    <w:p w14:paraId="48FB94F2" w14:textId="77777777" w:rsidR="00175A88" w:rsidRPr="00C923D4" w:rsidRDefault="00175A88" w:rsidP="00175A88">
      <w:pPr>
        <w:pStyle w:val="ListParagraph"/>
        <w:numPr>
          <w:ilvl w:val="0"/>
          <w:numId w:val="32"/>
        </w:numPr>
        <w:ind w:left="720"/>
      </w:pPr>
      <w:r w:rsidRPr="00C923D4">
        <w:t>how duties for managing the grant are delineated,</w:t>
      </w:r>
    </w:p>
    <w:p w14:paraId="768DE7BF" w14:textId="77777777" w:rsidR="00175A88" w:rsidRPr="00C923D4" w:rsidRDefault="00175A88" w:rsidP="00175A88">
      <w:pPr>
        <w:pStyle w:val="ListParagraph"/>
        <w:numPr>
          <w:ilvl w:val="0"/>
          <w:numId w:val="32"/>
        </w:numPr>
        <w:ind w:left="720"/>
      </w:pPr>
      <w:r w:rsidRPr="00C923D4">
        <w:t>how the courses will be publicized to maximize registrations and how seating priorities are communicated,</w:t>
      </w:r>
    </w:p>
    <w:p w14:paraId="3D007071" w14:textId="77777777" w:rsidR="00175A88" w:rsidRPr="00C923D4" w:rsidRDefault="00175A88" w:rsidP="00175A88">
      <w:pPr>
        <w:pStyle w:val="ListParagraph"/>
        <w:numPr>
          <w:ilvl w:val="0"/>
          <w:numId w:val="32"/>
        </w:numPr>
        <w:ind w:left="720"/>
      </w:pPr>
      <w:r w:rsidRPr="00C923D4">
        <w:t>the timeline and processes for course registration,</w:t>
      </w:r>
    </w:p>
    <w:p w14:paraId="2E0EF45F" w14:textId="45F7A6DD" w:rsidR="00175A88" w:rsidRDefault="00175A88" w:rsidP="00175A88">
      <w:pPr>
        <w:pStyle w:val="ListParagraph"/>
        <w:numPr>
          <w:ilvl w:val="0"/>
          <w:numId w:val="32"/>
        </w:numPr>
        <w:ind w:left="720"/>
      </w:pPr>
      <w:r w:rsidRPr="00C923D4">
        <w:t>how the courses will be offere</w:t>
      </w:r>
      <w:r w:rsidRPr="009E13AB">
        <w:t>d</w:t>
      </w:r>
      <w:r w:rsidR="001621E5" w:rsidRPr="009E13AB">
        <w:t>,</w:t>
      </w:r>
      <w:r w:rsidRPr="00C923D4">
        <w:t xml:space="preserve"> including a timeline to ensure that all courses are completed </w:t>
      </w:r>
      <w:r w:rsidRPr="00A27875">
        <w:t>by June 30, 202</w:t>
      </w:r>
      <w:r w:rsidR="00780644">
        <w:t>6</w:t>
      </w:r>
      <w:r w:rsidRPr="00A27875">
        <w:t>,</w:t>
      </w:r>
      <w:r w:rsidRPr="00C923D4">
        <w:t xml:space="preserve"> and</w:t>
      </w:r>
    </w:p>
    <w:p w14:paraId="16CA2BAF" w14:textId="38D3BD39" w:rsidR="008F0E12" w:rsidRDefault="00175A88" w:rsidP="00175A88">
      <w:pPr>
        <w:pStyle w:val="ListParagraph"/>
        <w:numPr>
          <w:ilvl w:val="0"/>
          <w:numId w:val="32"/>
        </w:numPr>
        <w:ind w:left="720"/>
      </w:pPr>
      <w:r w:rsidRPr="00A05BB3">
        <w:t>the process for ensuring that the final report will be submitted by the deadline.</w:t>
      </w:r>
    </w:p>
    <w:tbl>
      <w:tblPr>
        <w:tblStyle w:val="TableGrid"/>
        <w:tblW w:w="9216" w:type="dxa"/>
        <w:tblInd w:w="342" w:type="dxa"/>
        <w:tblLook w:val="04A0" w:firstRow="1" w:lastRow="0" w:firstColumn="1" w:lastColumn="0" w:noHBand="0" w:noVBand="1"/>
      </w:tblPr>
      <w:tblGrid>
        <w:gridCol w:w="9216"/>
      </w:tblGrid>
      <w:tr w:rsidR="008F0E12" w:rsidRPr="00DE59EE" w14:paraId="7D62634B" w14:textId="77777777" w:rsidTr="00175A88">
        <w:tc>
          <w:tcPr>
            <w:tcW w:w="9216" w:type="dxa"/>
            <w:shd w:val="clear" w:color="auto" w:fill="D9D9D9" w:themeFill="background1" w:themeFillShade="D9"/>
          </w:tcPr>
          <w:bookmarkEnd w:id="127"/>
          <w:p w14:paraId="64FA9CE8" w14:textId="77777777" w:rsidR="008F0E12" w:rsidRPr="00DE59EE" w:rsidRDefault="008F0E12" w:rsidP="005D2D29">
            <w:pPr>
              <w:jc w:val="center"/>
              <w:rPr>
                <w:b/>
                <w:bCs/>
              </w:rPr>
            </w:pPr>
            <w:r w:rsidRPr="00DE59EE">
              <w:rPr>
                <w:b/>
                <w:bCs/>
              </w:rPr>
              <w:t>Acceptable</w:t>
            </w:r>
          </w:p>
        </w:tc>
      </w:tr>
      <w:tr w:rsidR="008F0E12" w14:paraId="72BCEA13" w14:textId="77777777" w:rsidTr="00175A88">
        <w:tc>
          <w:tcPr>
            <w:tcW w:w="9216" w:type="dxa"/>
            <w:vAlign w:val="center"/>
          </w:tcPr>
          <w:p w14:paraId="1D20E193" w14:textId="3DEB3C7B" w:rsidR="008F0E12" w:rsidRDefault="008F0E12" w:rsidP="008F0E12">
            <w:r>
              <w:rPr>
                <w:b/>
              </w:rPr>
              <w:t>Fully Meets—</w:t>
            </w:r>
            <w:r w:rsidR="00175A88">
              <w:rPr>
                <w:b/>
              </w:rPr>
              <w:t>5</w:t>
            </w:r>
            <w:r w:rsidR="00175A88">
              <w:rPr>
                <w:rFonts w:ascii="Engravers MT" w:hAnsi="Engravers MT"/>
                <w:b/>
              </w:rPr>
              <w:t>–</w:t>
            </w:r>
            <w:r w:rsidR="00175A88">
              <w:rPr>
                <w:b/>
              </w:rPr>
              <w:t>6</w:t>
            </w:r>
            <w:r>
              <w:rPr>
                <w:b/>
              </w:rPr>
              <w:t xml:space="preserve"> points</w:t>
            </w:r>
          </w:p>
          <w:p w14:paraId="7D459D9F" w14:textId="77D804DA" w:rsidR="008F0E12" w:rsidRDefault="00175A88" w:rsidP="008F0E12">
            <w:r w:rsidRPr="00A05BB3">
              <w:t>Applicant provides a narrative that fully addresses all required items.</w:t>
            </w:r>
          </w:p>
        </w:tc>
      </w:tr>
      <w:tr w:rsidR="008F0E12" w14:paraId="71CE0B8F" w14:textId="77777777" w:rsidTr="00175A88">
        <w:tc>
          <w:tcPr>
            <w:tcW w:w="9216" w:type="dxa"/>
            <w:vAlign w:val="center"/>
          </w:tcPr>
          <w:p w14:paraId="6E477EFB" w14:textId="6C16EEDD" w:rsidR="008F0E12" w:rsidRDefault="008F0E12" w:rsidP="008F0E12">
            <w:r>
              <w:rPr>
                <w:b/>
              </w:rPr>
              <w:t>Adequate/Meets—</w:t>
            </w:r>
            <w:r w:rsidR="00175A88">
              <w:rPr>
                <w:b/>
              </w:rPr>
              <w:t>3</w:t>
            </w:r>
            <w:r w:rsidR="00175A88">
              <w:rPr>
                <w:rFonts w:ascii="Engravers MT" w:hAnsi="Engravers MT"/>
                <w:b/>
              </w:rPr>
              <w:t>–</w:t>
            </w:r>
            <w:r w:rsidR="00175A88">
              <w:rPr>
                <w:b/>
              </w:rPr>
              <w:t>4</w:t>
            </w:r>
            <w:r>
              <w:rPr>
                <w:b/>
              </w:rPr>
              <w:t xml:space="preserve"> points</w:t>
            </w:r>
          </w:p>
          <w:p w14:paraId="6CB1887D" w14:textId="3E4A5EC7" w:rsidR="008F0E12" w:rsidRDefault="008F0E12" w:rsidP="008F0E12">
            <w:r>
              <w:t xml:space="preserve">Applicant provides a narrative that moderately </w:t>
            </w:r>
            <w:r w:rsidR="00175A88">
              <w:t>addresses</w:t>
            </w:r>
            <w:r>
              <w:t xml:space="preserve"> all required items.</w:t>
            </w:r>
          </w:p>
        </w:tc>
      </w:tr>
      <w:tr w:rsidR="008F0E12" w:rsidRPr="00DE59EE" w14:paraId="3DD7650F" w14:textId="77777777" w:rsidTr="00175A88">
        <w:tc>
          <w:tcPr>
            <w:tcW w:w="9216" w:type="dxa"/>
            <w:shd w:val="clear" w:color="auto" w:fill="D9D9D9" w:themeFill="background1" w:themeFillShade="D9"/>
          </w:tcPr>
          <w:p w14:paraId="089E5960" w14:textId="77777777" w:rsidR="008F0E12" w:rsidRPr="00DE59EE" w:rsidRDefault="008F0E12" w:rsidP="005D2D29">
            <w:pPr>
              <w:jc w:val="center"/>
              <w:rPr>
                <w:b/>
                <w:bCs/>
              </w:rPr>
            </w:pPr>
            <w:r w:rsidRPr="00DE59EE">
              <w:rPr>
                <w:b/>
                <w:bCs/>
              </w:rPr>
              <w:t>Not Acceptable</w:t>
            </w:r>
          </w:p>
        </w:tc>
      </w:tr>
      <w:tr w:rsidR="001932EE" w14:paraId="75645353" w14:textId="77777777" w:rsidTr="00175A88">
        <w:tc>
          <w:tcPr>
            <w:tcW w:w="9216" w:type="dxa"/>
            <w:vAlign w:val="center"/>
          </w:tcPr>
          <w:p w14:paraId="5D8B2EE6" w14:textId="46103ECE" w:rsidR="001932EE" w:rsidRDefault="001932EE" w:rsidP="001932EE">
            <w:pPr>
              <w:rPr>
                <w:b/>
              </w:rPr>
            </w:pPr>
            <w:r>
              <w:rPr>
                <w:b/>
              </w:rPr>
              <w:t>Limited/Approaches—</w:t>
            </w:r>
            <w:r w:rsidR="00175A88">
              <w:rPr>
                <w:b/>
              </w:rPr>
              <w:t>1</w:t>
            </w:r>
            <w:r w:rsidR="00175A88">
              <w:rPr>
                <w:rFonts w:ascii="Engravers MT" w:hAnsi="Engravers MT"/>
                <w:b/>
              </w:rPr>
              <w:t>–</w:t>
            </w:r>
            <w:r w:rsidR="00175A88">
              <w:rPr>
                <w:b/>
              </w:rPr>
              <w:t xml:space="preserve">2 </w:t>
            </w:r>
            <w:r>
              <w:rPr>
                <w:b/>
              </w:rPr>
              <w:t>points</w:t>
            </w:r>
          </w:p>
          <w:p w14:paraId="194489BA" w14:textId="1A5DDE1E" w:rsidR="001932EE" w:rsidRDefault="00175A88" w:rsidP="001932EE">
            <w:r>
              <w:t>Applicant provides a narrative that is limited or unclear in addressing all required items.</w:t>
            </w:r>
          </w:p>
        </w:tc>
      </w:tr>
      <w:tr w:rsidR="001932EE" w14:paraId="580B76EE" w14:textId="77777777" w:rsidTr="00175A88">
        <w:tc>
          <w:tcPr>
            <w:tcW w:w="9216" w:type="dxa"/>
            <w:vAlign w:val="center"/>
          </w:tcPr>
          <w:p w14:paraId="4BBE9606" w14:textId="7E1FC7A1" w:rsidR="001932EE" w:rsidRDefault="001932EE" w:rsidP="001932EE">
            <w:pPr>
              <w:rPr>
                <w:b/>
              </w:rPr>
            </w:pPr>
            <w:r>
              <w:rPr>
                <w:b/>
              </w:rPr>
              <w:t>Inadequate—</w:t>
            </w:r>
            <w:r w:rsidR="00175A88">
              <w:rPr>
                <w:b/>
              </w:rPr>
              <w:t>0</w:t>
            </w:r>
            <w:r>
              <w:rPr>
                <w:b/>
              </w:rPr>
              <w:t xml:space="preserve"> points</w:t>
            </w:r>
          </w:p>
          <w:p w14:paraId="603E7B42" w14:textId="793E3DE7" w:rsidR="001932EE" w:rsidRDefault="001932EE" w:rsidP="001932EE">
            <w:proofErr w:type="gramStart"/>
            <w:r>
              <w:t>Applicant provides</w:t>
            </w:r>
            <w:proofErr w:type="gramEnd"/>
            <w:r>
              <w:t xml:space="preserve"> a narrative that does not adequately </w:t>
            </w:r>
            <w:r w:rsidR="00175A88">
              <w:t>address</w:t>
            </w:r>
            <w:r>
              <w:t xml:space="preserve"> the required items.</w:t>
            </w:r>
          </w:p>
        </w:tc>
      </w:tr>
      <w:tr w:rsidR="008F0E12" w:rsidRPr="00A47A77" w14:paraId="52342136" w14:textId="77777777" w:rsidTr="00175A88">
        <w:tc>
          <w:tcPr>
            <w:tcW w:w="9216" w:type="dxa"/>
            <w:shd w:val="clear" w:color="auto" w:fill="D9D9D9" w:themeFill="background1" w:themeFillShade="D9"/>
          </w:tcPr>
          <w:p w14:paraId="4ADE6E23" w14:textId="77777777" w:rsidR="008F0E12" w:rsidRPr="00A47A77" w:rsidRDefault="008F0E12" w:rsidP="005D2D29">
            <w:pPr>
              <w:rPr>
                <w:b/>
              </w:rPr>
            </w:pPr>
            <w:r>
              <w:rPr>
                <w:b/>
              </w:rPr>
              <w:t>Score</w:t>
            </w:r>
          </w:p>
        </w:tc>
      </w:tr>
      <w:tr w:rsidR="008F0E12" w14:paraId="33E1CF24" w14:textId="77777777" w:rsidTr="00175A88">
        <w:trPr>
          <w:trHeight w:val="575"/>
        </w:trPr>
        <w:tc>
          <w:tcPr>
            <w:tcW w:w="9216" w:type="dxa"/>
          </w:tcPr>
          <w:p w14:paraId="34EAEF0E" w14:textId="77777777" w:rsidR="008F0E12" w:rsidRDefault="008F0E12" w:rsidP="005D2D29"/>
        </w:tc>
      </w:tr>
      <w:tr w:rsidR="008F0E12" w:rsidRPr="00A47A77" w14:paraId="09E0CD83" w14:textId="77777777" w:rsidTr="00175A88">
        <w:tc>
          <w:tcPr>
            <w:tcW w:w="9216" w:type="dxa"/>
            <w:shd w:val="clear" w:color="auto" w:fill="D9D9D9" w:themeFill="background1" w:themeFillShade="D9"/>
          </w:tcPr>
          <w:p w14:paraId="78D476DC" w14:textId="77777777" w:rsidR="008F0E12" w:rsidRPr="00A47A77" w:rsidRDefault="008F0E12" w:rsidP="005D2D29">
            <w:pPr>
              <w:rPr>
                <w:b/>
              </w:rPr>
            </w:pPr>
            <w:r w:rsidRPr="00777586">
              <w:rPr>
                <w:b/>
              </w:rPr>
              <w:t>Reviewer’s Comments</w:t>
            </w:r>
          </w:p>
        </w:tc>
      </w:tr>
      <w:tr w:rsidR="008F0E12" w:rsidRPr="00777586" w14:paraId="6DB0BA92" w14:textId="77777777" w:rsidTr="00A27875">
        <w:trPr>
          <w:trHeight w:val="737"/>
        </w:trPr>
        <w:tc>
          <w:tcPr>
            <w:tcW w:w="9216" w:type="dxa"/>
          </w:tcPr>
          <w:p w14:paraId="1038CA2C" w14:textId="68E12300" w:rsidR="00F11119" w:rsidRPr="00777586" w:rsidRDefault="00F11119" w:rsidP="00AB6AAB">
            <w:pPr>
              <w:rPr>
                <w:b/>
              </w:rPr>
            </w:pPr>
          </w:p>
        </w:tc>
      </w:tr>
    </w:tbl>
    <w:p w14:paraId="1D4507B7" w14:textId="77777777" w:rsidR="00F11119" w:rsidRDefault="00F11119" w:rsidP="00F11119"/>
    <w:p w14:paraId="7E97A789" w14:textId="77777777" w:rsidR="00175A88" w:rsidRPr="00592C29" w:rsidRDefault="00175A88" w:rsidP="00175A88">
      <w:r>
        <w:rPr>
          <w:b/>
        </w:rPr>
        <w:lastRenderedPageBreak/>
        <w:t>1.e</w:t>
      </w:r>
      <w:r w:rsidR="00F11119" w:rsidRPr="001A35BF">
        <w:rPr>
          <w:b/>
        </w:rPr>
        <w:t>.</w:t>
      </w:r>
      <w:r w:rsidR="00F11119" w:rsidRPr="008F0E12">
        <w:rPr>
          <w:b/>
        </w:rPr>
        <w:t xml:space="preserve"> </w:t>
      </w:r>
      <w:r>
        <w:rPr>
          <w:b/>
        </w:rPr>
        <w:t>IHE-Level Project Narrative</w:t>
      </w:r>
      <w:r>
        <w:rPr>
          <w:rFonts w:ascii="Engravers MT" w:hAnsi="Engravers MT"/>
          <w:b/>
        </w:rPr>
        <w:t>—</w:t>
      </w:r>
      <w:r>
        <w:rPr>
          <w:b/>
        </w:rPr>
        <w:t>Evaluation Process</w:t>
      </w:r>
      <w:r w:rsidR="00F11119">
        <w:rPr>
          <w:b/>
        </w:rPr>
        <w:t>:</w:t>
      </w:r>
      <w:r w:rsidR="00F11119">
        <w:t xml:space="preserve"> </w:t>
      </w:r>
      <w:r w:rsidRPr="00C462E9">
        <w:t xml:space="preserve">The applicant must </w:t>
      </w:r>
      <w:r>
        <w:t>describe the institution’s overall process for evaluating the GT courses,</w:t>
      </w:r>
      <w:r w:rsidRPr="00A32FC3">
        <w:t xml:space="preserve"> </w:t>
      </w:r>
      <w:r>
        <w:t>how the evaluation results will be used to shape future courses, and how evaluation results will be reported to the SCDE by</w:t>
      </w:r>
    </w:p>
    <w:p w14:paraId="1B033047" w14:textId="77777777" w:rsidR="00175A88" w:rsidRPr="00592C29" w:rsidRDefault="00175A88" w:rsidP="00175A88">
      <w:pPr>
        <w:numPr>
          <w:ilvl w:val="0"/>
          <w:numId w:val="46"/>
        </w:numPr>
        <w:ind w:left="720" w:hanging="315"/>
      </w:pPr>
      <w:r>
        <w:t xml:space="preserve">discussing </w:t>
      </w:r>
      <w:r w:rsidRPr="00C462E9">
        <w:t>how participants will be evaluated for each required course component and the basis for awarding grades for the course</w:t>
      </w:r>
      <w:r>
        <w:t>s;</w:t>
      </w:r>
    </w:p>
    <w:p w14:paraId="645FD0DC" w14:textId="77777777" w:rsidR="00175A88" w:rsidRDefault="00175A88" w:rsidP="00175A88">
      <w:pPr>
        <w:numPr>
          <w:ilvl w:val="0"/>
          <w:numId w:val="46"/>
        </w:numPr>
        <w:ind w:left="720" w:hanging="315"/>
      </w:pPr>
      <w:r>
        <w:t xml:space="preserve">describing </w:t>
      </w:r>
      <w:r w:rsidRPr="00C462E9">
        <w:t>the data collection method</w:t>
      </w:r>
      <w:r>
        <w:t>,</w:t>
      </w:r>
      <w:r w:rsidRPr="00C462E9">
        <w:t xml:space="preserve"> process</w:t>
      </w:r>
      <w:r>
        <w:t>,</w:t>
      </w:r>
      <w:r w:rsidRPr="00C462E9">
        <w:t xml:space="preserve"> and timeline</w:t>
      </w:r>
      <w:r w:rsidRPr="00C462E9">
        <w:rPr>
          <w:color w:val="7030A0"/>
        </w:rPr>
        <w:t xml:space="preserve"> </w:t>
      </w:r>
      <w:r w:rsidRPr="00C462E9">
        <w:t>for collection to evaluate course</w:t>
      </w:r>
      <w:r>
        <w:t>s</w:t>
      </w:r>
      <w:r w:rsidRPr="00C462E9">
        <w:t xml:space="preserve"> and/or student achievement;</w:t>
      </w:r>
    </w:p>
    <w:p w14:paraId="7D4D58B3" w14:textId="7B39DB77" w:rsidR="00175A88" w:rsidRDefault="00175A88" w:rsidP="00175A88">
      <w:pPr>
        <w:numPr>
          <w:ilvl w:val="0"/>
          <w:numId w:val="46"/>
        </w:numPr>
        <w:ind w:left="720" w:hanging="315"/>
      </w:pPr>
      <w:r>
        <w:t xml:space="preserve">explaining </w:t>
      </w:r>
      <w:r w:rsidRPr="00C462E9">
        <w:t>how data</w:t>
      </w:r>
      <w:r>
        <w:t xml:space="preserve"> </w:t>
      </w:r>
      <w:r w:rsidRPr="00C462E9">
        <w:t>will be</w:t>
      </w:r>
      <w:r w:rsidRPr="000266FF">
        <w:rPr>
          <w:color w:val="7030A0"/>
        </w:rPr>
        <w:t xml:space="preserve"> </w:t>
      </w:r>
      <w:r w:rsidRPr="00C462E9">
        <w:t xml:space="preserve">used to </w:t>
      </w:r>
      <w:r w:rsidRPr="009E13AB">
        <w:t>determine the success of the courses, how the results will be presented to demonstrate that the</w:t>
      </w:r>
      <w:r w:rsidR="009E13AB" w:rsidRPr="009E13AB">
        <w:t xml:space="preserve"> </w:t>
      </w:r>
      <w:r w:rsidR="00AB6AAB" w:rsidRPr="009E13AB">
        <w:t>program</w:t>
      </w:r>
      <w:r w:rsidRPr="009E13AB">
        <w:t xml:space="preserve"> goals</w:t>
      </w:r>
      <w:r>
        <w:t xml:space="preserve"> and </w:t>
      </w:r>
      <w:r w:rsidRPr="00C462E9">
        <w:t>objectives have been met</w:t>
      </w:r>
      <w:r>
        <w:t xml:space="preserve">, and how </w:t>
      </w:r>
      <w:r w:rsidRPr="00C462E9">
        <w:t>the results will show evidence of relevance a</w:t>
      </w:r>
      <w:r>
        <w:t>nd rigor in student assignments; and</w:t>
      </w:r>
    </w:p>
    <w:p w14:paraId="4D56A8F1" w14:textId="0AC33177" w:rsidR="00F11119" w:rsidRDefault="00175A88" w:rsidP="00175A88">
      <w:pPr>
        <w:numPr>
          <w:ilvl w:val="0"/>
          <w:numId w:val="46"/>
        </w:numPr>
        <w:ind w:left="720" w:hanging="315"/>
      </w:pPr>
      <w:r>
        <w:t>in</w:t>
      </w:r>
      <w:r w:rsidRPr="00C462E9">
        <w:t>clud</w:t>
      </w:r>
      <w:r>
        <w:t>ing</w:t>
      </w:r>
      <w:r w:rsidRPr="00C462E9">
        <w:t xml:space="preserve"> a copy of the course evaluation instrument to be </w:t>
      </w:r>
      <w:r>
        <w:t>used for the proposed courses.</w:t>
      </w:r>
    </w:p>
    <w:tbl>
      <w:tblPr>
        <w:tblStyle w:val="TableGrid"/>
        <w:tblW w:w="9216" w:type="dxa"/>
        <w:tblInd w:w="342" w:type="dxa"/>
        <w:tblLook w:val="04A0" w:firstRow="1" w:lastRow="0" w:firstColumn="1" w:lastColumn="0" w:noHBand="0" w:noVBand="1"/>
      </w:tblPr>
      <w:tblGrid>
        <w:gridCol w:w="9216"/>
      </w:tblGrid>
      <w:tr w:rsidR="00F11119" w:rsidRPr="00DE59EE" w14:paraId="383338D0" w14:textId="77777777" w:rsidTr="005D2D29">
        <w:trPr>
          <w:tblHeader/>
        </w:trPr>
        <w:tc>
          <w:tcPr>
            <w:tcW w:w="9216" w:type="dxa"/>
            <w:shd w:val="clear" w:color="auto" w:fill="D9D9D9" w:themeFill="background1" w:themeFillShade="D9"/>
          </w:tcPr>
          <w:p w14:paraId="06A9B937" w14:textId="77777777" w:rsidR="00F11119" w:rsidRPr="00DE59EE" w:rsidRDefault="00F11119" w:rsidP="005D2D29">
            <w:pPr>
              <w:jc w:val="center"/>
              <w:rPr>
                <w:b/>
                <w:bCs/>
              </w:rPr>
            </w:pPr>
            <w:r w:rsidRPr="00DE59EE">
              <w:rPr>
                <w:b/>
                <w:bCs/>
              </w:rPr>
              <w:t>Acceptable</w:t>
            </w:r>
          </w:p>
        </w:tc>
      </w:tr>
      <w:tr w:rsidR="00F11119" w14:paraId="3BB02590" w14:textId="77777777" w:rsidTr="005D2D29">
        <w:tc>
          <w:tcPr>
            <w:tcW w:w="9216" w:type="dxa"/>
            <w:vAlign w:val="center"/>
          </w:tcPr>
          <w:p w14:paraId="2017687E" w14:textId="498C2BD6" w:rsidR="00F11119" w:rsidRDefault="00F11119" w:rsidP="005D2D29">
            <w:r>
              <w:rPr>
                <w:b/>
              </w:rPr>
              <w:t>Fully Meets—</w:t>
            </w:r>
            <w:r w:rsidR="00175A88">
              <w:rPr>
                <w:b/>
              </w:rPr>
              <w:t xml:space="preserve">5 </w:t>
            </w:r>
            <w:r>
              <w:rPr>
                <w:b/>
              </w:rPr>
              <w:t>points</w:t>
            </w:r>
          </w:p>
          <w:p w14:paraId="3D1076F3" w14:textId="5F79EFAB" w:rsidR="00F11119" w:rsidRDefault="00175A88" w:rsidP="005D2D29">
            <w:r w:rsidRPr="00A05BB3">
              <w:t>Applicant provides a narrative that fully addresses all required items.</w:t>
            </w:r>
          </w:p>
        </w:tc>
      </w:tr>
      <w:tr w:rsidR="00F11119" w14:paraId="39B5BF97" w14:textId="77777777" w:rsidTr="005D2D29">
        <w:tc>
          <w:tcPr>
            <w:tcW w:w="9216" w:type="dxa"/>
            <w:vAlign w:val="center"/>
          </w:tcPr>
          <w:p w14:paraId="6F9DE49E" w14:textId="4F54E975" w:rsidR="00F11119" w:rsidRDefault="00F11119" w:rsidP="005D2D29">
            <w:r>
              <w:rPr>
                <w:b/>
              </w:rPr>
              <w:t>Adequate/Meets—</w:t>
            </w:r>
            <w:r w:rsidR="00175A88">
              <w:rPr>
                <w:b/>
              </w:rPr>
              <w:t>3</w:t>
            </w:r>
            <w:r w:rsidR="00175A88">
              <w:rPr>
                <w:rFonts w:ascii="Engravers MT" w:hAnsi="Engravers MT"/>
                <w:b/>
              </w:rPr>
              <w:t>–</w:t>
            </w:r>
            <w:r w:rsidR="00175A88">
              <w:rPr>
                <w:b/>
              </w:rPr>
              <w:t>4</w:t>
            </w:r>
            <w:r>
              <w:rPr>
                <w:b/>
              </w:rPr>
              <w:t xml:space="preserve"> points</w:t>
            </w:r>
          </w:p>
          <w:p w14:paraId="17588367" w14:textId="615F11B9" w:rsidR="00F11119" w:rsidRDefault="00F11119" w:rsidP="005D2D29">
            <w:r>
              <w:t xml:space="preserve">Applicant provides a narrative that moderately </w:t>
            </w:r>
            <w:r w:rsidR="00175A88">
              <w:t>addresses</w:t>
            </w:r>
            <w:r>
              <w:t xml:space="preserve"> all required items.</w:t>
            </w:r>
          </w:p>
        </w:tc>
      </w:tr>
      <w:tr w:rsidR="00F11119" w:rsidRPr="00DE59EE" w14:paraId="3784025E" w14:textId="77777777" w:rsidTr="005D2D29">
        <w:tc>
          <w:tcPr>
            <w:tcW w:w="9216" w:type="dxa"/>
            <w:shd w:val="clear" w:color="auto" w:fill="D9D9D9" w:themeFill="background1" w:themeFillShade="D9"/>
          </w:tcPr>
          <w:p w14:paraId="0C83CE0A" w14:textId="77777777" w:rsidR="00F11119" w:rsidRPr="00DE59EE" w:rsidRDefault="00F11119" w:rsidP="005D2D29">
            <w:pPr>
              <w:jc w:val="center"/>
              <w:rPr>
                <w:b/>
                <w:bCs/>
              </w:rPr>
            </w:pPr>
            <w:r w:rsidRPr="00DE59EE">
              <w:rPr>
                <w:b/>
                <w:bCs/>
              </w:rPr>
              <w:t>Not Acceptable</w:t>
            </w:r>
          </w:p>
        </w:tc>
      </w:tr>
      <w:tr w:rsidR="00F11119" w14:paraId="3C1F16E6" w14:textId="77777777" w:rsidTr="005D2D29">
        <w:tc>
          <w:tcPr>
            <w:tcW w:w="9216" w:type="dxa"/>
            <w:vAlign w:val="center"/>
          </w:tcPr>
          <w:p w14:paraId="5E5B947B" w14:textId="4C36B1BF" w:rsidR="00F11119" w:rsidRDefault="00F11119" w:rsidP="005D2D29">
            <w:pPr>
              <w:rPr>
                <w:b/>
              </w:rPr>
            </w:pPr>
            <w:r>
              <w:rPr>
                <w:b/>
              </w:rPr>
              <w:t>Limited/Approaches—</w:t>
            </w:r>
            <w:r w:rsidR="00175A88">
              <w:rPr>
                <w:b/>
              </w:rPr>
              <w:t>1</w:t>
            </w:r>
            <w:r w:rsidR="00175A88">
              <w:rPr>
                <w:rFonts w:ascii="Engravers MT" w:hAnsi="Engravers MT"/>
                <w:b/>
              </w:rPr>
              <w:t>–</w:t>
            </w:r>
            <w:r w:rsidR="00175A88">
              <w:rPr>
                <w:b/>
              </w:rPr>
              <w:t xml:space="preserve">2 </w:t>
            </w:r>
            <w:r>
              <w:rPr>
                <w:b/>
              </w:rPr>
              <w:t>points</w:t>
            </w:r>
          </w:p>
          <w:p w14:paraId="7A5C25B2" w14:textId="6928DF2B" w:rsidR="00F11119" w:rsidRDefault="00F11119" w:rsidP="005D2D29">
            <w:r>
              <w:t xml:space="preserve">Applicant provides a narrative that is limited or unclear in </w:t>
            </w:r>
            <w:r w:rsidR="00175A88">
              <w:t>addressing</w:t>
            </w:r>
            <w:r>
              <w:t xml:space="preserve"> all required items.</w:t>
            </w:r>
          </w:p>
        </w:tc>
      </w:tr>
      <w:tr w:rsidR="00F11119" w14:paraId="01EBF1DD" w14:textId="77777777" w:rsidTr="005D2D29">
        <w:tc>
          <w:tcPr>
            <w:tcW w:w="9216" w:type="dxa"/>
            <w:vAlign w:val="center"/>
          </w:tcPr>
          <w:p w14:paraId="0FBE4B80" w14:textId="081EAD6F" w:rsidR="00F11119" w:rsidRDefault="00F11119" w:rsidP="005D2D29">
            <w:pPr>
              <w:rPr>
                <w:b/>
              </w:rPr>
            </w:pPr>
            <w:r>
              <w:rPr>
                <w:b/>
              </w:rPr>
              <w:t>Inadequate—</w:t>
            </w:r>
            <w:r w:rsidR="00175A88">
              <w:rPr>
                <w:b/>
              </w:rPr>
              <w:t xml:space="preserve">0 </w:t>
            </w:r>
            <w:r>
              <w:rPr>
                <w:b/>
              </w:rPr>
              <w:t>points</w:t>
            </w:r>
          </w:p>
          <w:p w14:paraId="12632E17" w14:textId="69982CB9" w:rsidR="00F11119" w:rsidRDefault="00F11119" w:rsidP="005D2D29">
            <w:proofErr w:type="gramStart"/>
            <w:r>
              <w:t>Applicant provides</w:t>
            </w:r>
            <w:proofErr w:type="gramEnd"/>
            <w:r>
              <w:t xml:space="preserve"> a narrative that does not adequately </w:t>
            </w:r>
            <w:r w:rsidR="00175A88">
              <w:t xml:space="preserve">address </w:t>
            </w:r>
            <w:r>
              <w:t>the required items.</w:t>
            </w:r>
          </w:p>
        </w:tc>
      </w:tr>
      <w:tr w:rsidR="00F11119" w:rsidRPr="00A47A77" w14:paraId="4B1903F8" w14:textId="77777777" w:rsidTr="005D2D29">
        <w:tc>
          <w:tcPr>
            <w:tcW w:w="9216" w:type="dxa"/>
            <w:shd w:val="clear" w:color="auto" w:fill="D9D9D9" w:themeFill="background1" w:themeFillShade="D9"/>
          </w:tcPr>
          <w:p w14:paraId="53AA6607" w14:textId="77777777" w:rsidR="00F11119" w:rsidRPr="00A47A77" w:rsidRDefault="00F11119" w:rsidP="005D2D29">
            <w:pPr>
              <w:rPr>
                <w:b/>
              </w:rPr>
            </w:pPr>
            <w:r>
              <w:rPr>
                <w:b/>
              </w:rPr>
              <w:t>Score</w:t>
            </w:r>
          </w:p>
        </w:tc>
      </w:tr>
      <w:tr w:rsidR="00F11119" w14:paraId="149F4961" w14:textId="77777777" w:rsidTr="005D2D29">
        <w:trPr>
          <w:trHeight w:val="575"/>
        </w:trPr>
        <w:tc>
          <w:tcPr>
            <w:tcW w:w="9216" w:type="dxa"/>
          </w:tcPr>
          <w:p w14:paraId="19BA2161" w14:textId="77777777" w:rsidR="00F11119" w:rsidRDefault="00F11119" w:rsidP="005D2D29"/>
        </w:tc>
      </w:tr>
      <w:tr w:rsidR="00F11119" w:rsidRPr="00A47A77" w14:paraId="3E7A6BB5" w14:textId="77777777" w:rsidTr="005D2D29">
        <w:tc>
          <w:tcPr>
            <w:tcW w:w="9216" w:type="dxa"/>
            <w:shd w:val="clear" w:color="auto" w:fill="D9D9D9" w:themeFill="background1" w:themeFillShade="D9"/>
          </w:tcPr>
          <w:p w14:paraId="3DCEB820" w14:textId="038FA92E" w:rsidR="00F11119" w:rsidRPr="00A47A77" w:rsidRDefault="00F11119" w:rsidP="005D2D29">
            <w:pPr>
              <w:rPr>
                <w:b/>
              </w:rPr>
            </w:pPr>
            <w:r w:rsidRPr="00777586">
              <w:rPr>
                <w:b/>
              </w:rPr>
              <w:t>Reviewer’s Comments</w:t>
            </w:r>
          </w:p>
        </w:tc>
      </w:tr>
      <w:tr w:rsidR="00F11119" w:rsidRPr="00777586" w14:paraId="300566DF" w14:textId="77777777" w:rsidTr="005D2D29">
        <w:trPr>
          <w:trHeight w:val="989"/>
        </w:trPr>
        <w:tc>
          <w:tcPr>
            <w:tcW w:w="9216" w:type="dxa"/>
          </w:tcPr>
          <w:p w14:paraId="2A3AE239" w14:textId="77777777" w:rsidR="00F11119" w:rsidRPr="00777586" w:rsidRDefault="00F11119" w:rsidP="00175A88">
            <w:pPr>
              <w:ind w:hanging="10"/>
              <w:rPr>
                <w:b/>
              </w:rPr>
            </w:pPr>
          </w:p>
        </w:tc>
      </w:tr>
    </w:tbl>
    <w:p w14:paraId="5A483B66" w14:textId="77777777" w:rsidR="00F11119" w:rsidRDefault="00F11119" w:rsidP="00F11119"/>
    <w:p w14:paraId="2740E10A" w14:textId="77777777" w:rsidR="00175A88" w:rsidRPr="00F97437" w:rsidRDefault="00175A88" w:rsidP="00175A88">
      <w:pPr>
        <w:rPr>
          <w:u w:val="single"/>
        </w:rPr>
      </w:pPr>
      <w:bookmarkStart w:id="128" w:name="_Hlk204345128"/>
      <w:r>
        <w:rPr>
          <w:b/>
        </w:rPr>
        <w:t>2</w:t>
      </w:r>
      <w:r w:rsidR="00F11119">
        <w:rPr>
          <w:b/>
        </w:rPr>
        <w:t xml:space="preserve">.a. </w:t>
      </w:r>
      <w:r>
        <w:rPr>
          <w:b/>
        </w:rPr>
        <w:t>Course Quality</w:t>
      </w:r>
      <w:r>
        <w:rPr>
          <w:rFonts w:ascii="Engravers MT" w:hAnsi="Engravers MT"/>
          <w:b/>
        </w:rPr>
        <w:t>—</w:t>
      </w:r>
      <w:r>
        <w:rPr>
          <w:b/>
        </w:rPr>
        <w:t>Course Narrative</w:t>
      </w:r>
      <w:r w:rsidR="00F11119">
        <w:rPr>
          <w:b/>
        </w:rPr>
        <w:t>:</w:t>
      </w:r>
      <w:r w:rsidR="00F11119">
        <w:t xml:space="preserve"> </w:t>
      </w:r>
      <w:r w:rsidRPr="00C462E9">
        <w:t xml:space="preserve">The applicant must </w:t>
      </w:r>
      <w:r>
        <w:t xml:space="preserve">provide a separate, brief narrative (maximum of two pages) for each course describing </w:t>
      </w:r>
    </w:p>
    <w:p w14:paraId="7F061352" w14:textId="582B4C96" w:rsidR="00175A88" w:rsidRDefault="00175A88" w:rsidP="00175A88">
      <w:pPr>
        <w:pStyle w:val="ListParagraph"/>
        <w:numPr>
          <w:ilvl w:val="0"/>
          <w:numId w:val="34"/>
        </w:numPr>
        <w:ind w:left="720"/>
      </w:pPr>
      <w:r>
        <w:t xml:space="preserve">the goals and </w:t>
      </w:r>
      <w:r w:rsidR="00AB6AAB" w:rsidRPr="009E13AB">
        <w:t>specific, measurable, achievable, relevant, and time-specific (SMART)</w:t>
      </w:r>
      <w:r w:rsidR="00AB6AAB">
        <w:t xml:space="preserve"> objectives</w:t>
      </w:r>
      <w:r>
        <w:t>, the instruction approach and materials to be used, how this approach is intended to meet the course objectives, and how the course assessments align with the goals and objectives;</w:t>
      </w:r>
    </w:p>
    <w:p w14:paraId="27203710" w14:textId="77777777" w:rsidR="00175A88" w:rsidRPr="00C462E9" w:rsidRDefault="00175A88" w:rsidP="00175A88">
      <w:pPr>
        <w:pStyle w:val="ListParagraph"/>
        <w:numPr>
          <w:ilvl w:val="0"/>
          <w:numId w:val="34"/>
        </w:numPr>
        <w:ind w:left="720"/>
      </w:pPr>
      <w:r>
        <w:t>the primary target audience and how course performance standards will be achieved and measured</w:t>
      </w:r>
      <w:r w:rsidRPr="00C462E9">
        <w:t>;</w:t>
      </w:r>
    </w:p>
    <w:p w14:paraId="2B31B107" w14:textId="77777777" w:rsidR="00AB6AAB" w:rsidRPr="00CE7981" w:rsidRDefault="00AB6AAB" w:rsidP="00AB6AAB">
      <w:pPr>
        <w:numPr>
          <w:ilvl w:val="0"/>
          <w:numId w:val="34"/>
        </w:numPr>
        <w:ind w:left="720"/>
        <w:contextualSpacing/>
      </w:pPr>
      <w:r>
        <w:t xml:space="preserve">the type of GT course to be offered as described in the </w:t>
      </w:r>
      <w:hyperlink r:id="rId45" w:history="1">
        <w:r w:rsidRPr="00CE7981">
          <w:rPr>
            <w:color w:val="0000FF"/>
            <w:u w:val="single"/>
          </w:rPr>
          <w:t xml:space="preserve">Required Credentials for </w:t>
        </w:r>
        <w:r>
          <w:rPr>
            <w:color w:val="0000FF"/>
            <w:u w:val="single"/>
          </w:rPr>
          <w:t>Educator Assignments</w:t>
        </w:r>
      </w:hyperlink>
      <w:r w:rsidRPr="00CE7981">
        <w:t xml:space="preserve"> and how it aligns with SBE Regulation 43-220 and South Carolina curriculum goals for GT education;</w:t>
      </w:r>
    </w:p>
    <w:p w14:paraId="375D8A0C" w14:textId="16F22858" w:rsidR="00175A88" w:rsidRDefault="00AB6AAB" w:rsidP="00AB6AAB">
      <w:pPr>
        <w:numPr>
          <w:ilvl w:val="0"/>
          <w:numId w:val="34"/>
        </w:numPr>
        <w:ind w:left="720"/>
      </w:pPr>
      <w:r w:rsidRPr="00CE7981">
        <w:t xml:space="preserve">how the course incorporates </w:t>
      </w:r>
      <w:hyperlink r:id="rId46" w:history="1">
        <w:r w:rsidRPr="00CE7981">
          <w:rPr>
            <w:color w:val="0000FF"/>
            <w:u w:val="single"/>
          </w:rPr>
          <w:t>South Carolina College- and Career Ready</w:t>
        </w:r>
      </w:hyperlink>
      <w:r w:rsidRPr="00CE7981">
        <w:t xml:space="preserve"> and </w:t>
      </w:r>
      <w:hyperlink r:id="rId47" w:history="1">
        <w:r w:rsidRPr="00CE7981">
          <w:rPr>
            <w:color w:val="0000FF"/>
            <w:u w:val="single"/>
          </w:rPr>
          <w:t>National Association of Gifted Children</w:t>
        </w:r>
      </w:hyperlink>
      <w:r w:rsidRPr="00CE7981">
        <w:t xml:space="preserve"> (NAGC) standards and best practices from the </w:t>
      </w:r>
      <w:hyperlink r:id="rId48" w:history="1">
        <w:r w:rsidRPr="00CE7981">
          <w:rPr>
            <w:color w:val="0000FF"/>
            <w:u w:val="single"/>
          </w:rPr>
          <w:t>South Carolina Gifted and Talented Best Practices Manual</w:t>
        </w:r>
      </w:hyperlink>
      <w:r w:rsidRPr="00CE7981">
        <w:t>; and</w:t>
      </w:r>
    </w:p>
    <w:p w14:paraId="7F8BB50B" w14:textId="5B932775" w:rsidR="00F11119" w:rsidRDefault="00175A88" w:rsidP="00175A88">
      <w:pPr>
        <w:numPr>
          <w:ilvl w:val="0"/>
          <w:numId w:val="47"/>
        </w:numPr>
        <w:ind w:left="720"/>
      </w:pPr>
      <w:r>
        <w:lastRenderedPageBreak/>
        <w:t xml:space="preserve">the </w:t>
      </w:r>
      <w:r w:rsidRPr="00C462E9">
        <w:t>detail</w:t>
      </w:r>
      <w:r>
        <w:t>ed</w:t>
      </w:r>
      <w:r w:rsidRPr="00C462E9">
        <w:t xml:space="preserve"> format of the proposed course, the required course platform or Learning Management System (LMS), the proposed seat limit/class size, and the levels o</w:t>
      </w:r>
      <w:r>
        <w:t xml:space="preserve">f user </w:t>
      </w:r>
      <w:bookmarkEnd w:id="128"/>
      <w:r>
        <w:t>support to be provided.</w:t>
      </w:r>
    </w:p>
    <w:tbl>
      <w:tblPr>
        <w:tblStyle w:val="TableGrid"/>
        <w:tblW w:w="9216" w:type="dxa"/>
        <w:tblInd w:w="342" w:type="dxa"/>
        <w:tblLook w:val="04A0" w:firstRow="1" w:lastRow="0" w:firstColumn="1" w:lastColumn="0" w:noHBand="0" w:noVBand="1"/>
      </w:tblPr>
      <w:tblGrid>
        <w:gridCol w:w="9216"/>
      </w:tblGrid>
      <w:tr w:rsidR="00F11119" w:rsidRPr="00DE59EE" w14:paraId="6D7182E5" w14:textId="77777777" w:rsidTr="005D2D29">
        <w:trPr>
          <w:tblHeader/>
        </w:trPr>
        <w:tc>
          <w:tcPr>
            <w:tcW w:w="9216" w:type="dxa"/>
            <w:shd w:val="clear" w:color="auto" w:fill="D9D9D9" w:themeFill="background1" w:themeFillShade="D9"/>
          </w:tcPr>
          <w:p w14:paraId="2DAD53B8" w14:textId="77777777" w:rsidR="00F11119" w:rsidRPr="00DE59EE" w:rsidRDefault="00F11119" w:rsidP="005D2D29">
            <w:pPr>
              <w:jc w:val="center"/>
              <w:rPr>
                <w:b/>
                <w:bCs/>
              </w:rPr>
            </w:pPr>
            <w:r w:rsidRPr="00DE59EE">
              <w:rPr>
                <w:b/>
                <w:bCs/>
              </w:rPr>
              <w:t>Acceptable</w:t>
            </w:r>
          </w:p>
        </w:tc>
      </w:tr>
      <w:tr w:rsidR="00F11119" w14:paraId="3F426857" w14:textId="77777777" w:rsidTr="005D2D29">
        <w:tc>
          <w:tcPr>
            <w:tcW w:w="9216" w:type="dxa"/>
            <w:vAlign w:val="center"/>
          </w:tcPr>
          <w:p w14:paraId="46CCA8E8" w14:textId="6068022D" w:rsidR="00F11119" w:rsidRDefault="00F11119" w:rsidP="00F11119">
            <w:r>
              <w:rPr>
                <w:b/>
              </w:rPr>
              <w:t>Fully Meets—</w:t>
            </w:r>
            <w:r w:rsidR="00175A88">
              <w:rPr>
                <w:b/>
              </w:rPr>
              <w:t>20</w:t>
            </w:r>
            <w:r w:rsidR="00175A88">
              <w:rPr>
                <w:rFonts w:ascii="Engravers MT" w:hAnsi="Engravers MT"/>
                <w:b/>
              </w:rPr>
              <w:t>–</w:t>
            </w:r>
            <w:r w:rsidR="00175A88">
              <w:rPr>
                <w:b/>
              </w:rPr>
              <w:t>25</w:t>
            </w:r>
            <w:r>
              <w:rPr>
                <w:b/>
              </w:rPr>
              <w:t xml:space="preserve"> points</w:t>
            </w:r>
          </w:p>
          <w:p w14:paraId="3AFE0CEB" w14:textId="56A0E31E" w:rsidR="00F11119" w:rsidRDefault="00F11119" w:rsidP="00F11119">
            <w:r>
              <w:t xml:space="preserve">Applicant provides a narrative that fully </w:t>
            </w:r>
            <w:r w:rsidR="00175A88">
              <w:t>addresses</w:t>
            </w:r>
            <w:r>
              <w:t xml:space="preserve"> all required items.</w:t>
            </w:r>
          </w:p>
        </w:tc>
      </w:tr>
      <w:tr w:rsidR="00F11119" w14:paraId="2CED307A" w14:textId="77777777" w:rsidTr="005D2D29">
        <w:tc>
          <w:tcPr>
            <w:tcW w:w="9216" w:type="dxa"/>
            <w:vAlign w:val="center"/>
          </w:tcPr>
          <w:p w14:paraId="31158CC0" w14:textId="7F538846" w:rsidR="00F11119" w:rsidRDefault="00F11119" w:rsidP="00F11119">
            <w:r>
              <w:rPr>
                <w:b/>
              </w:rPr>
              <w:t>Adequate/Meets—</w:t>
            </w:r>
            <w:r w:rsidR="00175A88">
              <w:rPr>
                <w:b/>
              </w:rPr>
              <w:t>13</w:t>
            </w:r>
            <w:r w:rsidR="00175A88">
              <w:rPr>
                <w:rFonts w:ascii="Engravers MT" w:hAnsi="Engravers MT"/>
                <w:b/>
              </w:rPr>
              <w:t>–</w:t>
            </w:r>
            <w:r w:rsidR="00175A88">
              <w:rPr>
                <w:b/>
              </w:rPr>
              <w:t>19</w:t>
            </w:r>
            <w:r>
              <w:rPr>
                <w:b/>
              </w:rPr>
              <w:t xml:space="preserve"> points</w:t>
            </w:r>
          </w:p>
          <w:p w14:paraId="15064762" w14:textId="78B795D3" w:rsidR="00F11119" w:rsidRDefault="00F11119" w:rsidP="00F11119">
            <w:r>
              <w:t xml:space="preserve">Applicant provides a narrative that moderately </w:t>
            </w:r>
            <w:r w:rsidR="00175A88">
              <w:t>addresses</w:t>
            </w:r>
            <w:r>
              <w:t xml:space="preserve"> all required items.</w:t>
            </w:r>
          </w:p>
        </w:tc>
      </w:tr>
      <w:tr w:rsidR="00F11119" w:rsidRPr="00DE59EE" w14:paraId="44CBBB14" w14:textId="77777777" w:rsidTr="005D2D29">
        <w:tc>
          <w:tcPr>
            <w:tcW w:w="9216" w:type="dxa"/>
            <w:shd w:val="clear" w:color="auto" w:fill="D9D9D9" w:themeFill="background1" w:themeFillShade="D9"/>
          </w:tcPr>
          <w:p w14:paraId="226982CD" w14:textId="77777777" w:rsidR="00F11119" w:rsidRPr="00DE59EE" w:rsidRDefault="00F11119" w:rsidP="005D2D29">
            <w:pPr>
              <w:jc w:val="center"/>
              <w:rPr>
                <w:b/>
                <w:bCs/>
              </w:rPr>
            </w:pPr>
            <w:r w:rsidRPr="00DE59EE">
              <w:rPr>
                <w:b/>
                <w:bCs/>
              </w:rPr>
              <w:t>Not Acceptable</w:t>
            </w:r>
          </w:p>
        </w:tc>
      </w:tr>
      <w:tr w:rsidR="00F11119" w14:paraId="1526AA88" w14:textId="77777777" w:rsidTr="005D2D29">
        <w:tc>
          <w:tcPr>
            <w:tcW w:w="9216" w:type="dxa"/>
            <w:vAlign w:val="center"/>
          </w:tcPr>
          <w:p w14:paraId="2146E605" w14:textId="5B7FF255" w:rsidR="00F11119" w:rsidRDefault="00F11119" w:rsidP="00F11119">
            <w:pPr>
              <w:rPr>
                <w:b/>
              </w:rPr>
            </w:pPr>
            <w:r>
              <w:rPr>
                <w:b/>
              </w:rPr>
              <w:t>Limited/Approaches—</w:t>
            </w:r>
            <w:r w:rsidR="00175A88">
              <w:rPr>
                <w:b/>
              </w:rPr>
              <w:t>6</w:t>
            </w:r>
            <w:r w:rsidR="00175A88">
              <w:rPr>
                <w:rFonts w:ascii="Engravers MT" w:hAnsi="Engravers MT"/>
                <w:b/>
              </w:rPr>
              <w:t>–</w:t>
            </w:r>
            <w:r w:rsidR="00175A88">
              <w:rPr>
                <w:b/>
              </w:rPr>
              <w:t>12</w:t>
            </w:r>
            <w:r>
              <w:rPr>
                <w:b/>
              </w:rPr>
              <w:t xml:space="preserve"> points</w:t>
            </w:r>
          </w:p>
          <w:p w14:paraId="3C1BE4D6" w14:textId="1E788959" w:rsidR="00F11119" w:rsidRDefault="00F11119" w:rsidP="00F11119">
            <w:r>
              <w:t xml:space="preserve">Applicant provides a narrative that is limited or unclear in </w:t>
            </w:r>
            <w:r w:rsidR="00175A88">
              <w:t>addressing</w:t>
            </w:r>
            <w:r>
              <w:t xml:space="preserve"> all required items.</w:t>
            </w:r>
          </w:p>
        </w:tc>
      </w:tr>
      <w:tr w:rsidR="00F11119" w14:paraId="4AA65888" w14:textId="77777777" w:rsidTr="005D2D29">
        <w:tc>
          <w:tcPr>
            <w:tcW w:w="9216" w:type="dxa"/>
            <w:vAlign w:val="center"/>
          </w:tcPr>
          <w:p w14:paraId="0CBBCC5C" w14:textId="3A3BB639" w:rsidR="00F11119" w:rsidRDefault="00F11119" w:rsidP="00F11119">
            <w:pPr>
              <w:rPr>
                <w:b/>
              </w:rPr>
            </w:pPr>
            <w:r>
              <w:rPr>
                <w:b/>
              </w:rPr>
              <w:t>Inadequate—</w:t>
            </w:r>
            <w:r w:rsidR="00175A88">
              <w:rPr>
                <w:b/>
              </w:rPr>
              <w:t>0</w:t>
            </w:r>
            <w:r w:rsidR="00175A88">
              <w:rPr>
                <w:rFonts w:ascii="Engravers MT" w:hAnsi="Engravers MT"/>
                <w:b/>
              </w:rPr>
              <w:t>–</w:t>
            </w:r>
            <w:r w:rsidR="00175A88">
              <w:rPr>
                <w:b/>
              </w:rPr>
              <w:t>5</w:t>
            </w:r>
            <w:r>
              <w:rPr>
                <w:b/>
              </w:rPr>
              <w:t xml:space="preserve"> points</w:t>
            </w:r>
          </w:p>
          <w:p w14:paraId="5A92BE96" w14:textId="671EE9E3" w:rsidR="00F11119" w:rsidRDefault="00F11119" w:rsidP="00F11119">
            <w:proofErr w:type="gramStart"/>
            <w:r>
              <w:t>Applicant provides</w:t>
            </w:r>
            <w:proofErr w:type="gramEnd"/>
            <w:r>
              <w:t xml:space="preserve"> a narrative that does not adequately </w:t>
            </w:r>
            <w:r w:rsidR="00175A88">
              <w:t>address</w:t>
            </w:r>
            <w:r>
              <w:t xml:space="preserve"> all required items.</w:t>
            </w:r>
          </w:p>
        </w:tc>
      </w:tr>
      <w:tr w:rsidR="00F11119" w:rsidRPr="00A47A77" w14:paraId="7AF34D3C" w14:textId="77777777" w:rsidTr="005D2D29">
        <w:tc>
          <w:tcPr>
            <w:tcW w:w="9216" w:type="dxa"/>
            <w:shd w:val="clear" w:color="auto" w:fill="D9D9D9" w:themeFill="background1" w:themeFillShade="D9"/>
          </w:tcPr>
          <w:p w14:paraId="6A9F43A7" w14:textId="77777777" w:rsidR="00F11119" w:rsidRPr="00A47A77" w:rsidRDefault="00F11119" w:rsidP="005D2D29">
            <w:pPr>
              <w:rPr>
                <w:b/>
              </w:rPr>
            </w:pPr>
            <w:r>
              <w:rPr>
                <w:b/>
              </w:rPr>
              <w:t>Score</w:t>
            </w:r>
          </w:p>
        </w:tc>
      </w:tr>
      <w:tr w:rsidR="00F11119" w14:paraId="4E88103C" w14:textId="77777777" w:rsidTr="005D2D29">
        <w:trPr>
          <w:trHeight w:val="575"/>
        </w:trPr>
        <w:tc>
          <w:tcPr>
            <w:tcW w:w="9216" w:type="dxa"/>
          </w:tcPr>
          <w:p w14:paraId="62E6E264" w14:textId="77777777" w:rsidR="00F11119" w:rsidRDefault="00F11119" w:rsidP="005D2D29"/>
        </w:tc>
      </w:tr>
      <w:tr w:rsidR="00F11119" w:rsidRPr="00A47A77" w14:paraId="3FADE6D7" w14:textId="77777777" w:rsidTr="005D2D29">
        <w:tc>
          <w:tcPr>
            <w:tcW w:w="9216" w:type="dxa"/>
            <w:shd w:val="clear" w:color="auto" w:fill="D9D9D9" w:themeFill="background1" w:themeFillShade="D9"/>
          </w:tcPr>
          <w:p w14:paraId="54E3BBF1" w14:textId="77777777" w:rsidR="00F11119" w:rsidRPr="00A47A77" w:rsidRDefault="00F11119" w:rsidP="005D2D29">
            <w:pPr>
              <w:rPr>
                <w:b/>
              </w:rPr>
            </w:pPr>
            <w:r w:rsidRPr="00777586">
              <w:rPr>
                <w:b/>
              </w:rPr>
              <w:t>Reviewer’s Comments</w:t>
            </w:r>
          </w:p>
        </w:tc>
      </w:tr>
      <w:tr w:rsidR="00F11119" w:rsidRPr="00777586" w14:paraId="18C6BCC6" w14:textId="77777777" w:rsidTr="005D2D29">
        <w:trPr>
          <w:trHeight w:val="989"/>
        </w:trPr>
        <w:tc>
          <w:tcPr>
            <w:tcW w:w="9216" w:type="dxa"/>
          </w:tcPr>
          <w:p w14:paraId="26B8C0BC" w14:textId="77777777" w:rsidR="00F11119" w:rsidRPr="00777586" w:rsidRDefault="00F11119" w:rsidP="00175A88">
            <w:pPr>
              <w:ind w:hanging="10"/>
              <w:rPr>
                <w:b/>
              </w:rPr>
            </w:pPr>
          </w:p>
        </w:tc>
      </w:tr>
    </w:tbl>
    <w:p w14:paraId="3C312B18" w14:textId="77777777" w:rsidR="00F11119" w:rsidRDefault="00F11119" w:rsidP="00F11119"/>
    <w:p w14:paraId="15C29080" w14:textId="77777777" w:rsidR="00175A88" w:rsidRDefault="00175A88" w:rsidP="00175A88">
      <w:bookmarkStart w:id="129" w:name="_Hlk204345178"/>
      <w:r>
        <w:rPr>
          <w:b/>
        </w:rPr>
        <w:t>2</w:t>
      </w:r>
      <w:r w:rsidR="00E113D1">
        <w:rPr>
          <w:b/>
        </w:rPr>
        <w:t xml:space="preserve">.b. </w:t>
      </w:r>
      <w:r>
        <w:rPr>
          <w:b/>
        </w:rPr>
        <w:t>Course Quality</w:t>
      </w:r>
      <w:r>
        <w:rPr>
          <w:rFonts w:ascii="Engravers MT" w:hAnsi="Engravers MT"/>
          <w:b/>
        </w:rPr>
        <w:t>—</w:t>
      </w:r>
      <w:r>
        <w:rPr>
          <w:b/>
        </w:rPr>
        <w:t>Course Syllabus</w:t>
      </w:r>
      <w:r w:rsidR="00E113D1">
        <w:rPr>
          <w:b/>
        </w:rPr>
        <w:t>:</w:t>
      </w:r>
      <w:r w:rsidR="00E113D1">
        <w:t xml:space="preserve"> </w:t>
      </w:r>
      <w:r w:rsidRPr="00C462E9">
        <w:t xml:space="preserve">The applicant must </w:t>
      </w:r>
      <w:r>
        <w:t>provide a separate syllabus for each course that</w:t>
      </w:r>
    </w:p>
    <w:p w14:paraId="642E356C" w14:textId="77777777" w:rsidR="00175A88" w:rsidRDefault="00175A88" w:rsidP="00175A88">
      <w:pPr>
        <w:pStyle w:val="ListParagraph"/>
        <w:numPr>
          <w:ilvl w:val="0"/>
          <w:numId w:val="34"/>
        </w:numPr>
        <w:ind w:left="720"/>
      </w:pPr>
      <w:r>
        <w:t>d</w:t>
      </w:r>
      <w:r w:rsidRPr="00C462E9">
        <w:t>escribe</w:t>
      </w:r>
      <w:r>
        <w:t>s</w:t>
      </w:r>
      <w:r w:rsidRPr="00C462E9">
        <w:t xml:space="preserve"> the course components, including </w:t>
      </w:r>
      <w:r>
        <w:t xml:space="preserve">the course name/title and number, number of graduate credits awarded, </w:t>
      </w:r>
      <w:r w:rsidRPr="00C462E9">
        <w:t xml:space="preserve">the meeting dates and items to reflect adequate course duration and frequency of instructional activities (i.e., instructional time and the number </w:t>
      </w:r>
      <w:r>
        <w:t>of times the course will meet);</w:t>
      </w:r>
    </w:p>
    <w:p w14:paraId="5BC44F8B" w14:textId="77777777" w:rsidR="00175A88" w:rsidRDefault="00175A88" w:rsidP="00175A88">
      <w:pPr>
        <w:pStyle w:val="ListParagraph"/>
        <w:numPr>
          <w:ilvl w:val="0"/>
          <w:numId w:val="34"/>
        </w:numPr>
        <w:ind w:left="720"/>
      </w:pPr>
      <w:r>
        <w:t>identifies the professor assigned to teach the course;</w:t>
      </w:r>
    </w:p>
    <w:p w14:paraId="152C6323" w14:textId="77777777" w:rsidR="00175A88" w:rsidRDefault="00175A88" w:rsidP="00175A88">
      <w:pPr>
        <w:pStyle w:val="ListParagraph"/>
        <w:numPr>
          <w:ilvl w:val="0"/>
          <w:numId w:val="34"/>
        </w:numPr>
        <w:ind w:left="720"/>
      </w:pPr>
      <w:r>
        <w:t>e</w:t>
      </w:r>
      <w:r w:rsidRPr="00C462E9">
        <w:t>xplain</w:t>
      </w:r>
      <w:r>
        <w:t>s</w:t>
      </w:r>
      <w:r w:rsidRPr="00C462E9">
        <w:t xml:space="preserve"> how students </w:t>
      </w:r>
      <w:r>
        <w:t>will access the proposed course;</w:t>
      </w:r>
    </w:p>
    <w:p w14:paraId="62E3EECF" w14:textId="5C30FBCB" w:rsidR="00175A88" w:rsidRDefault="00175A88" w:rsidP="00175A88">
      <w:pPr>
        <w:pStyle w:val="ListParagraph"/>
        <w:numPr>
          <w:ilvl w:val="0"/>
          <w:numId w:val="34"/>
        </w:numPr>
        <w:ind w:left="720"/>
      </w:pPr>
      <w:r>
        <w:t>s</w:t>
      </w:r>
      <w:r w:rsidRPr="00C462E9">
        <w:t>ummarize</w:t>
      </w:r>
      <w:r w:rsidR="00AB6AAB" w:rsidRPr="009E13AB">
        <w:t>s</w:t>
      </w:r>
      <w:r w:rsidRPr="00C462E9">
        <w:t xml:space="preserve"> the content to be addressed in each of the class meetings and the participant activities and requirements</w:t>
      </w:r>
      <w:r>
        <w:t>;</w:t>
      </w:r>
    </w:p>
    <w:p w14:paraId="2D949BB1" w14:textId="5FE98C70" w:rsidR="00AB6AAB" w:rsidRPr="003E3196" w:rsidRDefault="00AB6AAB" w:rsidP="00AB6AAB">
      <w:pPr>
        <w:pStyle w:val="ListParagraph"/>
        <w:numPr>
          <w:ilvl w:val="0"/>
          <w:numId w:val="34"/>
        </w:numPr>
        <w:ind w:left="720"/>
      </w:pPr>
      <w:r w:rsidRPr="003E3196">
        <w:t xml:space="preserve">describes how clear expectations for successful completion of the course </w:t>
      </w:r>
      <w:proofErr w:type="gramStart"/>
      <w:r w:rsidRPr="003E3196">
        <w:t>is</w:t>
      </w:r>
      <w:proofErr w:type="gramEnd"/>
      <w:r w:rsidRPr="003E3196">
        <w:t xml:space="preserve"> conveyed to </w:t>
      </w:r>
      <w:proofErr w:type="gramStart"/>
      <w:r w:rsidRPr="003E3196">
        <w:t>participants;</w:t>
      </w:r>
      <w:proofErr w:type="gramEnd"/>
    </w:p>
    <w:p w14:paraId="39259C8F" w14:textId="77777777" w:rsidR="00AB6AAB" w:rsidRPr="003E3196" w:rsidRDefault="00AB6AAB" w:rsidP="00AB6AAB">
      <w:pPr>
        <w:pStyle w:val="ListParagraph"/>
        <w:numPr>
          <w:ilvl w:val="0"/>
          <w:numId w:val="34"/>
        </w:numPr>
        <w:ind w:left="720"/>
      </w:pPr>
      <w:r w:rsidRPr="003E3196">
        <w:t>describes the IHE’s academic integrity policy;</w:t>
      </w:r>
    </w:p>
    <w:p w14:paraId="72F3E9D2" w14:textId="713899A3" w:rsidR="00AB6AAB" w:rsidRPr="009E13AB" w:rsidRDefault="00AB6AAB" w:rsidP="00AB6AAB">
      <w:pPr>
        <w:pStyle w:val="ListParagraph"/>
        <w:numPr>
          <w:ilvl w:val="0"/>
          <w:numId w:val="34"/>
        </w:numPr>
        <w:ind w:left="720"/>
      </w:pPr>
      <w:r>
        <w:t>l</w:t>
      </w:r>
      <w:r w:rsidRPr="00C462E9">
        <w:t>ist</w:t>
      </w:r>
      <w:r>
        <w:t>s</w:t>
      </w:r>
      <w:r w:rsidRPr="00C462E9">
        <w:t xml:space="preserve"> the required course materials and the resources</w:t>
      </w:r>
      <w:r>
        <w:t xml:space="preserve"> to be provided to participants such as texts, articles, and other resources that will be used (</w:t>
      </w:r>
      <w:r w:rsidRPr="00A608B2">
        <w:rPr>
          <w:iCs/>
          <w:u w:val="single"/>
        </w:rPr>
        <w:t>Note</w:t>
      </w:r>
      <w:r>
        <w:t xml:space="preserve">: texts should </w:t>
      </w:r>
      <w:r w:rsidRPr="009E13AB">
        <w:t xml:space="preserve">be fewer than ten years </w:t>
      </w:r>
      <w:proofErr w:type="gramStart"/>
      <w:r w:rsidRPr="009E13AB">
        <w:t>old</w:t>
      </w:r>
      <w:proofErr w:type="gramEnd"/>
      <w:r w:rsidRPr="009E13AB">
        <w:t xml:space="preserve"> and </w:t>
      </w:r>
      <w:proofErr w:type="gramStart"/>
      <w:r w:rsidRPr="009E13AB">
        <w:t>the majority of</w:t>
      </w:r>
      <w:proofErr w:type="gramEnd"/>
      <w:r w:rsidRPr="009E13AB">
        <w:t xml:space="preserve"> articles should be less than five years old</w:t>
      </w:r>
      <w:proofErr w:type="gramStart"/>
      <w:r w:rsidRPr="009E13AB">
        <w:t>);</w:t>
      </w:r>
      <w:proofErr w:type="gramEnd"/>
    </w:p>
    <w:p w14:paraId="56F77F73" w14:textId="125E0F42" w:rsidR="00175A88" w:rsidRPr="009E13AB" w:rsidRDefault="00AB6AAB" w:rsidP="00AB6AAB">
      <w:pPr>
        <w:pStyle w:val="ListParagraph"/>
        <w:numPr>
          <w:ilvl w:val="0"/>
          <w:numId w:val="34"/>
        </w:numPr>
        <w:ind w:left="720"/>
      </w:pPr>
      <w:r w:rsidRPr="009E13AB">
        <w:t>includes specific references and resources that present national, international, and South Carolina-specific perspectives;</w:t>
      </w:r>
    </w:p>
    <w:p w14:paraId="6FE14D38" w14:textId="77777777" w:rsidR="00175A88" w:rsidRDefault="00175A88" w:rsidP="00175A88">
      <w:pPr>
        <w:pStyle w:val="ListParagraph"/>
        <w:numPr>
          <w:ilvl w:val="0"/>
          <w:numId w:val="34"/>
        </w:numPr>
        <w:ind w:left="720"/>
      </w:pPr>
      <w:r>
        <w:t>e</w:t>
      </w:r>
      <w:r w:rsidRPr="00C462E9">
        <w:t>xplain</w:t>
      </w:r>
      <w:r>
        <w:t>s</w:t>
      </w:r>
      <w:r w:rsidRPr="00C462E9">
        <w:t xml:space="preserve"> how the course readings, assignments, and assessments will ensure competency with the specific program standards</w:t>
      </w:r>
      <w:r>
        <w:t>;</w:t>
      </w:r>
    </w:p>
    <w:p w14:paraId="668BA69F" w14:textId="77777777" w:rsidR="00175A88" w:rsidRPr="00175A88" w:rsidRDefault="00175A88" w:rsidP="00175A88">
      <w:pPr>
        <w:pStyle w:val="ListParagraph"/>
        <w:numPr>
          <w:ilvl w:val="0"/>
          <w:numId w:val="34"/>
        </w:numPr>
        <w:ind w:left="720"/>
        <w:rPr>
          <w:b/>
        </w:rPr>
      </w:pPr>
      <w:r>
        <w:t>explains how course materials include practical resources for teachers; and</w:t>
      </w:r>
    </w:p>
    <w:p w14:paraId="645C53E1" w14:textId="1CA0F960" w:rsidR="00E113D1" w:rsidRPr="00AB6AAB" w:rsidRDefault="00175A88" w:rsidP="00175A88">
      <w:pPr>
        <w:pStyle w:val="ListParagraph"/>
        <w:numPr>
          <w:ilvl w:val="0"/>
          <w:numId w:val="34"/>
        </w:numPr>
        <w:ind w:left="720"/>
        <w:rPr>
          <w:b/>
        </w:rPr>
      </w:pPr>
      <w:r>
        <w:t>explains how the course incorporates theoretical frameworks.</w:t>
      </w:r>
    </w:p>
    <w:bookmarkEnd w:id="129"/>
    <w:p w14:paraId="43829E3C" w14:textId="77777777" w:rsidR="009E13AB" w:rsidRDefault="009E13AB">
      <w:r>
        <w:br w:type="page"/>
      </w:r>
    </w:p>
    <w:tbl>
      <w:tblPr>
        <w:tblStyle w:val="TableGrid"/>
        <w:tblW w:w="9216" w:type="dxa"/>
        <w:tblInd w:w="342" w:type="dxa"/>
        <w:tblLook w:val="04A0" w:firstRow="1" w:lastRow="0" w:firstColumn="1" w:lastColumn="0" w:noHBand="0" w:noVBand="1"/>
      </w:tblPr>
      <w:tblGrid>
        <w:gridCol w:w="9216"/>
      </w:tblGrid>
      <w:tr w:rsidR="00E113D1" w:rsidRPr="00DE59EE" w14:paraId="47D09201" w14:textId="77777777" w:rsidTr="00961E18">
        <w:tc>
          <w:tcPr>
            <w:tcW w:w="9216" w:type="dxa"/>
            <w:shd w:val="clear" w:color="auto" w:fill="D9D9D9" w:themeFill="background1" w:themeFillShade="D9"/>
          </w:tcPr>
          <w:p w14:paraId="450ABBB9" w14:textId="0DC11656" w:rsidR="00E113D1" w:rsidRPr="00DE59EE" w:rsidRDefault="00E113D1" w:rsidP="005D2D29">
            <w:pPr>
              <w:jc w:val="center"/>
              <w:rPr>
                <w:b/>
                <w:bCs/>
              </w:rPr>
            </w:pPr>
            <w:r w:rsidRPr="00DE59EE">
              <w:rPr>
                <w:b/>
                <w:bCs/>
              </w:rPr>
              <w:lastRenderedPageBreak/>
              <w:t>Acceptable</w:t>
            </w:r>
          </w:p>
        </w:tc>
      </w:tr>
      <w:tr w:rsidR="00E113D1" w14:paraId="213BE107" w14:textId="77777777" w:rsidTr="00961E18">
        <w:tc>
          <w:tcPr>
            <w:tcW w:w="9216" w:type="dxa"/>
            <w:vAlign w:val="center"/>
          </w:tcPr>
          <w:p w14:paraId="277E1C7D" w14:textId="024EEA39" w:rsidR="00E113D1" w:rsidRDefault="00E113D1" w:rsidP="005D2D29">
            <w:r>
              <w:rPr>
                <w:b/>
              </w:rPr>
              <w:t>Fully Meets—</w:t>
            </w:r>
            <w:r w:rsidR="00175A88">
              <w:rPr>
                <w:b/>
              </w:rPr>
              <w:t>20</w:t>
            </w:r>
            <w:r w:rsidR="00175A88">
              <w:rPr>
                <w:rFonts w:ascii="Engravers MT" w:hAnsi="Engravers MT"/>
                <w:b/>
              </w:rPr>
              <w:t>–</w:t>
            </w:r>
            <w:r w:rsidR="00175A88">
              <w:rPr>
                <w:b/>
              </w:rPr>
              <w:t>25</w:t>
            </w:r>
            <w:r>
              <w:rPr>
                <w:b/>
              </w:rPr>
              <w:t xml:space="preserve"> points</w:t>
            </w:r>
          </w:p>
          <w:p w14:paraId="2C179F02" w14:textId="55504AF4" w:rsidR="00E113D1" w:rsidRDefault="00E113D1" w:rsidP="005D2D29">
            <w:r>
              <w:t xml:space="preserve">Applicant provides a narrative that fully </w:t>
            </w:r>
            <w:r w:rsidR="00897F00">
              <w:t>addresses</w:t>
            </w:r>
            <w:r>
              <w:t xml:space="preserve"> all required items.</w:t>
            </w:r>
          </w:p>
        </w:tc>
      </w:tr>
      <w:tr w:rsidR="00E113D1" w14:paraId="21595C52" w14:textId="77777777" w:rsidTr="00E113D1">
        <w:tc>
          <w:tcPr>
            <w:tcW w:w="9216" w:type="dxa"/>
            <w:vAlign w:val="center"/>
          </w:tcPr>
          <w:p w14:paraId="11348018" w14:textId="43EF38D7" w:rsidR="00E113D1" w:rsidRDefault="00E113D1" w:rsidP="005D2D29">
            <w:r>
              <w:rPr>
                <w:b/>
              </w:rPr>
              <w:t>Adequate/Meets—</w:t>
            </w:r>
            <w:r w:rsidR="00175A88">
              <w:rPr>
                <w:b/>
              </w:rPr>
              <w:t>13</w:t>
            </w:r>
            <w:r w:rsidR="00175A88">
              <w:rPr>
                <w:rFonts w:ascii="Engravers MT" w:hAnsi="Engravers MT"/>
                <w:b/>
              </w:rPr>
              <w:t>–</w:t>
            </w:r>
            <w:r w:rsidR="00175A88">
              <w:rPr>
                <w:b/>
              </w:rPr>
              <w:t>19</w:t>
            </w:r>
            <w:r>
              <w:rPr>
                <w:b/>
              </w:rPr>
              <w:t xml:space="preserve"> points</w:t>
            </w:r>
          </w:p>
          <w:p w14:paraId="2622D530" w14:textId="613D66D5" w:rsidR="00E113D1" w:rsidRDefault="00E113D1" w:rsidP="005D2D29">
            <w:r>
              <w:t xml:space="preserve">Applicant provides a narrative that moderately </w:t>
            </w:r>
            <w:r w:rsidR="00897F00">
              <w:t>addresses</w:t>
            </w:r>
            <w:r>
              <w:t xml:space="preserve"> all required items.</w:t>
            </w:r>
          </w:p>
        </w:tc>
      </w:tr>
      <w:tr w:rsidR="00E113D1" w:rsidRPr="00DE59EE" w14:paraId="755DE0E8" w14:textId="77777777" w:rsidTr="00E113D1">
        <w:tc>
          <w:tcPr>
            <w:tcW w:w="9216" w:type="dxa"/>
            <w:shd w:val="clear" w:color="auto" w:fill="D9D9D9" w:themeFill="background1" w:themeFillShade="D9"/>
          </w:tcPr>
          <w:p w14:paraId="7C376D02" w14:textId="77777777" w:rsidR="00E113D1" w:rsidRPr="00DE59EE" w:rsidRDefault="00E113D1" w:rsidP="005D2D29">
            <w:pPr>
              <w:jc w:val="center"/>
              <w:rPr>
                <w:b/>
                <w:bCs/>
              </w:rPr>
            </w:pPr>
            <w:r w:rsidRPr="00DE59EE">
              <w:rPr>
                <w:b/>
                <w:bCs/>
              </w:rPr>
              <w:t>Not Acceptable</w:t>
            </w:r>
          </w:p>
        </w:tc>
      </w:tr>
      <w:tr w:rsidR="00E113D1" w14:paraId="4AD88B89" w14:textId="77777777" w:rsidTr="00E113D1">
        <w:tc>
          <w:tcPr>
            <w:tcW w:w="9216" w:type="dxa"/>
            <w:vAlign w:val="center"/>
          </w:tcPr>
          <w:p w14:paraId="2D8A15CD" w14:textId="636B7137" w:rsidR="00E113D1" w:rsidRDefault="00E113D1" w:rsidP="005D2D29">
            <w:pPr>
              <w:rPr>
                <w:b/>
              </w:rPr>
            </w:pPr>
            <w:r>
              <w:rPr>
                <w:b/>
              </w:rPr>
              <w:t>Limited/Approaches—</w:t>
            </w:r>
            <w:r w:rsidR="00175A88">
              <w:rPr>
                <w:b/>
              </w:rPr>
              <w:t>6</w:t>
            </w:r>
            <w:r w:rsidR="00175A88">
              <w:rPr>
                <w:rFonts w:ascii="Engravers MT" w:hAnsi="Engravers MT"/>
                <w:b/>
              </w:rPr>
              <w:t>–</w:t>
            </w:r>
            <w:r w:rsidR="00175A88">
              <w:rPr>
                <w:b/>
              </w:rPr>
              <w:t xml:space="preserve">12 </w:t>
            </w:r>
            <w:r>
              <w:rPr>
                <w:b/>
              </w:rPr>
              <w:t>points</w:t>
            </w:r>
          </w:p>
          <w:p w14:paraId="25731425" w14:textId="48A9EBA8" w:rsidR="00E113D1" w:rsidRDefault="00E113D1" w:rsidP="005D2D29">
            <w:r>
              <w:t xml:space="preserve">Applicant provides a narrative that is limited or unclear in </w:t>
            </w:r>
            <w:r w:rsidR="00897F00">
              <w:t>addressing</w:t>
            </w:r>
            <w:r>
              <w:t xml:space="preserve"> all required items.</w:t>
            </w:r>
          </w:p>
        </w:tc>
      </w:tr>
      <w:tr w:rsidR="00E113D1" w14:paraId="59A86982" w14:textId="77777777" w:rsidTr="00E113D1">
        <w:tc>
          <w:tcPr>
            <w:tcW w:w="9216" w:type="dxa"/>
            <w:vAlign w:val="center"/>
          </w:tcPr>
          <w:p w14:paraId="706DD42B" w14:textId="35DB6872" w:rsidR="00E113D1" w:rsidRDefault="00E113D1" w:rsidP="005D2D29">
            <w:pPr>
              <w:rPr>
                <w:b/>
              </w:rPr>
            </w:pPr>
            <w:r>
              <w:rPr>
                <w:b/>
              </w:rPr>
              <w:t>Inadequate—</w:t>
            </w:r>
            <w:r w:rsidR="00175A88">
              <w:rPr>
                <w:b/>
              </w:rPr>
              <w:t>0</w:t>
            </w:r>
            <w:r w:rsidR="00175A88">
              <w:rPr>
                <w:rFonts w:ascii="Engravers MT" w:hAnsi="Engravers MT"/>
                <w:b/>
              </w:rPr>
              <w:t>–</w:t>
            </w:r>
            <w:r w:rsidR="00175A88">
              <w:rPr>
                <w:b/>
              </w:rPr>
              <w:t>5</w:t>
            </w:r>
            <w:r>
              <w:rPr>
                <w:b/>
              </w:rPr>
              <w:t xml:space="preserve"> points</w:t>
            </w:r>
          </w:p>
          <w:p w14:paraId="407167D0" w14:textId="7F6F9916" w:rsidR="00E113D1" w:rsidRDefault="00E113D1" w:rsidP="005D2D29">
            <w:r>
              <w:t xml:space="preserve">Applicant provides a narrative that does not adequately </w:t>
            </w:r>
            <w:r w:rsidR="00897F00">
              <w:t>address</w:t>
            </w:r>
            <w:r>
              <w:t xml:space="preserve"> all the required items.</w:t>
            </w:r>
          </w:p>
        </w:tc>
      </w:tr>
      <w:tr w:rsidR="00E113D1" w:rsidRPr="00A47A77" w14:paraId="549BCACE" w14:textId="77777777" w:rsidTr="00E113D1">
        <w:tc>
          <w:tcPr>
            <w:tcW w:w="9216" w:type="dxa"/>
            <w:shd w:val="clear" w:color="auto" w:fill="D9D9D9" w:themeFill="background1" w:themeFillShade="D9"/>
          </w:tcPr>
          <w:p w14:paraId="2CE47CFD" w14:textId="77777777" w:rsidR="00E113D1" w:rsidRPr="00A47A77" w:rsidRDefault="00E113D1" w:rsidP="005D2D29">
            <w:pPr>
              <w:rPr>
                <w:b/>
              </w:rPr>
            </w:pPr>
            <w:r>
              <w:rPr>
                <w:b/>
              </w:rPr>
              <w:t>Score</w:t>
            </w:r>
          </w:p>
        </w:tc>
      </w:tr>
      <w:tr w:rsidR="00E113D1" w14:paraId="1EA41DD8" w14:textId="77777777" w:rsidTr="00E113D1">
        <w:trPr>
          <w:trHeight w:val="575"/>
        </w:trPr>
        <w:tc>
          <w:tcPr>
            <w:tcW w:w="9216" w:type="dxa"/>
          </w:tcPr>
          <w:p w14:paraId="77C012F4" w14:textId="77777777" w:rsidR="00E113D1" w:rsidRDefault="00E113D1" w:rsidP="005D2D29"/>
        </w:tc>
      </w:tr>
      <w:tr w:rsidR="00E113D1" w:rsidRPr="00A47A77" w14:paraId="06AA83F8" w14:textId="77777777" w:rsidTr="00E113D1">
        <w:tc>
          <w:tcPr>
            <w:tcW w:w="9216" w:type="dxa"/>
            <w:shd w:val="clear" w:color="auto" w:fill="D9D9D9" w:themeFill="background1" w:themeFillShade="D9"/>
          </w:tcPr>
          <w:p w14:paraId="19199D0C" w14:textId="77777777" w:rsidR="00E113D1" w:rsidRPr="00A47A77" w:rsidRDefault="00E113D1" w:rsidP="005D2D29">
            <w:pPr>
              <w:rPr>
                <w:b/>
              </w:rPr>
            </w:pPr>
            <w:r w:rsidRPr="00777586">
              <w:rPr>
                <w:b/>
              </w:rPr>
              <w:t>Reviewer’s Comments</w:t>
            </w:r>
          </w:p>
        </w:tc>
      </w:tr>
      <w:tr w:rsidR="00E113D1" w:rsidRPr="00777586" w14:paraId="2C6ABA9A" w14:textId="77777777" w:rsidTr="00E113D1">
        <w:trPr>
          <w:trHeight w:val="989"/>
        </w:trPr>
        <w:tc>
          <w:tcPr>
            <w:tcW w:w="9216" w:type="dxa"/>
          </w:tcPr>
          <w:p w14:paraId="3E891801" w14:textId="77777777" w:rsidR="00E113D1" w:rsidRPr="00777586" w:rsidRDefault="00E113D1" w:rsidP="00897F00">
            <w:pPr>
              <w:ind w:hanging="10"/>
              <w:rPr>
                <w:b/>
              </w:rPr>
            </w:pPr>
          </w:p>
        </w:tc>
      </w:tr>
    </w:tbl>
    <w:p w14:paraId="1585706D" w14:textId="77777777" w:rsidR="00E113D1" w:rsidRDefault="00E113D1" w:rsidP="00E113D1"/>
    <w:p w14:paraId="5D348A16" w14:textId="77777777" w:rsidR="00897F00" w:rsidRDefault="00897F00" w:rsidP="00897F00">
      <w:pPr>
        <w:ind w:left="-41"/>
      </w:pPr>
      <w:r>
        <w:rPr>
          <w:b/>
        </w:rPr>
        <w:t>2</w:t>
      </w:r>
      <w:r w:rsidR="00E113D1" w:rsidRPr="00E113D1">
        <w:rPr>
          <w:b/>
        </w:rPr>
        <w:t>.</w:t>
      </w:r>
      <w:r>
        <w:rPr>
          <w:b/>
        </w:rPr>
        <w:t>c</w:t>
      </w:r>
      <w:bookmarkStart w:id="130" w:name="_Hlk204345212"/>
      <w:r w:rsidR="00E113D1" w:rsidRPr="00E113D1">
        <w:rPr>
          <w:b/>
        </w:rPr>
        <w:t xml:space="preserve">. </w:t>
      </w:r>
      <w:r>
        <w:rPr>
          <w:b/>
        </w:rPr>
        <w:t>Course Quality</w:t>
      </w:r>
      <w:r>
        <w:rPr>
          <w:rFonts w:ascii="Engravers MT" w:hAnsi="Engravers MT"/>
          <w:b/>
        </w:rPr>
        <w:t>—</w:t>
      </w:r>
      <w:r>
        <w:rPr>
          <w:b/>
        </w:rPr>
        <w:t>Course Budget Narrative</w:t>
      </w:r>
      <w:r w:rsidR="00E113D1" w:rsidRPr="00E113D1">
        <w:rPr>
          <w:b/>
        </w:rPr>
        <w:t>:</w:t>
      </w:r>
      <w:r w:rsidR="00E113D1">
        <w:t xml:space="preserve"> </w:t>
      </w:r>
      <w:r>
        <w:t xml:space="preserve">The applicant must </w:t>
      </w:r>
      <w:r w:rsidRPr="000D47AD">
        <w:t xml:space="preserve">provide </w:t>
      </w:r>
      <w:r>
        <w:t>a separate budget narrative for each course that</w:t>
      </w:r>
    </w:p>
    <w:p w14:paraId="43A26880" w14:textId="77777777" w:rsidR="00897F00" w:rsidRDefault="00897F00" w:rsidP="00897F00">
      <w:pPr>
        <w:pStyle w:val="ListParagraph"/>
        <w:numPr>
          <w:ilvl w:val="0"/>
          <w:numId w:val="48"/>
        </w:numPr>
        <w:ind w:left="720"/>
      </w:pPr>
      <w:r>
        <w:t>gives a breakdown of the grant funds requested;</w:t>
      </w:r>
    </w:p>
    <w:p w14:paraId="365B55A4" w14:textId="449098C8" w:rsidR="00AB6AAB" w:rsidRPr="009E13AB" w:rsidRDefault="00AB6AAB" w:rsidP="00AB6AAB">
      <w:pPr>
        <w:pStyle w:val="ListParagraph"/>
        <w:numPr>
          <w:ilvl w:val="0"/>
          <w:numId w:val="48"/>
        </w:numPr>
        <w:ind w:left="720"/>
      </w:pPr>
      <w:r w:rsidRPr="00997A9E">
        <w:t>provide</w:t>
      </w:r>
      <w:r>
        <w:t>s</w:t>
      </w:r>
      <w:r w:rsidRPr="00997A9E">
        <w:t xml:space="preserve"> clear evidence that the expenditures are adequate, reasonable, appropriate, and justified </w:t>
      </w:r>
      <w:proofErr w:type="gramStart"/>
      <w:r w:rsidRPr="00997A9E">
        <w:t>to support</w:t>
      </w:r>
      <w:proofErr w:type="gramEnd"/>
      <w:r w:rsidRPr="00997A9E">
        <w:t xml:space="preserve"> the </w:t>
      </w:r>
      <w:r w:rsidRPr="009E13AB">
        <w:t xml:space="preserve">activities in the proposed </w:t>
      </w:r>
      <w:proofErr w:type="gramStart"/>
      <w:r w:rsidRPr="009E13AB">
        <w:t>course;</w:t>
      </w:r>
      <w:proofErr w:type="gramEnd"/>
    </w:p>
    <w:p w14:paraId="501E8C71" w14:textId="542D4467" w:rsidR="00897F00" w:rsidRPr="00C14E70" w:rsidRDefault="00AB6AAB" w:rsidP="00AB6AAB">
      <w:pPr>
        <w:pStyle w:val="ListParagraph"/>
        <w:numPr>
          <w:ilvl w:val="0"/>
          <w:numId w:val="48"/>
        </w:numPr>
        <w:ind w:left="720"/>
      </w:pPr>
      <w:r w:rsidRPr="009E13AB">
        <w:rPr>
          <w:bCs/>
          <w:color w:val="000000"/>
        </w:rPr>
        <w:t>parallels the line-item categories of the Program Budget</w:t>
      </w:r>
      <w:r w:rsidRPr="00C14E70">
        <w:rPr>
          <w:bCs/>
          <w:color w:val="000000"/>
        </w:rPr>
        <w:t xml:space="preserve"> Summary in the online application</w:t>
      </w:r>
      <w:r>
        <w:rPr>
          <w:bCs/>
          <w:color w:val="000000"/>
        </w:rPr>
        <w:t>;</w:t>
      </w:r>
    </w:p>
    <w:p w14:paraId="226F0E49" w14:textId="77777777" w:rsidR="00897F00" w:rsidRPr="00897F00" w:rsidRDefault="00897F00" w:rsidP="00897F00">
      <w:pPr>
        <w:pStyle w:val="ListParagraph"/>
        <w:numPr>
          <w:ilvl w:val="0"/>
          <w:numId w:val="48"/>
        </w:numPr>
        <w:ind w:left="720"/>
        <w:rPr>
          <w:color w:val="000000"/>
          <w:szCs w:val="23"/>
        </w:rPr>
      </w:pPr>
      <w:r w:rsidRPr="008A0748">
        <w:rPr>
          <w:bCs/>
          <w:color w:val="000000"/>
        </w:rPr>
        <w:t xml:space="preserve">includes </w:t>
      </w:r>
      <w:r w:rsidRPr="008A0748">
        <w:t>the formulas used to calculate the costs for each line item; and</w:t>
      </w:r>
    </w:p>
    <w:p w14:paraId="660CE597" w14:textId="48FCB9C1" w:rsidR="00E113D1" w:rsidRPr="00897F00" w:rsidRDefault="00897F00" w:rsidP="00897F00">
      <w:pPr>
        <w:pStyle w:val="ListParagraph"/>
        <w:numPr>
          <w:ilvl w:val="0"/>
          <w:numId w:val="48"/>
        </w:numPr>
        <w:ind w:left="720"/>
        <w:rPr>
          <w:color w:val="000000"/>
          <w:szCs w:val="23"/>
        </w:rPr>
      </w:pPr>
      <w:r w:rsidRPr="008A0748">
        <w:t xml:space="preserve">includes expenditures that are reasonable and adequate to complete the </w:t>
      </w:r>
      <w:r>
        <w:t>program</w:t>
      </w:r>
      <w:r w:rsidRPr="008A0748">
        <w:t xml:space="preserve"> and directly connected to the course goals and objectives.</w:t>
      </w:r>
    </w:p>
    <w:tbl>
      <w:tblPr>
        <w:tblStyle w:val="TableGrid"/>
        <w:tblW w:w="9216" w:type="dxa"/>
        <w:tblInd w:w="342" w:type="dxa"/>
        <w:tblLook w:val="04A0" w:firstRow="1" w:lastRow="0" w:firstColumn="1" w:lastColumn="0" w:noHBand="0" w:noVBand="1"/>
      </w:tblPr>
      <w:tblGrid>
        <w:gridCol w:w="9216"/>
      </w:tblGrid>
      <w:tr w:rsidR="00E113D1" w:rsidRPr="00DE59EE" w14:paraId="3FD5699B" w14:textId="77777777" w:rsidTr="005D2D29">
        <w:trPr>
          <w:tblHeader/>
        </w:trPr>
        <w:tc>
          <w:tcPr>
            <w:tcW w:w="9216" w:type="dxa"/>
            <w:shd w:val="clear" w:color="auto" w:fill="D9D9D9" w:themeFill="background1" w:themeFillShade="D9"/>
          </w:tcPr>
          <w:bookmarkEnd w:id="130"/>
          <w:p w14:paraId="17D0C9AB" w14:textId="77777777" w:rsidR="00E113D1" w:rsidRPr="00DE59EE" w:rsidRDefault="00E113D1" w:rsidP="005D2D29">
            <w:pPr>
              <w:jc w:val="center"/>
              <w:rPr>
                <w:b/>
                <w:bCs/>
              </w:rPr>
            </w:pPr>
            <w:r w:rsidRPr="00DE59EE">
              <w:rPr>
                <w:b/>
                <w:bCs/>
              </w:rPr>
              <w:t>Acceptable</w:t>
            </w:r>
          </w:p>
        </w:tc>
      </w:tr>
      <w:tr w:rsidR="00E113D1" w14:paraId="61559C9D" w14:textId="77777777" w:rsidTr="005D2D29">
        <w:tc>
          <w:tcPr>
            <w:tcW w:w="9216" w:type="dxa"/>
            <w:vAlign w:val="center"/>
          </w:tcPr>
          <w:p w14:paraId="794139E5" w14:textId="4A806940" w:rsidR="00E113D1" w:rsidRPr="00050B3B" w:rsidRDefault="00E113D1" w:rsidP="005D2D29">
            <w:r w:rsidRPr="00050B3B">
              <w:rPr>
                <w:b/>
              </w:rPr>
              <w:t>Fully Meets—</w:t>
            </w:r>
            <w:r w:rsidR="00897F00" w:rsidRPr="00050B3B">
              <w:rPr>
                <w:b/>
              </w:rPr>
              <w:t>5</w:t>
            </w:r>
            <w:r w:rsidRPr="00050B3B">
              <w:rPr>
                <w:b/>
              </w:rPr>
              <w:t xml:space="preserve"> points</w:t>
            </w:r>
          </w:p>
          <w:p w14:paraId="5656F72F" w14:textId="4C3AD2CE" w:rsidR="00E113D1" w:rsidRPr="00050B3B" w:rsidRDefault="00E113D1" w:rsidP="005D2D29">
            <w:r w:rsidRPr="00050B3B">
              <w:t xml:space="preserve">Applicant provides a </w:t>
            </w:r>
            <w:r w:rsidR="00AB6AAB" w:rsidRPr="00050B3B">
              <w:t xml:space="preserve">budget </w:t>
            </w:r>
            <w:r w:rsidRPr="00050B3B">
              <w:t xml:space="preserve">narrative that fully </w:t>
            </w:r>
            <w:r w:rsidR="00897F00" w:rsidRPr="00050B3B">
              <w:t>addresses</w:t>
            </w:r>
            <w:r w:rsidRPr="00050B3B">
              <w:t xml:space="preserve"> all required items.</w:t>
            </w:r>
          </w:p>
        </w:tc>
      </w:tr>
      <w:tr w:rsidR="00E113D1" w14:paraId="5688623F" w14:textId="77777777" w:rsidTr="005D2D29">
        <w:tc>
          <w:tcPr>
            <w:tcW w:w="9216" w:type="dxa"/>
            <w:vAlign w:val="center"/>
          </w:tcPr>
          <w:p w14:paraId="2C662B5F" w14:textId="392708CF" w:rsidR="00E113D1" w:rsidRPr="00050B3B" w:rsidRDefault="00E113D1" w:rsidP="005D2D29">
            <w:r w:rsidRPr="00050B3B">
              <w:rPr>
                <w:b/>
              </w:rPr>
              <w:t>Adequate/Meets—</w:t>
            </w:r>
            <w:r w:rsidR="00897F00" w:rsidRPr="00050B3B">
              <w:rPr>
                <w:b/>
              </w:rPr>
              <w:t>3</w:t>
            </w:r>
            <w:r w:rsidR="00897F00" w:rsidRPr="00050B3B">
              <w:rPr>
                <w:rFonts w:ascii="Engravers MT" w:hAnsi="Engravers MT"/>
                <w:b/>
              </w:rPr>
              <w:t>–</w:t>
            </w:r>
            <w:r w:rsidR="00897F00" w:rsidRPr="00050B3B">
              <w:rPr>
                <w:b/>
              </w:rPr>
              <w:t>4</w:t>
            </w:r>
            <w:r w:rsidRPr="00050B3B">
              <w:rPr>
                <w:b/>
              </w:rPr>
              <w:t xml:space="preserve"> points</w:t>
            </w:r>
          </w:p>
          <w:p w14:paraId="669AAA69" w14:textId="10F06867" w:rsidR="00E113D1" w:rsidRPr="00050B3B" w:rsidRDefault="00E113D1" w:rsidP="005D2D29">
            <w:r w:rsidRPr="00050B3B">
              <w:t xml:space="preserve">Applicant provides a </w:t>
            </w:r>
            <w:r w:rsidR="00AB6AAB" w:rsidRPr="00050B3B">
              <w:t xml:space="preserve">budget </w:t>
            </w:r>
            <w:r w:rsidRPr="00050B3B">
              <w:t xml:space="preserve">narrative that moderately </w:t>
            </w:r>
            <w:r w:rsidR="00897F00" w:rsidRPr="00050B3B">
              <w:t>addresses</w:t>
            </w:r>
            <w:r w:rsidRPr="00050B3B">
              <w:t xml:space="preserve"> all required items.</w:t>
            </w:r>
          </w:p>
        </w:tc>
      </w:tr>
      <w:tr w:rsidR="00E113D1" w:rsidRPr="00DE59EE" w14:paraId="048958C2" w14:textId="77777777" w:rsidTr="005D2D29">
        <w:tc>
          <w:tcPr>
            <w:tcW w:w="9216" w:type="dxa"/>
            <w:shd w:val="clear" w:color="auto" w:fill="D9D9D9" w:themeFill="background1" w:themeFillShade="D9"/>
          </w:tcPr>
          <w:p w14:paraId="492DFE80" w14:textId="77777777" w:rsidR="00E113D1" w:rsidRPr="00050B3B" w:rsidRDefault="00E113D1" w:rsidP="005D2D29">
            <w:pPr>
              <w:jc w:val="center"/>
              <w:rPr>
                <w:b/>
                <w:bCs/>
              </w:rPr>
            </w:pPr>
            <w:r w:rsidRPr="00050B3B">
              <w:rPr>
                <w:b/>
                <w:bCs/>
              </w:rPr>
              <w:t>Not Acceptable</w:t>
            </w:r>
          </w:p>
        </w:tc>
      </w:tr>
      <w:tr w:rsidR="00E113D1" w14:paraId="2234477C" w14:textId="77777777" w:rsidTr="005D2D29">
        <w:tc>
          <w:tcPr>
            <w:tcW w:w="9216" w:type="dxa"/>
            <w:vAlign w:val="center"/>
          </w:tcPr>
          <w:p w14:paraId="241EBF4E" w14:textId="4A1C5D11" w:rsidR="00E113D1" w:rsidRPr="00050B3B" w:rsidRDefault="00E113D1" w:rsidP="005D2D29">
            <w:pPr>
              <w:rPr>
                <w:b/>
              </w:rPr>
            </w:pPr>
            <w:r w:rsidRPr="00050B3B">
              <w:rPr>
                <w:b/>
              </w:rPr>
              <w:t>Limited/Approaches—</w:t>
            </w:r>
            <w:r w:rsidR="00897F00" w:rsidRPr="00050B3B">
              <w:rPr>
                <w:b/>
              </w:rPr>
              <w:t>1</w:t>
            </w:r>
            <w:r w:rsidR="00897F00" w:rsidRPr="00050B3B">
              <w:rPr>
                <w:rFonts w:ascii="Engravers MT" w:hAnsi="Engravers MT"/>
                <w:b/>
              </w:rPr>
              <w:t>–</w:t>
            </w:r>
            <w:r w:rsidR="00897F00" w:rsidRPr="00050B3B">
              <w:rPr>
                <w:b/>
              </w:rPr>
              <w:t>2</w:t>
            </w:r>
            <w:r w:rsidRPr="00050B3B">
              <w:rPr>
                <w:b/>
              </w:rPr>
              <w:t xml:space="preserve"> points</w:t>
            </w:r>
          </w:p>
          <w:p w14:paraId="4A9DC8FC" w14:textId="5F3960C8" w:rsidR="00E113D1" w:rsidRPr="00050B3B" w:rsidRDefault="00E113D1" w:rsidP="005D2D29">
            <w:proofErr w:type="gramStart"/>
            <w:r w:rsidRPr="00050B3B">
              <w:t>Applicant provides</w:t>
            </w:r>
            <w:proofErr w:type="gramEnd"/>
            <w:r w:rsidRPr="00050B3B">
              <w:t xml:space="preserve"> a </w:t>
            </w:r>
            <w:r w:rsidR="00AB6AAB" w:rsidRPr="00050B3B">
              <w:t xml:space="preserve">budget </w:t>
            </w:r>
            <w:r w:rsidRPr="00050B3B">
              <w:t xml:space="preserve">narrative that is limited or unclear in </w:t>
            </w:r>
            <w:r w:rsidR="00897F00" w:rsidRPr="00050B3B">
              <w:t>addressing</w:t>
            </w:r>
            <w:r w:rsidRPr="00050B3B">
              <w:t xml:space="preserve"> all required items.</w:t>
            </w:r>
          </w:p>
        </w:tc>
      </w:tr>
      <w:tr w:rsidR="00E113D1" w14:paraId="0859B437" w14:textId="77777777" w:rsidTr="005D2D29">
        <w:tc>
          <w:tcPr>
            <w:tcW w:w="9216" w:type="dxa"/>
            <w:vAlign w:val="center"/>
          </w:tcPr>
          <w:p w14:paraId="4AA73504" w14:textId="4C2AADEB" w:rsidR="00E113D1" w:rsidRPr="00050B3B" w:rsidRDefault="00E113D1" w:rsidP="005D2D29">
            <w:pPr>
              <w:rPr>
                <w:b/>
              </w:rPr>
            </w:pPr>
            <w:r w:rsidRPr="00050B3B">
              <w:rPr>
                <w:b/>
              </w:rPr>
              <w:t>Inadequate—</w:t>
            </w:r>
            <w:r w:rsidR="00897F00" w:rsidRPr="00050B3B">
              <w:rPr>
                <w:b/>
              </w:rPr>
              <w:t xml:space="preserve">0 </w:t>
            </w:r>
            <w:r w:rsidRPr="00050B3B">
              <w:rPr>
                <w:b/>
              </w:rPr>
              <w:t>points</w:t>
            </w:r>
          </w:p>
          <w:p w14:paraId="0BA9B38C" w14:textId="2363E7C2" w:rsidR="00E113D1" w:rsidRPr="00050B3B" w:rsidRDefault="00E113D1" w:rsidP="005D2D29">
            <w:proofErr w:type="gramStart"/>
            <w:r w:rsidRPr="00050B3B">
              <w:t>Applicant provides</w:t>
            </w:r>
            <w:proofErr w:type="gramEnd"/>
            <w:r w:rsidRPr="00050B3B">
              <w:t xml:space="preserve"> a </w:t>
            </w:r>
            <w:r w:rsidR="00AB6AAB" w:rsidRPr="00050B3B">
              <w:t xml:space="preserve">budget </w:t>
            </w:r>
            <w:r w:rsidRPr="00050B3B">
              <w:t xml:space="preserve">narrative that does not adequately </w:t>
            </w:r>
            <w:r w:rsidR="00897F00" w:rsidRPr="00050B3B">
              <w:t>address</w:t>
            </w:r>
            <w:r w:rsidRPr="00050B3B">
              <w:t xml:space="preserve"> all the required items.</w:t>
            </w:r>
          </w:p>
        </w:tc>
      </w:tr>
      <w:tr w:rsidR="00E113D1" w:rsidRPr="00A47A77" w14:paraId="222E370A" w14:textId="77777777" w:rsidTr="005D2D29">
        <w:tc>
          <w:tcPr>
            <w:tcW w:w="9216" w:type="dxa"/>
            <w:shd w:val="clear" w:color="auto" w:fill="D9D9D9" w:themeFill="background1" w:themeFillShade="D9"/>
          </w:tcPr>
          <w:p w14:paraId="746357DA" w14:textId="77777777" w:rsidR="00E113D1" w:rsidRPr="00A47A77" w:rsidRDefault="00E113D1" w:rsidP="005D2D29">
            <w:pPr>
              <w:rPr>
                <w:b/>
              </w:rPr>
            </w:pPr>
            <w:r>
              <w:rPr>
                <w:b/>
              </w:rPr>
              <w:t>Score</w:t>
            </w:r>
          </w:p>
        </w:tc>
      </w:tr>
      <w:tr w:rsidR="00E113D1" w14:paraId="0BE0151E" w14:textId="77777777" w:rsidTr="005D2D29">
        <w:trPr>
          <w:trHeight w:val="575"/>
        </w:trPr>
        <w:tc>
          <w:tcPr>
            <w:tcW w:w="9216" w:type="dxa"/>
          </w:tcPr>
          <w:p w14:paraId="62024363" w14:textId="77777777" w:rsidR="00E113D1" w:rsidRDefault="00E113D1" w:rsidP="005D2D29"/>
        </w:tc>
      </w:tr>
    </w:tbl>
    <w:p w14:paraId="17DBD988" w14:textId="77777777" w:rsidR="00AB6AAB" w:rsidRDefault="00AB6AAB">
      <w:r>
        <w:br w:type="page"/>
      </w:r>
    </w:p>
    <w:tbl>
      <w:tblPr>
        <w:tblStyle w:val="TableGrid"/>
        <w:tblW w:w="9216" w:type="dxa"/>
        <w:tblInd w:w="342" w:type="dxa"/>
        <w:tblLook w:val="04A0" w:firstRow="1" w:lastRow="0" w:firstColumn="1" w:lastColumn="0" w:noHBand="0" w:noVBand="1"/>
      </w:tblPr>
      <w:tblGrid>
        <w:gridCol w:w="9216"/>
      </w:tblGrid>
      <w:tr w:rsidR="00E113D1" w:rsidRPr="00A47A77" w14:paraId="6DFAFBBB" w14:textId="77777777" w:rsidTr="005D2D29">
        <w:tc>
          <w:tcPr>
            <w:tcW w:w="9216" w:type="dxa"/>
            <w:shd w:val="clear" w:color="auto" w:fill="D9D9D9" w:themeFill="background1" w:themeFillShade="D9"/>
          </w:tcPr>
          <w:p w14:paraId="2E96E5CF" w14:textId="43F1371B" w:rsidR="00E113D1" w:rsidRPr="00A47A77" w:rsidRDefault="00E113D1" w:rsidP="005D2D29">
            <w:pPr>
              <w:rPr>
                <w:b/>
              </w:rPr>
            </w:pPr>
            <w:r w:rsidRPr="00777586">
              <w:rPr>
                <w:b/>
              </w:rPr>
              <w:lastRenderedPageBreak/>
              <w:t>Reviewer’s Comments</w:t>
            </w:r>
          </w:p>
        </w:tc>
      </w:tr>
      <w:tr w:rsidR="00E113D1" w:rsidRPr="00777586" w14:paraId="531454B7" w14:textId="77777777" w:rsidTr="005D2D29">
        <w:trPr>
          <w:trHeight w:val="989"/>
        </w:trPr>
        <w:tc>
          <w:tcPr>
            <w:tcW w:w="9216" w:type="dxa"/>
          </w:tcPr>
          <w:p w14:paraId="77B76E6D" w14:textId="77777777" w:rsidR="00E113D1" w:rsidRPr="00777586" w:rsidRDefault="00E113D1" w:rsidP="00897F00">
            <w:pPr>
              <w:ind w:hanging="10"/>
              <w:rPr>
                <w:b/>
              </w:rPr>
            </w:pPr>
          </w:p>
        </w:tc>
      </w:tr>
    </w:tbl>
    <w:p w14:paraId="4E02D9E7" w14:textId="77777777" w:rsidR="00E113D1" w:rsidRDefault="00E113D1" w:rsidP="00E113D1"/>
    <w:p w14:paraId="5E02631B" w14:textId="77777777" w:rsidR="00897F00" w:rsidRPr="00A21ED5" w:rsidRDefault="00897F00" w:rsidP="00897F00">
      <w:r>
        <w:rPr>
          <w:b/>
        </w:rPr>
        <w:t>3</w:t>
      </w:r>
      <w:r w:rsidR="00E113D1" w:rsidRPr="00E113D1">
        <w:rPr>
          <w:b/>
        </w:rPr>
        <w:t xml:space="preserve">. </w:t>
      </w:r>
      <w:r>
        <w:rPr>
          <w:b/>
        </w:rPr>
        <w:t>Personnel</w:t>
      </w:r>
      <w:r w:rsidR="00E113D1">
        <w:rPr>
          <w:b/>
        </w:rPr>
        <w:t>:</w:t>
      </w:r>
      <w:r w:rsidR="00E113D1">
        <w:t xml:space="preserve"> </w:t>
      </w:r>
      <w:r w:rsidRPr="00A21ED5">
        <w:t>The applicant must provide a professional vita or résumé (maximum of three pages each) that clearly demonstrates the following for the professor for each proposed course.</w:t>
      </w:r>
    </w:p>
    <w:p w14:paraId="1CA0F53A" w14:textId="77777777" w:rsidR="00897F00" w:rsidRPr="00A21ED5" w:rsidRDefault="00897F00" w:rsidP="00897F00">
      <w:pPr>
        <w:pStyle w:val="ListParagraph"/>
        <w:numPr>
          <w:ilvl w:val="0"/>
          <w:numId w:val="48"/>
        </w:numPr>
      </w:pPr>
      <w:r w:rsidRPr="00A21ED5">
        <w:rPr>
          <w:u w:val="single"/>
        </w:rPr>
        <w:t>Educational Credentials</w:t>
      </w:r>
      <w:r w:rsidRPr="00A21ED5">
        <w:t>—indicates an advanced degree related to gifted education.</w:t>
      </w:r>
    </w:p>
    <w:p w14:paraId="65EC738E" w14:textId="77777777" w:rsidR="00897F00" w:rsidRPr="00A21ED5" w:rsidRDefault="00897F00" w:rsidP="00897F00">
      <w:pPr>
        <w:pStyle w:val="ListParagraph"/>
        <w:numPr>
          <w:ilvl w:val="0"/>
          <w:numId w:val="48"/>
        </w:numPr>
        <w:rPr>
          <w:u w:val="single"/>
        </w:rPr>
      </w:pPr>
      <w:r w:rsidRPr="00A21ED5">
        <w:rPr>
          <w:u w:val="single"/>
        </w:rPr>
        <w:t>Experience</w:t>
      </w:r>
      <w:r w:rsidRPr="00A21ED5">
        <w:t>—indicates extensive experience in gifted education with examples that include K–12.</w:t>
      </w:r>
    </w:p>
    <w:p w14:paraId="5D17042F" w14:textId="77777777" w:rsidR="00897F00" w:rsidRDefault="00897F00" w:rsidP="00897F00">
      <w:pPr>
        <w:pStyle w:val="ListParagraph"/>
        <w:numPr>
          <w:ilvl w:val="0"/>
          <w:numId w:val="48"/>
        </w:numPr>
      </w:pPr>
      <w:r w:rsidRPr="00A21ED5">
        <w:rPr>
          <w:u w:val="single"/>
        </w:rPr>
        <w:t>Leadership and Research and Development</w:t>
      </w:r>
      <w:r w:rsidRPr="00A21ED5">
        <w:t>—demonstrates activity in gifted education leadership and in gifted research or development.</w:t>
      </w:r>
    </w:p>
    <w:p w14:paraId="33EB625E" w14:textId="2576E409" w:rsidR="00E113D1" w:rsidRDefault="00897F00" w:rsidP="00897F00">
      <w:pPr>
        <w:pStyle w:val="ListParagraph"/>
        <w:numPr>
          <w:ilvl w:val="0"/>
          <w:numId w:val="48"/>
        </w:numPr>
      </w:pPr>
      <w:r w:rsidRPr="00897F00">
        <w:rPr>
          <w:u w:val="single"/>
        </w:rPr>
        <w:t>Service</w:t>
      </w:r>
      <w:r w:rsidRPr="00A21ED5">
        <w:t>—demonstrates activity in providing service to the field of gifted education such as leading gifted and talented professional development or coursework; presenting at the district or regional level; presenting at the state and/or national level within the prior five years; and leadership in program coordination, grant work, mentoring, etc.</w:t>
      </w:r>
    </w:p>
    <w:tbl>
      <w:tblPr>
        <w:tblStyle w:val="TableGrid"/>
        <w:tblW w:w="9216" w:type="dxa"/>
        <w:tblInd w:w="342" w:type="dxa"/>
        <w:tblLook w:val="04A0" w:firstRow="1" w:lastRow="0" w:firstColumn="1" w:lastColumn="0" w:noHBand="0" w:noVBand="1"/>
      </w:tblPr>
      <w:tblGrid>
        <w:gridCol w:w="9216"/>
      </w:tblGrid>
      <w:tr w:rsidR="00E113D1" w:rsidRPr="00DE59EE" w14:paraId="1A01BEB8" w14:textId="77777777" w:rsidTr="00E113D1">
        <w:tc>
          <w:tcPr>
            <w:tcW w:w="9216" w:type="dxa"/>
            <w:shd w:val="clear" w:color="auto" w:fill="D9D9D9" w:themeFill="background1" w:themeFillShade="D9"/>
          </w:tcPr>
          <w:p w14:paraId="68297887" w14:textId="77777777" w:rsidR="00E113D1" w:rsidRPr="00DE59EE" w:rsidRDefault="00E113D1" w:rsidP="005D2D29">
            <w:pPr>
              <w:jc w:val="center"/>
              <w:rPr>
                <w:b/>
                <w:bCs/>
              </w:rPr>
            </w:pPr>
            <w:r w:rsidRPr="00DE59EE">
              <w:rPr>
                <w:b/>
                <w:bCs/>
              </w:rPr>
              <w:t>Acceptable</w:t>
            </w:r>
          </w:p>
        </w:tc>
      </w:tr>
      <w:tr w:rsidR="00E113D1" w14:paraId="4E7EBC46" w14:textId="77777777" w:rsidTr="00E113D1">
        <w:tc>
          <w:tcPr>
            <w:tcW w:w="9216" w:type="dxa"/>
            <w:vAlign w:val="center"/>
          </w:tcPr>
          <w:p w14:paraId="37B3B7DB" w14:textId="14BBB24A" w:rsidR="00E113D1" w:rsidRDefault="00E113D1" w:rsidP="00E113D1">
            <w:r>
              <w:rPr>
                <w:b/>
              </w:rPr>
              <w:t>Fully Meets—</w:t>
            </w:r>
            <w:r w:rsidR="00897F00">
              <w:rPr>
                <w:b/>
              </w:rPr>
              <w:t>16</w:t>
            </w:r>
            <w:r w:rsidR="00897F00">
              <w:rPr>
                <w:rFonts w:ascii="Engravers MT" w:hAnsi="Engravers MT"/>
                <w:b/>
              </w:rPr>
              <w:t>–</w:t>
            </w:r>
            <w:r w:rsidR="00897F00">
              <w:rPr>
                <w:b/>
              </w:rPr>
              <w:t>20</w:t>
            </w:r>
            <w:r>
              <w:rPr>
                <w:b/>
              </w:rPr>
              <w:t xml:space="preserve"> points</w:t>
            </w:r>
          </w:p>
          <w:p w14:paraId="69DC964B" w14:textId="46391863" w:rsidR="00E113D1" w:rsidRDefault="00897F00" w:rsidP="00E113D1">
            <w:r w:rsidRPr="00A05BB3">
              <w:t xml:space="preserve">Applicant provides a </w:t>
            </w:r>
            <w:r>
              <w:t xml:space="preserve">professional vita or </w:t>
            </w:r>
            <w:r w:rsidRPr="00553553">
              <w:t>résumé</w:t>
            </w:r>
            <w:r w:rsidRPr="00A05BB3">
              <w:t xml:space="preserve"> that fully addresses all required items.</w:t>
            </w:r>
          </w:p>
        </w:tc>
      </w:tr>
      <w:tr w:rsidR="00E113D1" w14:paraId="69292F13" w14:textId="77777777" w:rsidTr="00E113D1">
        <w:tc>
          <w:tcPr>
            <w:tcW w:w="9216" w:type="dxa"/>
            <w:vAlign w:val="center"/>
          </w:tcPr>
          <w:p w14:paraId="6305971F" w14:textId="01854721" w:rsidR="00E113D1" w:rsidRDefault="00E113D1" w:rsidP="00E113D1">
            <w:r>
              <w:rPr>
                <w:b/>
              </w:rPr>
              <w:t>Adequate/Meets—</w:t>
            </w:r>
            <w:r w:rsidR="00897F00">
              <w:rPr>
                <w:b/>
              </w:rPr>
              <w:t>10</w:t>
            </w:r>
            <w:r w:rsidR="00897F00">
              <w:rPr>
                <w:rFonts w:ascii="Engravers MT" w:hAnsi="Engravers MT"/>
                <w:b/>
              </w:rPr>
              <w:t>–</w:t>
            </w:r>
            <w:r w:rsidR="00897F00">
              <w:rPr>
                <w:b/>
              </w:rPr>
              <w:t xml:space="preserve">15 </w:t>
            </w:r>
            <w:r>
              <w:rPr>
                <w:b/>
              </w:rPr>
              <w:t>points</w:t>
            </w:r>
          </w:p>
          <w:p w14:paraId="5E8D2DF6" w14:textId="52B5B8A8" w:rsidR="00E113D1" w:rsidRDefault="00897F00" w:rsidP="00E113D1">
            <w:r>
              <w:t xml:space="preserve">Applicant provides a professional vita or </w:t>
            </w:r>
            <w:r w:rsidRPr="00553553">
              <w:t>résumé</w:t>
            </w:r>
            <w:r>
              <w:t xml:space="preserve"> </w:t>
            </w:r>
            <w:proofErr w:type="gramStart"/>
            <w:r w:rsidRPr="008D35C7">
              <w:t>that</w:t>
            </w:r>
            <w:r>
              <w:t xml:space="preserve"> moderately</w:t>
            </w:r>
            <w:proofErr w:type="gramEnd"/>
            <w:r>
              <w:t xml:space="preserve"> addresses all required items.</w:t>
            </w:r>
          </w:p>
        </w:tc>
      </w:tr>
      <w:tr w:rsidR="00E113D1" w:rsidRPr="00DE59EE" w14:paraId="51E6D271" w14:textId="77777777" w:rsidTr="00E113D1">
        <w:tc>
          <w:tcPr>
            <w:tcW w:w="9216" w:type="dxa"/>
            <w:shd w:val="clear" w:color="auto" w:fill="D9D9D9" w:themeFill="background1" w:themeFillShade="D9"/>
          </w:tcPr>
          <w:p w14:paraId="6BFFDDA4" w14:textId="77777777" w:rsidR="00E113D1" w:rsidRPr="00DE59EE" w:rsidRDefault="00E113D1" w:rsidP="005D2D29">
            <w:pPr>
              <w:jc w:val="center"/>
              <w:rPr>
                <w:b/>
                <w:bCs/>
              </w:rPr>
            </w:pPr>
            <w:r w:rsidRPr="00DE59EE">
              <w:rPr>
                <w:b/>
                <w:bCs/>
              </w:rPr>
              <w:t>Not Acceptable</w:t>
            </w:r>
          </w:p>
        </w:tc>
      </w:tr>
      <w:tr w:rsidR="00E113D1" w14:paraId="4C26F96A" w14:textId="77777777" w:rsidTr="00E113D1">
        <w:tc>
          <w:tcPr>
            <w:tcW w:w="9216" w:type="dxa"/>
            <w:vAlign w:val="center"/>
          </w:tcPr>
          <w:p w14:paraId="49CBF151" w14:textId="69D7F04B" w:rsidR="00E113D1" w:rsidRDefault="00E113D1" w:rsidP="00E113D1">
            <w:pPr>
              <w:rPr>
                <w:b/>
              </w:rPr>
            </w:pPr>
            <w:r>
              <w:rPr>
                <w:b/>
              </w:rPr>
              <w:t>Limited/Approaches—</w:t>
            </w:r>
            <w:r w:rsidR="00897F00">
              <w:rPr>
                <w:b/>
              </w:rPr>
              <w:t>5</w:t>
            </w:r>
            <w:r w:rsidR="00897F00">
              <w:rPr>
                <w:rFonts w:ascii="Engravers MT" w:hAnsi="Engravers MT"/>
                <w:b/>
              </w:rPr>
              <w:t>–</w:t>
            </w:r>
            <w:r w:rsidR="00897F00">
              <w:rPr>
                <w:b/>
              </w:rPr>
              <w:t>9</w:t>
            </w:r>
            <w:r>
              <w:rPr>
                <w:b/>
              </w:rPr>
              <w:t xml:space="preserve"> points</w:t>
            </w:r>
          </w:p>
          <w:p w14:paraId="445D58DD" w14:textId="19E594B8" w:rsidR="00E113D1" w:rsidRDefault="00897F00" w:rsidP="00E113D1">
            <w:r>
              <w:t xml:space="preserve">Applicant provides a professional vita or </w:t>
            </w:r>
            <w:r w:rsidRPr="00553553">
              <w:t>résumé</w:t>
            </w:r>
            <w:r>
              <w:t xml:space="preserve"> that is limited or unclear in addressing all required items.</w:t>
            </w:r>
          </w:p>
        </w:tc>
      </w:tr>
      <w:tr w:rsidR="00E113D1" w14:paraId="41DFC55E" w14:textId="77777777" w:rsidTr="00E113D1">
        <w:tc>
          <w:tcPr>
            <w:tcW w:w="9216" w:type="dxa"/>
            <w:vAlign w:val="center"/>
          </w:tcPr>
          <w:p w14:paraId="54EFAD54" w14:textId="452AC907" w:rsidR="00E113D1" w:rsidRDefault="00E113D1" w:rsidP="00E113D1">
            <w:pPr>
              <w:rPr>
                <w:b/>
              </w:rPr>
            </w:pPr>
            <w:r>
              <w:rPr>
                <w:b/>
              </w:rPr>
              <w:t>Inadequate—</w:t>
            </w:r>
            <w:r w:rsidR="00897F00">
              <w:rPr>
                <w:b/>
              </w:rPr>
              <w:t>0</w:t>
            </w:r>
            <w:r w:rsidR="00897F00">
              <w:rPr>
                <w:rFonts w:ascii="Engravers MT" w:hAnsi="Engravers MT"/>
                <w:b/>
              </w:rPr>
              <w:t>–</w:t>
            </w:r>
            <w:r w:rsidR="00897F00">
              <w:rPr>
                <w:b/>
              </w:rPr>
              <w:t>4</w:t>
            </w:r>
            <w:r>
              <w:rPr>
                <w:b/>
              </w:rPr>
              <w:t xml:space="preserve"> points</w:t>
            </w:r>
          </w:p>
          <w:p w14:paraId="11AA0072" w14:textId="32A32F45" w:rsidR="00E113D1" w:rsidRDefault="00897F00" w:rsidP="00E113D1">
            <w:r>
              <w:t xml:space="preserve">Applicant provides a professional vita or </w:t>
            </w:r>
            <w:r w:rsidRPr="00553553">
              <w:t>résumé</w:t>
            </w:r>
            <w:r>
              <w:t xml:space="preserve"> that does not adequately address all required items.</w:t>
            </w:r>
          </w:p>
        </w:tc>
      </w:tr>
      <w:tr w:rsidR="00E113D1" w:rsidRPr="00A47A77" w14:paraId="5D082B07" w14:textId="77777777" w:rsidTr="00E113D1">
        <w:tc>
          <w:tcPr>
            <w:tcW w:w="9216" w:type="dxa"/>
            <w:shd w:val="clear" w:color="auto" w:fill="D9D9D9" w:themeFill="background1" w:themeFillShade="D9"/>
          </w:tcPr>
          <w:p w14:paraId="40A38A94" w14:textId="040A69B5" w:rsidR="00E113D1" w:rsidRPr="00A47A77" w:rsidRDefault="00E113D1" w:rsidP="005D2D29">
            <w:pPr>
              <w:rPr>
                <w:b/>
              </w:rPr>
            </w:pPr>
            <w:r>
              <w:rPr>
                <w:b/>
              </w:rPr>
              <w:t>Score</w:t>
            </w:r>
          </w:p>
        </w:tc>
      </w:tr>
      <w:tr w:rsidR="00E113D1" w14:paraId="28D3827F" w14:textId="77777777" w:rsidTr="00E113D1">
        <w:trPr>
          <w:trHeight w:val="575"/>
        </w:trPr>
        <w:tc>
          <w:tcPr>
            <w:tcW w:w="9216" w:type="dxa"/>
          </w:tcPr>
          <w:p w14:paraId="1D678E87" w14:textId="77777777" w:rsidR="00E113D1" w:rsidRDefault="00E113D1" w:rsidP="005D2D29"/>
        </w:tc>
      </w:tr>
      <w:tr w:rsidR="00E113D1" w:rsidRPr="00A47A77" w14:paraId="638B9F40" w14:textId="77777777" w:rsidTr="00E113D1">
        <w:tc>
          <w:tcPr>
            <w:tcW w:w="9216" w:type="dxa"/>
            <w:shd w:val="clear" w:color="auto" w:fill="D9D9D9" w:themeFill="background1" w:themeFillShade="D9"/>
          </w:tcPr>
          <w:p w14:paraId="5542177B" w14:textId="77777777" w:rsidR="00E113D1" w:rsidRPr="00A47A77" w:rsidRDefault="00E113D1" w:rsidP="005D2D29">
            <w:pPr>
              <w:rPr>
                <w:b/>
              </w:rPr>
            </w:pPr>
            <w:r w:rsidRPr="00777586">
              <w:rPr>
                <w:b/>
              </w:rPr>
              <w:t>Reviewer’s Comments</w:t>
            </w:r>
          </w:p>
        </w:tc>
      </w:tr>
      <w:tr w:rsidR="00E113D1" w:rsidRPr="00777586" w14:paraId="331C41A9" w14:textId="77777777" w:rsidTr="00E113D1">
        <w:trPr>
          <w:trHeight w:val="989"/>
        </w:trPr>
        <w:tc>
          <w:tcPr>
            <w:tcW w:w="9216" w:type="dxa"/>
          </w:tcPr>
          <w:p w14:paraId="277E4B52" w14:textId="77777777" w:rsidR="00E113D1" w:rsidRPr="00777586" w:rsidRDefault="00E113D1" w:rsidP="00897F00">
            <w:pPr>
              <w:ind w:hanging="10"/>
              <w:rPr>
                <w:b/>
              </w:rPr>
            </w:pPr>
          </w:p>
        </w:tc>
      </w:tr>
    </w:tbl>
    <w:p w14:paraId="02DB4E25" w14:textId="77777777" w:rsidR="00A6036F" w:rsidRDefault="00A6036F" w:rsidP="004064DD">
      <w:pPr>
        <w:sectPr w:rsidR="00A6036F" w:rsidSect="00897F00">
          <w:headerReference w:type="default" r:id="rId49"/>
          <w:pgSz w:w="12240" w:h="15840" w:code="1"/>
          <w:pgMar w:top="1440" w:right="1440" w:bottom="1440" w:left="1440" w:header="720" w:footer="720" w:gutter="0"/>
          <w:cols w:space="720"/>
          <w:docGrid w:linePitch="326"/>
        </w:sectPr>
      </w:pPr>
    </w:p>
    <w:p w14:paraId="77E9D5A3" w14:textId="77777777" w:rsidR="0013421F" w:rsidRPr="009A78CE" w:rsidRDefault="00F76E76" w:rsidP="0093553A">
      <w:pPr>
        <w:pStyle w:val="Heading1"/>
        <w:rPr>
          <w:b/>
        </w:rPr>
      </w:pPr>
      <w:bookmarkStart w:id="131" w:name="_Toc51073652"/>
      <w:bookmarkStart w:id="132" w:name="_Toc205296294"/>
      <w:bookmarkStart w:id="133" w:name="_Toc50869633"/>
      <w:bookmarkEnd w:id="0"/>
      <w:bookmarkEnd w:id="1"/>
      <w:bookmarkEnd w:id="2"/>
      <w:bookmarkEnd w:id="120"/>
      <w:bookmarkEnd w:id="122"/>
      <w:r w:rsidRPr="00F76E76">
        <w:rPr>
          <w:b/>
          <w:sz w:val="24"/>
        </w:rPr>
        <w:lastRenderedPageBreak/>
        <w:t>Appendix C</w:t>
      </w:r>
      <w:r w:rsidR="0013421F" w:rsidRPr="00F76E76">
        <w:rPr>
          <w:b/>
          <w:sz w:val="24"/>
        </w:rPr>
        <w:t>:</w:t>
      </w:r>
      <w:r w:rsidR="0013421F" w:rsidRPr="009A78CE">
        <w:rPr>
          <w:b/>
          <w:sz w:val="24"/>
        </w:rPr>
        <w:t xml:space="preserve"> </w:t>
      </w:r>
      <w:r w:rsidR="0089062C" w:rsidRPr="009A78CE">
        <w:rPr>
          <w:b/>
          <w:sz w:val="24"/>
        </w:rPr>
        <w:t>Required SCDE Forms</w:t>
      </w:r>
      <w:bookmarkEnd w:id="131"/>
      <w:bookmarkEnd w:id="132"/>
    </w:p>
    <w:bookmarkEnd w:id="133"/>
    <w:p w14:paraId="62667B72" w14:textId="77777777" w:rsidR="00D0029B" w:rsidRPr="009A78CE" w:rsidRDefault="00D0029B" w:rsidP="00D0029B"/>
    <w:p w14:paraId="109AA7EC" w14:textId="77777777" w:rsidR="00D0029B" w:rsidRPr="00405E6A" w:rsidRDefault="00D0029B" w:rsidP="00D0029B">
      <w:pPr>
        <w:pStyle w:val="Heading2"/>
        <w:numPr>
          <w:ilvl w:val="0"/>
          <w:numId w:val="0"/>
        </w:numPr>
        <w:tabs>
          <w:tab w:val="clear" w:pos="720"/>
        </w:tabs>
        <w:jc w:val="center"/>
      </w:pPr>
      <w:bookmarkStart w:id="134" w:name="_Toc294164237"/>
      <w:bookmarkStart w:id="135" w:name="_Toc365552241"/>
      <w:bookmarkStart w:id="136" w:name="_Toc205296295"/>
      <w:r w:rsidRPr="00405E6A">
        <w:t>Certification Signature Page</w:t>
      </w:r>
      <w:bookmarkEnd w:id="134"/>
      <w:bookmarkEnd w:id="135"/>
      <w:bookmarkEnd w:id="136"/>
    </w:p>
    <w:p w14:paraId="1828C49B" w14:textId="77777777" w:rsidR="00D0029B" w:rsidRPr="00EE4680" w:rsidRDefault="00D0029B" w:rsidP="00D0029B">
      <w:pPr>
        <w:spacing w:line="276" w:lineRule="auto"/>
        <w:rPr>
          <w:rFonts w:eastAsia="Calibri"/>
          <w:i/>
          <w:sz w:val="18"/>
        </w:rPr>
      </w:pPr>
      <w:r w:rsidRPr="00EE4680">
        <w:rPr>
          <w:rFonts w:eastAsia="Calibri"/>
          <w:i/>
          <w:sz w:val="18"/>
        </w:rPr>
        <w:t>(This form must be signed by the individual from each proposed district, school, or organization who holds the title listed below.)</w:t>
      </w:r>
    </w:p>
    <w:p w14:paraId="6F0B26CD" w14:textId="77777777" w:rsidR="00D0029B" w:rsidRDefault="00D0029B" w:rsidP="00D0029B">
      <w:pPr>
        <w:rPr>
          <w:b/>
        </w:rPr>
      </w:pPr>
    </w:p>
    <w:p w14:paraId="19DC8507" w14:textId="77777777" w:rsidR="00D0029B" w:rsidRPr="0063186A" w:rsidRDefault="00D0029B" w:rsidP="00D0029B">
      <w:pPr>
        <w:rPr>
          <w:b/>
        </w:rPr>
      </w:pPr>
      <w:r w:rsidRPr="0063186A">
        <w:rPr>
          <w:b/>
        </w:rPr>
        <w:t>Certification</w:t>
      </w:r>
    </w:p>
    <w:tbl>
      <w:tblPr>
        <w:tblW w:w="0" w:type="auto"/>
        <w:tblLook w:val="01E0" w:firstRow="1" w:lastRow="1" w:firstColumn="1" w:lastColumn="1" w:noHBand="0" w:noVBand="0"/>
      </w:tblPr>
      <w:tblGrid>
        <w:gridCol w:w="9360"/>
      </w:tblGrid>
      <w:tr w:rsidR="00D0029B" w:rsidRPr="0063186A" w14:paraId="5570C9FB" w14:textId="77777777" w:rsidTr="008F5E4A">
        <w:tc>
          <w:tcPr>
            <w:tcW w:w="9576" w:type="dxa"/>
          </w:tcPr>
          <w:p w14:paraId="3BE82F71" w14:textId="79CF12D1" w:rsidR="00D0029B" w:rsidRPr="0063186A" w:rsidRDefault="007B1E1B" w:rsidP="008F5E4A">
            <w:r w:rsidRPr="0063186A">
              <w:t>I hereby certify that, to the best of my knowledge, the information and data contained in this application are true and correct</w:t>
            </w:r>
            <w:r>
              <w:t xml:space="preserve">. </w:t>
            </w:r>
            <w:r w:rsidRPr="0063186A">
              <w:t>The applicant’s governing body has duly authorized this application and documentation, and the applicant will comply with the SCDE Assurances and Terms and Conditions if the grant is awarded</w:t>
            </w:r>
            <w:r>
              <w:t xml:space="preserve">. </w:t>
            </w:r>
            <w:r w:rsidRPr="00A01D20">
              <w:t xml:space="preserve">The applicant </w:t>
            </w:r>
            <w:r>
              <w:t>ha</w:t>
            </w:r>
            <w:r w:rsidRPr="00A01D20">
              <w:t>s</w:t>
            </w:r>
            <w:r>
              <w:t xml:space="preserve"> a unique entity identifier (UEI) issued by the</w:t>
            </w:r>
            <w:r w:rsidRPr="00A01D20">
              <w:t xml:space="preserve"> federal </w:t>
            </w:r>
            <w:hyperlink r:id="rId50" w:history="1">
              <w:r w:rsidRPr="00B84D01">
                <w:rPr>
                  <w:rStyle w:val="Hyperlink"/>
                </w:rPr>
                <w:t>System for Award Management (SAM)</w:t>
              </w:r>
            </w:hyperlink>
            <w:r w:rsidRPr="00A01D20">
              <w:t>.</w:t>
            </w:r>
            <w:r>
              <w:t xml:space="preserve"> </w:t>
            </w:r>
            <w:r w:rsidRPr="00CD2D43">
              <w:t>I certify to the best of my knowledge and belief that the information provided herein is true, complete, and accurate. I am aware that the provision of false, fictitious, or fraudulent information, or the omission of any material fact, may subject me to criminal, civil, or administrative consequences including, but not limited to violations of U.S. Code Title 18, Sections 2, 1001, 1343 and Title 31, Sections 3729-3730 and 3801-3812.</w:t>
            </w:r>
          </w:p>
        </w:tc>
      </w:tr>
    </w:tbl>
    <w:p w14:paraId="63018A68" w14:textId="77777777" w:rsidR="00D0029B" w:rsidRPr="0063186A" w:rsidRDefault="00D0029B" w:rsidP="00D0029B"/>
    <w:p w14:paraId="4D27AB05" w14:textId="77777777" w:rsidR="00D0029B" w:rsidRPr="0068402F" w:rsidRDefault="00D0029B" w:rsidP="00D0029B">
      <w:pPr>
        <w:rPr>
          <w:b/>
        </w:rPr>
      </w:pPr>
      <w:r w:rsidRPr="0063186A">
        <w:rPr>
          <w:b/>
        </w:rPr>
        <w:t xml:space="preserve">Authorized Official </w:t>
      </w:r>
      <w:r w:rsidRPr="0063186A">
        <w:t>(</w:t>
      </w:r>
      <w:r>
        <w:t>duly authorized representative</w:t>
      </w:r>
      <w:r w:rsidRPr="00B12FB5">
        <w:rPr>
          <w:rFonts w:eastAsia="Calibr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2"/>
        <w:gridCol w:w="4668"/>
      </w:tblGrid>
      <w:tr w:rsidR="00D0029B" w:rsidRPr="0063186A" w14:paraId="68477EA5" w14:textId="77777777" w:rsidTr="008F5E4A">
        <w:trPr>
          <w:trHeight w:val="326"/>
        </w:trPr>
        <w:tc>
          <w:tcPr>
            <w:tcW w:w="9576" w:type="dxa"/>
            <w:gridSpan w:val="2"/>
            <w:vAlign w:val="center"/>
          </w:tcPr>
          <w:p w14:paraId="05D8C699" w14:textId="77777777" w:rsidR="00D0029B" w:rsidRPr="0063186A" w:rsidRDefault="00D0029B" w:rsidP="008F5E4A">
            <w:r w:rsidRPr="0063186A">
              <w:t xml:space="preserve">Name: </w:t>
            </w:r>
          </w:p>
        </w:tc>
      </w:tr>
      <w:tr w:rsidR="00D0029B" w:rsidRPr="0063186A" w14:paraId="126B227E" w14:textId="77777777" w:rsidTr="008F5E4A">
        <w:trPr>
          <w:trHeight w:val="329"/>
        </w:trPr>
        <w:tc>
          <w:tcPr>
            <w:tcW w:w="4788" w:type="dxa"/>
            <w:vAlign w:val="center"/>
          </w:tcPr>
          <w:p w14:paraId="19D28072" w14:textId="77777777" w:rsidR="00D0029B" w:rsidRPr="0063186A" w:rsidRDefault="00D0029B" w:rsidP="008F5E4A">
            <w:r w:rsidRPr="0063186A">
              <w:t>Position:</w:t>
            </w:r>
          </w:p>
        </w:tc>
        <w:tc>
          <w:tcPr>
            <w:tcW w:w="4788" w:type="dxa"/>
            <w:vAlign w:val="center"/>
          </w:tcPr>
          <w:p w14:paraId="3B965C99" w14:textId="77777777" w:rsidR="00D0029B" w:rsidRPr="0063186A" w:rsidRDefault="00D0029B" w:rsidP="008F5E4A">
            <w:r>
              <w:t>Email</w:t>
            </w:r>
            <w:r w:rsidRPr="0063186A">
              <w:t>:</w:t>
            </w:r>
          </w:p>
        </w:tc>
      </w:tr>
      <w:tr w:rsidR="00D0029B" w:rsidRPr="0063186A" w14:paraId="7B16CEE2" w14:textId="77777777" w:rsidTr="008F5E4A">
        <w:trPr>
          <w:trHeight w:val="328"/>
        </w:trPr>
        <w:tc>
          <w:tcPr>
            <w:tcW w:w="4788" w:type="dxa"/>
            <w:vAlign w:val="center"/>
          </w:tcPr>
          <w:p w14:paraId="3316E523" w14:textId="77777777" w:rsidR="00D0029B" w:rsidRPr="0063186A" w:rsidRDefault="00D0029B" w:rsidP="008F5E4A">
            <w:r w:rsidRPr="0063186A">
              <w:t>Telephone:</w:t>
            </w:r>
          </w:p>
        </w:tc>
        <w:tc>
          <w:tcPr>
            <w:tcW w:w="4788" w:type="dxa"/>
            <w:vAlign w:val="center"/>
          </w:tcPr>
          <w:p w14:paraId="10612D62" w14:textId="77777777" w:rsidR="00D0029B" w:rsidRPr="0063186A" w:rsidRDefault="00D0029B" w:rsidP="008F5E4A">
            <w:r w:rsidRPr="0063186A">
              <w:t>Fax:</w:t>
            </w:r>
          </w:p>
        </w:tc>
      </w:tr>
    </w:tbl>
    <w:p w14:paraId="350B9C7A" w14:textId="77777777" w:rsidR="00D0029B" w:rsidRDefault="00D0029B" w:rsidP="00D002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D0029B" w:rsidRPr="00B12FB5" w14:paraId="0438E457" w14:textId="77777777" w:rsidTr="008F5E4A">
        <w:trPr>
          <w:trHeight w:val="737"/>
        </w:trPr>
        <w:tc>
          <w:tcPr>
            <w:tcW w:w="4675" w:type="dxa"/>
            <w:tcBorders>
              <w:top w:val="single" w:sz="18" w:space="0" w:color="auto"/>
              <w:bottom w:val="single" w:sz="2" w:space="0" w:color="auto"/>
            </w:tcBorders>
            <w:vAlign w:val="center"/>
          </w:tcPr>
          <w:p w14:paraId="197ECF36" w14:textId="77777777" w:rsidR="00D0029B" w:rsidRPr="00B12FB5" w:rsidRDefault="00D0029B" w:rsidP="008F5E4A">
            <w:pPr>
              <w:spacing w:line="360" w:lineRule="auto"/>
              <w:rPr>
                <w:rFonts w:eastAsia="Calibri"/>
              </w:rPr>
            </w:pPr>
            <w:r w:rsidRPr="00B12FB5">
              <w:rPr>
                <w:rFonts w:eastAsia="Calibri"/>
              </w:rPr>
              <w:t xml:space="preserve">Signature of </w:t>
            </w:r>
            <w:r>
              <w:rPr>
                <w:rFonts w:eastAsia="Calibri"/>
              </w:rPr>
              <w:t>Authorized Official</w:t>
            </w:r>
            <w:r w:rsidRPr="00B12FB5">
              <w:rPr>
                <w:rFonts w:eastAsia="Calibri"/>
              </w:rPr>
              <w:t>:</w:t>
            </w:r>
          </w:p>
          <w:p w14:paraId="30E00AC2" w14:textId="77777777" w:rsidR="00D0029B" w:rsidRDefault="00D0029B" w:rsidP="008F5E4A">
            <w:pPr>
              <w:spacing w:line="360" w:lineRule="auto"/>
              <w:rPr>
                <w:rFonts w:eastAsia="Calibri"/>
              </w:rPr>
            </w:pPr>
          </w:p>
        </w:tc>
        <w:tc>
          <w:tcPr>
            <w:tcW w:w="4675" w:type="dxa"/>
            <w:tcBorders>
              <w:top w:val="single" w:sz="18" w:space="0" w:color="auto"/>
              <w:bottom w:val="single" w:sz="2" w:space="0" w:color="auto"/>
            </w:tcBorders>
            <w:vAlign w:val="center"/>
          </w:tcPr>
          <w:p w14:paraId="1E097A89" w14:textId="77777777" w:rsidR="00D0029B" w:rsidRDefault="00D0029B" w:rsidP="008F5E4A">
            <w:pPr>
              <w:spacing w:line="360" w:lineRule="auto"/>
              <w:rPr>
                <w:rFonts w:eastAsia="Calibri"/>
              </w:rPr>
            </w:pPr>
            <w:r>
              <w:rPr>
                <w:rFonts w:eastAsia="Calibri"/>
              </w:rPr>
              <w:t>Typed name of Authorized Official:</w:t>
            </w:r>
          </w:p>
          <w:p w14:paraId="6CAEAD3D" w14:textId="77777777" w:rsidR="00D0029B" w:rsidRPr="00DB7A51" w:rsidRDefault="00D0029B" w:rsidP="008F5E4A">
            <w:pPr>
              <w:tabs>
                <w:tab w:val="center" w:pos="2143"/>
              </w:tabs>
              <w:spacing w:line="360" w:lineRule="auto"/>
              <w:rPr>
                <w:rFonts w:eastAsia="Calibri"/>
                <w:b/>
              </w:rPr>
            </w:pPr>
            <w:r>
              <w:rPr>
                <w:rFonts w:eastAsia="Calibri"/>
              </w:rPr>
              <w:t>Contact number:</w:t>
            </w:r>
            <w:r>
              <w:rPr>
                <w:rFonts w:eastAsia="Calibri"/>
              </w:rPr>
              <w:tab/>
            </w:r>
          </w:p>
        </w:tc>
      </w:tr>
      <w:tr w:rsidR="00D0029B" w:rsidRPr="00B12FB5" w14:paraId="3328DC49" w14:textId="77777777" w:rsidTr="008F5E4A">
        <w:trPr>
          <w:trHeight w:val="362"/>
        </w:trPr>
        <w:tc>
          <w:tcPr>
            <w:tcW w:w="9350" w:type="dxa"/>
            <w:gridSpan w:val="2"/>
            <w:tcBorders>
              <w:top w:val="single" w:sz="2" w:space="0" w:color="auto"/>
              <w:left w:val="single" w:sz="2" w:space="0" w:color="auto"/>
              <w:bottom w:val="single" w:sz="18" w:space="0" w:color="auto"/>
              <w:right w:val="single" w:sz="2" w:space="0" w:color="auto"/>
            </w:tcBorders>
            <w:vAlign w:val="center"/>
          </w:tcPr>
          <w:p w14:paraId="159C95BB" w14:textId="77777777" w:rsidR="00D0029B" w:rsidRPr="00B12FB5" w:rsidRDefault="00D0029B" w:rsidP="008F5E4A">
            <w:pPr>
              <w:spacing w:line="276" w:lineRule="auto"/>
              <w:rPr>
                <w:rFonts w:eastAsia="Calibri"/>
              </w:rPr>
            </w:pPr>
            <w:r w:rsidRPr="00B12FB5">
              <w:rPr>
                <w:rFonts w:eastAsia="Calibri"/>
              </w:rPr>
              <w:t>Date Signed:</w:t>
            </w:r>
          </w:p>
        </w:tc>
      </w:tr>
      <w:tr w:rsidR="00D0029B" w:rsidRPr="00B12FB5" w14:paraId="68F0ACBE" w14:textId="77777777" w:rsidTr="008F5E4A">
        <w:trPr>
          <w:trHeight w:val="701"/>
        </w:trPr>
        <w:tc>
          <w:tcPr>
            <w:tcW w:w="4675" w:type="dxa"/>
            <w:tcBorders>
              <w:top w:val="single" w:sz="18" w:space="0" w:color="auto"/>
              <w:left w:val="single" w:sz="4" w:space="0" w:color="auto"/>
              <w:bottom w:val="single" w:sz="4" w:space="0" w:color="auto"/>
              <w:right w:val="single" w:sz="4" w:space="0" w:color="auto"/>
            </w:tcBorders>
            <w:vAlign w:val="center"/>
          </w:tcPr>
          <w:p w14:paraId="41979C95" w14:textId="77777777" w:rsidR="00D0029B" w:rsidRPr="00B12FB5" w:rsidRDefault="00D0029B" w:rsidP="008F5E4A">
            <w:pPr>
              <w:spacing w:line="360" w:lineRule="auto"/>
              <w:rPr>
                <w:rFonts w:eastAsia="Calibri"/>
              </w:rPr>
            </w:pPr>
            <w:r w:rsidRPr="00D52086">
              <w:rPr>
                <w:rFonts w:eastAsia="Calibri"/>
              </w:rPr>
              <w:t xml:space="preserve">Signature of </w:t>
            </w:r>
            <w:r>
              <w:rPr>
                <w:rFonts w:eastAsia="Calibri"/>
              </w:rPr>
              <w:t>Financial Official</w:t>
            </w:r>
            <w:r w:rsidRPr="00D52086">
              <w:rPr>
                <w:rFonts w:eastAsia="Calibri"/>
              </w:rPr>
              <w:t>:</w:t>
            </w:r>
          </w:p>
          <w:p w14:paraId="705EE594" w14:textId="77777777" w:rsidR="00D0029B" w:rsidRDefault="00D0029B" w:rsidP="008F5E4A">
            <w:pPr>
              <w:spacing w:line="360" w:lineRule="auto"/>
              <w:rPr>
                <w:rFonts w:eastAsia="Calibri"/>
              </w:rPr>
            </w:pPr>
          </w:p>
        </w:tc>
        <w:tc>
          <w:tcPr>
            <w:tcW w:w="4675" w:type="dxa"/>
            <w:tcBorders>
              <w:top w:val="single" w:sz="18" w:space="0" w:color="auto"/>
              <w:left w:val="single" w:sz="4" w:space="0" w:color="auto"/>
              <w:bottom w:val="single" w:sz="4" w:space="0" w:color="auto"/>
              <w:right w:val="single" w:sz="4" w:space="0" w:color="auto"/>
            </w:tcBorders>
            <w:vAlign w:val="center"/>
          </w:tcPr>
          <w:p w14:paraId="039A5CB9" w14:textId="77777777" w:rsidR="00D0029B" w:rsidRDefault="00D0029B" w:rsidP="008F5E4A">
            <w:pPr>
              <w:spacing w:line="360" w:lineRule="auto"/>
              <w:rPr>
                <w:rFonts w:eastAsia="Calibri"/>
              </w:rPr>
            </w:pPr>
            <w:r>
              <w:rPr>
                <w:rFonts w:eastAsia="Calibri"/>
              </w:rPr>
              <w:t>Typed Name of Financial Official:</w:t>
            </w:r>
          </w:p>
          <w:p w14:paraId="53E3E5B8" w14:textId="77777777" w:rsidR="00D0029B" w:rsidRPr="00B12FB5" w:rsidRDefault="00D0029B" w:rsidP="008F5E4A">
            <w:pPr>
              <w:tabs>
                <w:tab w:val="center" w:pos="2143"/>
              </w:tabs>
              <w:spacing w:line="360" w:lineRule="auto"/>
              <w:rPr>
                <w:rFonts w:eastAsia="Calibri"/>
              </w:rPr>
            </w:pPr>
            <w:r>
              <w:rPr>
                <w:rFonts w:eastAsia="Calibri"/>
              </w:rPr>
              <w:t>Contact number:</w:t>
            </w:r>
            <w:r>
              <w:rPr>
                <w:rFonts w:eastAsia="Calibri"/>
              </w:rPr>
              <w:tab/>
            </w:r>
          </w:p>
        </w:tc>
      </w:tr>
      <w:tr w:rsidR="00D0029B" w:rsidRPr="00B12FB5" w14:paraId="0504B24E" w14:textId="77777777" w:rsidTr="008F5E4A">
        <w:trPr>
          <w:trHeight w:val="362"/>
        </w:trPr>
        <w:tc>
          <w:tcPr>
            <w:tcW w:w="9350" w:type="dxa"/>
            <w:gridSpan w:val="2"/>
            <w:tcBorders>
              <w:top w:val="single" w:sz="4" w:space="0" w:color="auto"/>
              <w:left w:val="single" w:sz="4" w:space="0" w:color="auto"/>
              <w:bottom w:val="single" w:sz="18" w:space="0" w:color="auto"/>
              <w:right w:val="single" w:sz="4" w:space="0" w:color="auto"/>
            </w:tcBorders>
            <w:vAlign w:val="center"/>
          </w:tcPr>
          <w:p w14:paraId="741FDA40" w14:textId="77777777" w:rsidR="00D0029B" w:rsidRPr="00B12FB5" w:rsidRDefault="00D0029B" w:rsidP="008F5E4A">
            <w:pPr>
              <w:spacing w:line="276" w:lineRule="auto"/>
              <w:rPr>
                <w:rFonts w:eastAsia="Calibri"/>
              </w:rPr>
            </w:pPr>
            <w:r w:rsidRPr="00B12FB5">
              <w:rPr>
                <w:rFonts w:eastAsia="Calibri"/>
              </w:rPr>
              <w:t>Date Signed:</w:t>
            </w:r>
          </w:p>
        </w:tc>
      </w:tr>
      <w:tr w:rsidR="00D0029B" w:rsidRPr="00B12FB5" w14:paraId="1166920C" w14:textId="77777777" w:rsidTr="008F5E4A">
        <w:trPr>
          <w:trHeight w:val="701"/>
        </w:trPr>
        <w:tc>
          <w:tcPr>
            <w:tcW w:w="4675" w:type="dxa"/>
            <w:tcBorders>
              <w:top w:val="single" w:sz="18" w:space="0" w:color="auto"/>
              <w:left w:val="single" w:sz="4" w:space="0" w:color="auto"/>
              <w:bottom w:val="single" w:sz="4" w:space="0" w:color="auto"/>
              <w:right w:val="single" w:sz="4" w:space="0" w:color="auto"/>
            </w:tcBorders>
            <w:vAlign w:val="center"/>
          </w:tcPr>
          <w:p w14:paraId="203900ED" w14:textId="77777777" w:rsidR="00D0029B" w:rsidRPr="00B12FB5" w:rsidRDefault="00D0029B" w:rsidP="008F5E4A">
            <w:pPr>
              <w:spacing w:line="360" w:lineRule="auto"/>
              <w:rPr>
                <w:rFonts w:eastAsia="Calibri"/>
              </w:rPr>
            </w:pPr>
            <w:r w:rsidRPr="00D52086">
              <w:rPr>
                <w:rFonts w:eastAsia="Calibri"/>
              </w:rPr>
              <w:t xml:space="preserve">Signature of </w:t>
            </w:r>
            <w:r>
              <w:rPr>
                <w:rFonts w:eastAsia="Calibri"/>
              </w:rPr>
              <w:t>Program Director (if applicable)</w:t>
            </w:r>
            <w:r w:rsidRPr="00D52086">
              <w:rPr>
                <w:rFonts w:eastAsia="Calibri"/>
              </w:rPr>
              <w:t>:</w:t>
            </w:r>
          </w:p>
          <w:p w14:paraId="45E54C7A" w14:textId="77777777" w:rsidR="00D0029B" w:rsidRDefault="00D0029B" w:rsidP="008F5E4A">
            <w:pPr>
              <w:spacing w:line="360" w:lineRule="auto"/>
              <w:rPr>
                <w:rFonts w:eastAsia="Calibri"/>
              </w:rPr>
            </w:pPr>
          </w:p>
        </w:tc>
        <w:tc>
          <w:tcPr>
            <w:tcW w:w="4675" w:type="dxa"/>
            <w:tcBorders>
              <w:top w:val="single" w:sz="18" w:space="0" w:color="auto"/>
              <w:left w:val="single" w:sz="4" w:space="0" w:color="auto"/>
              <w:bottom w:val="single" w:sz="4" w:space="0" w:color="auto"/>
              <w:right w:val="single" w:sz="4" w:space="0" w:color="auto"/>
            </w:tcBorders>
            <w:vAlign w:val="center"/>
          </w:tcPr>
          <w:p w14:paraId="08B3CFFF" w14:textId="77777777" w:rsidR="00D0029B" w:rsidRDefault="00D0029B" w:rsidP="008F5E4A">
            <w:pPr>
              <w:spacing w:line="360" w:lineRule="auto"/>
              <w:rPr>
                <w:rFonts w:eastAsia="Calibri"/>
              </w:rPr>
            </w:pPr>
            <w:r>
              <w:rPr>
                <w:rFonts w:eastAsia="Calibri"/>
              </w:rPr>
              <w:t>Typed Name of Program Director:</w:t>
            </w:r>
          </w:p>
          <w:p w14:paraId="753F1DC9" w14:textId="77777777" w:rsidR="00D0029B" w:rsidRPr="00B12FB5" w:rsidRDefault="00D0029B" w:rsidP="008F5E4A">
            <w:pPr>
              <w:tabs>
                <w:tab w:val="center" w:pos="2143"/>
              </w:tabs>
              <w:spacing w:line="360" w:lineRule="auto"/>
              <w:rPr>
                <w:rFonts w:eastAsia="Calibri"/>
              </w:rPr>
            </w:pPr>
            <w:r>
              <w:rPr>
                <w:rFonts w:eastAsia="Calibri"/>
              </w:rPr>
              <w:t>Contact number:</w:t>
            </w:r>
            <w:r>
              <w:rPr>
                <w:rFonts w:eastAsia="Calibri"/>
              </w:rPr>
              <w:tab/>
            </w:r>
          </w:p>
        </w:tc>
      </w:tr>
      <w:tr w:rsidR="00D0029B" w:rsidRPr="00B12FB5" w14:paraId="67C026DC" w14:textId="77777777" w:rsidTr="008F5E4A">
        <w:trPr>
          <w:trHeight w:val="362"/>
        </w:trPr>
        <w:tc>
          <w:tcPr>
            <w:tcW w:w="9350" w:type="dxa"/>
            <w:gridSpan w:val="2"/>
            <w:tcBorders>
              <w:top w:val="single" w:sz="4" w:space="0" w:color="auto"/>
              <w:left w:val="single" w:sz="4" w:space="0" w:color="auto"/>
              <w:bottom w:val="single" w:sz="18" w:space="0" w:color="auto"/>
              <w:right w:val="single" w:sz="4" w:space="0" w:color="auto"/>
            </w:tcBorders>
            <w:vAlign w:val="center"/>
          </w:tcPr>
          <w:p w14:paraId="26FD8ABC" w14:textId="77777777" w:rsidR="00D0029B" w:rsidRPr="00B12FB5" w:rsidRDefault="00D0029B" w:rsidP="008F5E4A">
            <w:pPr>
              <w:spacing w:line="276" w:lineRule="auto"/>
              <w:rPr>
                <w:rFonts w:eastAsia="Calibri"/>
              </w:rPr>
            </w:pPr>
            <w:r w:rsidRPr="00B12FB5">
              <w:rPr>
                <w:rFonts w:eastAsia="Calibri"/>
              </w:rPr>
              <w:t>Date Signed:</w:t>
            </w:r>
          </w:p>
        </w:tc>
      </w:tr>
    </w:tbl>
    <w:p w14:paraId="519FBA96" w14:textId="77777777" w:rsidR="00D0029B" w:rsidRDefault="00D0029B" w:rsidP="00D0029B"/>
    <w:p w14:paraId="77C5DF36" w14:textId="7DD5EB03" w:rsidR="00D0029B" w:rsidRPr="009A78CE" w:rsidRDefault="00D0029B" w:rsidP="00D0029B">
      <w:r w:rsidRPr="0063186A">
        <w:t>Please complete, print, and obtain signature</w:t>
      </w:r>
      <w:r>
        <w:t>s</w:t>
      </w:r>
      <w:r w:rsidRPr="0063186A">
        <w:t xml:space="preserve"> prior to submission</w:t>
      </w:r>
      <w:r>
        <w:t xml:space="preserve">. </w:t>
      </w:r>
      <w:r w:rsidRPr="00A01D20">
        <w:t xml:space="preserve">Include the signed, scanned form in the </w:t>
      </w:r>
      <w:r>
        <w:t>r</w:t>
      </w:r>
      <w:r w:rsidRPr="00A01D20">
        <w:t xml:space="preserve">equired </w:t>
      </w:r>
      <w:r>
        <w:t>a</w:t>
      </w:r>
      <w:r w:rsidRPr="00A01D20">
        <w:t xml:space="preserve">ppendices as indicated on </w:t>
      </w:r>
      <w:r w:rsidRPr="00AA5325">
        <w:t xml:space="preserve">page </w:t>
      </w:r>
      <w:r w:rsidR="00897F00" w:rsidRPr="0051568E">
        <w:t>2</w:t>
      </w:r>
      <w:r w:rsidR="0051568E" w:rsidRPr="0051568E">
        <w:t>2</w:t>
      </w:r>
      <w:r w:rsidRPr="00AA5325">
        <w:t>.</w:t>
      </w:r>
    </w:p>
    <w:p w14:paraId="7D1108D5" w14:textId="77777777" w:rsidR="00D0029B" w:rsidRPr="009A78CE" w:rsidRDefault="00D0029B" w:rsidP="00D0029B">
      <w:pPr>
        <w:sectPr w:rsidR="00D0029B" w:rsidRPr="009A78CE" w:rsidSect="00120937">
          <w:headerReference w:type="default" r:id="rId51"/>
          <w:type w:val="nextColumn"/>
          <w:pgSz w:w="12240" w:h="15840" w:code="1"/>
          <w:pgMar w:top="1440" w:right="1440" w:bottom="1440" w:left="1440" w:header="720" w:footer="720" w:gutter="0"/>
          <w:cols w:space="720"/>
        </w:sectPr>
      </w:pPr>
    </w:p>
    <w:p w14:paraId="118CDB14" w14:textId="1F2B257F" w:rsidR="00D0029B" w:rsidRPr="00405E6A" w:rsidRDefault="00D0029B" w:rsidP="00D0029B">
      <w:pPr>
        <w:pStyle w:val="Heading2"/>
        <w:numPr>
          <w:ilvl w:val="0"/>
          <w:numId w:val="0"/>
        </w:numPr>
        <w:jc w:val="center"/>
      </w:pPr>
      <w:bookmarkStart w:id="137" w:name="_Toc205296296"/>
      <w:bookmarkStart w:id="138" w:name="_Toc161798985"/>
      <w:bookmarkStart w:id="139" w:name="_Toc110150819"/>
      <w:r w:rsidRPr="00405E6A">
        <w:lastRenderedPageBreak/>
        <w:t>Assurances and Terms and Conditions</w:t>
      </w:r>
      <w:r w:rsidR="00711E30">
        <w:t xml:space="preserve"> for State Awards</w:t>
      </w:r>
      <w:bookmarkEnd w:id="137"/>
    </w:p>
    <w:p w14:paraId="63BD3FF1" w14:textId="77777777" w:rsidR="00D0029B" w:rsidRDefault="00D0029B" w:rsidP="00D0029B">
      <w:pPr>
        <w:keepNext/>
        <w:tabs>
          <w:tab w:val="left" w:pos="720"/>
        </w:tabs>
        <w:jc w:val="center"/>
        <w:outlineLvl w:val="1"/>
        <w:rPr>
          <w:i/>
          <w:sz w:val="22"/>
          <w:szCs w:val="22"/>
        </w:rPr>
      </w:pPr>
      <w:bookmarkStart w:id="140" w:name="_Toc332013857"/>
      <w:bookmarkStart w:id="141" w:name="_Toc332014087"/>
      <w:r>
        <w:rPr>
          <w:i/>
          <w:sz w:val="22"/>
          <w:szCs w:val="22"/>
        </w:rPr>
        <w:t>For informational purposes only</w:t>
      </w:r>
      <w:bookmarkEnd w:id="140"/>
      <w:bookmarkEnd w:id="141"/>
    </w:p>
    <w:p w14:paraId="6E4AEACC" w14:textId="77777777" w:rsidR="00D0029B" w:rsidRDefault="00D0029B" w:rsidP="00D0029B">
      <w:pPr>
        <w:jc w:val="center"/>
        <w:rPr>
          <w:i/>
          <w:sz w:val="22"/>
          <w:szCs w:val="22"/>
        </w:rPr>
      </w:pPr>
      <w:r>
        <w:rPr>
          <w:i/>
          <w:sz w:val="22"/>
          <w:szCs w:val="22"/>
        </w:rPr>
        <w:t>The applicant certifies to abide by the SCDE Assurances and Terms and Conditions by signing and submitting the Certification Signature Page.</w:t>
      </w:r>
    </w:p>
    <w:p w14:paraId="7AF91BD4" w14:textId="77777777" w:rsidR="00D0029B" w:rsidRDefault="00D0029B" w:rsidP="00D0029B">
      <w:pPr>
        <w:shd w:val="clear" w:color="auto" w:fill="FFFFFF" w:themeFill="background1"/>
        <w:jc w:val="both"/>
        <w:rPr>
          <w:sz w:val="22"/>
          <w:szCs w:val="22"/>
        </w:rPr>
      </w:pPr>
    </w:p>
    <w:p w14:paraId="035A8668" w14:textId="77777777" w:rsidR="00711E30" w:rsidRPr="003237C8" w:rsidRDefault="00711E30" w:rsidP="00711E30">
      <w:pPr>
        <w:jc w:val="center"/>
        <w:rPr>
          <w:b/>
        </w:rPr>
      </w:pPr>
      <w:r w:rsidRPr="00FE064E">
        <w:rPr>
          <w:b/>
        </w:rPr>
        <w:t>Assurances</w:t>
      </w:r>
    </w:p>
    <w:p w14:paraId="1BF439CF" w14:textId="77777777" w:rsidR="00711E30" w:rsidRPr="00CC6501" w:rsidRDefault="00711E30" w:rsidP="00D0029B">
      <w:pPr>
        <w:shd w:val="clear" w:color="auto" w:fill="FFFFFF" w:themeFill="background1"/>
        <w:jc w:val="both"/>
        <w:rPr>
          <w:sz w:val="22"/>
          <w:szCs w:val="22"/>
        </w:rPr>
      </w:pPr>
    </w:p>
    <w:p w14:paraId="5E22EA96" w14:textId="60F9637E" w:rsidR="00711E30" w:rsidRPr="00606EEE" w:rsidRDefault="00711E30" w:rsidP="00711E30">
      <w:pPr>
        <w:tabs>
          <w:tab w:val="left" w:pos="4320"/>
        </w:tabs>
        <w:spacing w:after="200"/>
        <w:rPr>
          <w:sz w:val="22"/>
          <w:szCs w:val="22"/>
        </w:rPr>
      </w:pPr>
      <w:r w:rsidRPr="00606EEE">
        <w:rPr>
          <w:sz w:val="22"/>
          <w:szCs w:val="22"/>
        </w:rPr>
        <w:t>I certify that this applicant</w:t>
      </w:r>
    </w:p>
    <w:p w14:paraId="1BE17213" w14:textId="77777777" w:rsidR="00E0704D" w:rsidRPr="00FE064E" w:rsidRDefault="00E0704D" w:rsidP="00E0704D">
      <w:pPr>
        <w:pStyle w:val="BlockText"/>
        <w:numPr>
          <w:ilvl w:val="0"/>
          <w:numId w:val="40"/>
        </w:numPr>
        <w:spacing w:after="4"/>
        <w:ind w:right="0"/>
        <w:rPr>
          <w:sz w:val="22"/>
          <w:szCs w:val="22"/>
        </w:rPr>
      </w:pPr>
      <w:proofErr w:type="gramStart"/>
      <w:r w:rsidRPr="00FE064E">
        <w:rPr>
          <w:sz w:val="22"/>
          <w:szCs w:val="22"/>
        </w:rPr>
        <w:t>Has</w:t>
      </w:r>
      <w:proofErr w:type="gramEnd"/>
      <w:r w:rsidRPr="00FE064E">
        <w:rPr>
          <w:sz w:val="22"/>
          <w:szCs w:val="22"/>
        </w:rPr>
        <w:t xml:space="preserve"> the legal authority to apply for state assistance and the institutional, managerial, and financial capability (including funds sufficient to pay the nonstate share of project costs) to ensure proper planning, management, and completion of the project described in this application.</w:t>
      </w:r>
    </w:p>
    <w:p w14:paraId="32E21600" w14:textId="77777777" w:rsidR="00E0704D" w:rsidRPr="00FE064E" w:rsidRDefault="00E0704D" w:rsidP="00E0704D">
      <w:pPr>
        <w:pStyle w:val="BlockText"/>
        <w:numPr>
          <w:ilvl w:val="0"/>
          <w:numId w:val="40"/>
        </w:numPr>
        <w:spacing w:after="4"/>
        <w:ind w:right="0"/>
        <w:rPr>
          <w:sz w:val="22"/>
          <w:szCs w:val="22"/>
        </w:rPr>
      </w:pPr>
      <w:r w:rsidRPr="00FE064E">
        <w:rPr>
          <w:sz w:val="22"/>
          <w:szCs w:val="22"/>
        </w:rPr>
        <w:t xml:space="preserve">Will give the South Carolina Department of Education (SCDE) access to and the right to examine all records, books, papers, or documents related to this award and will establish a proper accounting system in accordance with </w:t>
      </w:r>
      <w:r>
        <w:rPr>
          <w:sz w:val="22"/>
          <w:szCs w:val="22"/>
        </w:rPr>
        <w:t>g</w:t>
      </w:r>
      <w:r w:rsidRPr="00FE064E">
        <w:rPr>
          <w:sz w:val="22"/>
          <w:szCs w:val="22"/>
        </w:rPr>
        <w:t xml:space="preserve">enerally </w:t>
      </w:r>
      <w:r>
        <w:rPr>
          <w:sz w:val="22"/>
          <w:szCs w:val="22"/>
        </w:rPr>
        <w:t>a</w:t>
      </w:r>
      <w:r w:rsidRPr="00FE064E">
        <w:rPr>
          <w:sz w:val="22"/>
          <w:szCs w:val="22"/>
        </w:rPr>
        <w:t xml:space="preserve">ccepted </w:t>
      </w:r>
      <w:r>
        <w:rPr>
          <w:sz w:val="22"/>
          <w:szCs w:val="22"/>
        </w:rPr>
        <w:t>a</w:t>
      </w:r>
      <w:r w:rsidRPr="00FE064E">
        <w:rPr>
          <w:sz w:val="22"/>
          <w:szCs w:val="22"/>
        </w:rPr>
        <w:t xml:space="preserve">ccounting </w:t>
      </w:r>
      <w:r>
        <w:rPr>
          <w:sz w:val="22"/>
          <w:szCs w:val="22"/>
        </w:rPr>
        <w:t>p</w:t>
      </w:r>
      <w:r w:rsidRPr="00FE064E">
        <w:rPr>
          <w:sz w:val="22"/>
          <w:szCs w:val="22"/>
        </w:rPr>
        <w:t>rinciples</w:t>
      </w:r>
      <w:r>
        <w:rPr>
          <w:sz w:val="22"/>
          <w:szCs w:val="22"/>
        </w:rPr>
        <w:t xml:space="preserve"> (GAAP)</w:t>
      </w:r>
      <w:r w:rsidRPr="00FE064E">
        <w:rPr>
          <w:sz w:val="22"/>
          <w:szCs w:val="22"/>
        </w:rPr>
        <w:t xml:space="preserve"> or agency directives.</w:t>
      </w:r>
    </w:p>
    <w:p w14:paraId="2672C256" w14:textId="77777777" w:rsidR="00E0704D" w:rsidRPr="00FE064E" w:rsidRDefault="00E0704D" w:rsidP="00E0704D">
      <w:pPr>
        <w:pStyle w:val="BlockText"/>
        <w:numPr>
          <w:ilvl w:val="0"/>
          <w:numId w:val="40"/>
        </w:numPr>
        <w:spacing w:after="4"/>
        <w:ind w:right="0"/>
        <w:rPr>
          <w:sz w:val="22"/>
          <w:szCs w:val="22"/>
        </w:rPr>
      </w:pPr>
      <w:proofErr w:type="gramStart"/>
      <w:r w:rsidRPr="00FE064E">
        <w:rPr>
          <w:sz w:val="22"/>
          <w:szCs w:val="22"/>
        </w:rPr>
        <w:t>Has</w:t>
      </w:r>
      <w:proofErr w:type="gramEnd"/>
      <w:r w:rsidRPr="00FE064E">
        <w:rPr>
          <w:sz w:val="22"/>
          <w:szCs w:val="22"/>
        </w:rPr>
        <w:t xml:space="preserve"> an accounting system that includes sufficient internal controls, a clear audit trail, and written cost-allocation procedures as necessary. </w:t>
      </w:r>
      <w:r>
        <w:rPr>
          <w:sz w:val="22"/>
          <w:szCs w:val="22"/>
        </w:rPr>
        <w:t xml:space="preserve"> </w:t>
      </w:r>
      <w:r w:rsidRPr="00FE064E">
        <w:rPr>
          <w:sz w:val="22"/>
          <w:szCs w:val="22"/>
        </w:rPr>
        <w:t xml:space="preserve">The financial management systems are capable of distinguishing expenditures that are attributable to this grant from those that are not attributable to this grant. </w:t>
      </w:r>
      <w:r>
        <w:rPr>
          <w:sz w:val="22"/>
          <w:szCs w:val="22"/>
        </w:rPr>
        <w:t xml:space="preserve"> </w:t>
      </w:r>
      <w:r w:rsidRPr="00FE064E">
        <w:rPr>
          <w:sz w:val="22"/>
          <w:szCs w:val="22"/>
        </w:rPr>
        <w:t xml:space="preserve">This system </w:t>
      </w:r>
      <w:proofErr w:type="gramStart"/>
      <w:r w:rsidRPr="00FE064E">
        <w:rPr>
          <w:sz w:val="22"/>
          <w:szCs w:val="22"/>
        </w:rPr>
        <w:t>is able to</w:t>
      </w:r>
      <w:proofErr w:type="gramEnd"/>
      <w:r w:rsidRPr="00FE064E">
        <w:rPr>
          <w:sz w:val="22"/>
          <w:szCs w:val="22"/>
        </w:rPr>
        <w:t xml:space="preserve"> identify costs by programmatic year and by budget line item and to differentiate among direct, indirect, and administrative costs. </w:t>
      </w:r>
      <w:r>
        <w:rPr>
          <w:sz w:val="22"/>
          <w:szCs w:val="22"/>
        </w:rPr>
        <w:t xml:space="preserve"> </w:t>
      </w:r>
      <w:r w:rsidRPr="00FE064E">
        <w:rPr>
          <w:sz w:val="22"/>
          <w:szCs w:val="22"/>
        </w:rPr>
        <w:t xml:space="preserve">In addition, the applicant will maintain adequate supporting documents for the expenditures and in-kind contributions, regardless of the type of funds, if any, that it makes under this grant. </w:t>
      </w:r>
      <w:r>
        <w:rPr>
          <w:sz w:val="22"/>
          <w:szCs w:val="22"/>
        </w:rPr>
        <w:t xml:space="preserve"> </w:t>
      </w:r>
      <w:r w:rsidRPr="00FE064E">
        <w:rPr>
          <w:sz w:val="22"/>
          <w:szCs w:val="22"/>
        </w:rPr>
        <w:t>Costs are shown in books or records (e.g., disbursements ledger, journal, payroll register) and are supported by a source document such as a receipt, travel voucher, invoice, bill, or in-kind voucher.</w:t>
      </w:r>
    </w:p>
    <w:p w14:paraId="1B9629E5" w14:textId="77777777" w:rsidR="00E0704D" w:rsidRPr="00FE064E" w:rsidRDefault="00E0704D" w:rsidP="00E0704D">
      <w:pPr>
        <w:pStyle w:val="BlockText"/>
        <w:numPr>
          <w:ilvl w:val="0"/>
          <w:numId w:val="40"/>
        </w:numPr>
        <w:spacing w:after="4"/>
        <w:ind w:right="0"/>
        <w:rPr>
          <w:sz w:val="22"/>
          <w:szCs w:val="22"/>
        </w:rPr>
      </w:pPr>
      <w:r w:rsidRPr="00FE064E">
        <w:rPr>
          <w:sz w:val="22"/>
          <w:szCs w:val="22"/>
        </w:rPr>
        <w:t>Will also comply with GAAP as it relates to budgets, budget amendments, and expenditure claim submissions</w:t>
      </w:r>
      <w:r>
        <w:rPr>
          <w:sz w:val="22"/>
          <w:szCs w:val="22"/>
        </w:rPr>
        <w:t>.</w:t>
      </w:r>
    </w:p>
    <w:p w14:paraId="6AD2090F" w14:textId="77777777" w:rsidR="00E0704D" w:rsidRPr="00FE064E" w:rsidRDefault="00E0704D" w:rsidP="00E0704D">
      <w:pPr>
        <w:pStyle w:val="BlockText"/>
        <w:numPr>
          <w:ilvl w:val="0"/>
          <w:numId w:val="40"/>
        </w:numPr>
        <w:spacing w:after="4"/>
        <w:ind w:right="0"/>
        <w:rPr>
          <w:sz w:val="22"/>
          <w:szCs w:val="22"/>
        </w:rPr>
      </w:pPr>
      <w:r w:rsidRPr="00FE064E">
        <w:rPr>
          <w:sz w:val="22"/>
          <w:szCs w:val="22"/>
        </w:rPr>
        <w:t>Will approve all expenditures, document receipt of goods and services, and record payments on the applicant’s accounting records prior to submission of reimbursement claims to the SCDE for costs related to this grant.</w:t>
      </w:r>
    </w:p>
    <w:p w14:paraId="16B2809C" w14:textId="77777777" w:rsidR="00E0704D" w:rsidRPr="00FE064E" w:rsidRDefault="00E0704D" w:rsidP="00E0704D">
      <w:pPr>
        <w:pStyle w:val="BlockText"/>
        <w:numPr>
          <w:ilvl w:val="0"/>
          <w:numId w:val="40"/>
        </w:numPr>
        <w:spacing w:after="4"/>
        <w:ind w:right="0"/>
        <w:rPr>
          <w:sz w:val="22"/>
          <w:szCs w:val="22"/>
        </w:rPr>
      </w:pPr>
      <w:r w:rsidRPr="00FE064E">
        <w:rPr>
          <w:sz w:val="22"/>
          <w:szCs w:val="22"/>
        </w:rPr>
        <w:t>Will initiate and complete work within the applicable time frame after receipt of approval by the SCDE.</w:t>
      </w:r>
    </w:p>
    <w:p w14:paraId="58FC9366" w14:textId="77777777" w:rsidR="00E0704D" w:rsidRPr="00FE064E" w:rsidRDefault="00E0704D" w:rsidP="00E0704D">
      <w:pPr>
        <w:pStyle w:val="BlockText"/>
        <w:numPr>
          <w:ilvl w:val="0"/>
          <w:numId w:val="40"/>
        </w:numPr>
        <w:spacing w:after="4"/>
        <w:ind w:right="0"/>
        <w:rPr>
          <w:sz w:val="22"/>
          <w:szCs w:val="22"/>
        </w:rPr>
      </w:pPr>
      <w:r w:rsidRPr="00FE064E">
        <w:rPr>
          <w:sz w:val="22"/>
          <w:szCs w:val="22"/>
        </w:rPr>
        <w:t xml:space="preserve">Will not discriminate against any employee or applicant for employment because of race, color, religion, age, sex, national origin, or disability. </w:t>
      </w:r>
      <w:r>
        <w:rPr>
          <w:sz w:val="22"/>
          <w:szCs w:val="22"/>
        </w:rPr>
        <w:t xml:space="preserve"> </w:t>
      </w:r>
      <w:r w:rsidRPr="00FE064E">
        <w:rPr>
          <w:sz w:val="22"/>
          <w:szCs w:val="22"/>
        </w:rPr>
        <w:t>The applicant will take affirmative action to ensure that applicants for employment and the employees during the period of their employment are treated without regard to their race, color, religion, age, sex, national origin, or disability.</w:t>
      </w:r>
    </w:p>
    <w:p w14:paraId="6CAF88C4" w14:textId="77777777" w:rsidR="00E0704D" w:rsidRPr="002C76BA" w:rsidRDefault="00E0704D" w:rsidP="00E0704D">
      <w:pPr>
        <w:pStyle w:val="BlockText"/>
        <w:numPr>
          <w:ilvl w:val="0"/>
          <w:numId w:val="40"/>
        </w:numPr>
        <w:spacing w:after="4"/>
        <w:ind w:right="0"/>
        <w:rPr>
          <w:sz w:val="22"/>
          <w:szCs w:val="22"/>
        </w:rPr>
      </w:pPr>
      <w:r w:rsidRPr="00FE064E">
        <w:rPr>
          <w:sz w:val="22"/>
          <w:szCs w:val="22"/>
        </w:rPr>
        <w:t xml:space="preserve">Will comply with the Ethics, </w:t>
      </w:r>
      <w:r w:rsidRPr="002C76BA">
        <w:rPr>
          <w:sz w:val="22"/>
          <w:szCs w:val="22"/>
        </w:rPr>
        <w:t xml:space="preserve">Government Accountability, and Campaign Reform Act (S.C. Code Ann. § 2-17-10 </w:t>
      </w:r>
      <w:r w:rsidRPr="002C76BA">
        <w:rPr>
          <w:i/>
          <w:sz w:val="22"/>
          <w:szCs w:val="22"/>
        </w:rPr>
        <w:t>et seq.</w:t>
      </w:r>
      <w:r w:rsidRPr="002C76BA">
        <w:rPr>
          <w:sz w:val="22"/>
          <w:szCs w:val="22"/>
        </w:rPr>
        <w:t xml:space="preserve"> and § 8-13-100 </w:t>
      </w:r>
      <w:r w:rsidRPr="002C76BA">
        <w:rPr>
          <w:i/>
          <w:sz w:val="22"/>
          <w:szCs w:val="22"/>
        </w:rPr>
        <w:t>et seq.</w:t>
      </w:r>
      <w:r w:rsidRPr="002C76BA">
        <w:rPr>
          <w:sz w:val="22"/>
          <w:szCs w:val="22"/>
        </w:rPr>
        <w:t xml:space="preserve"> (Supp. </w:t>
      </w:r>
      <w:r>
        <w:rPr>
          <w:sz w:val="22"/>
          <w:szCs w:val="22"/>
        </w:rPr>
        <w:t>2024</w:t>
      </w:r>
      <w:r w:rsidRPr="002C76BA">
        <w:rPr>
          <w:sz w:val="22"/>
          <w:szCs w:val="22"/>
        </w:rPr>
        <w:t>)).</w:t>
      </w:r>
    </w:p>
    <w:p w14:paraId="251EC9CE" w14:textId="77777777" w:rsidR="00E0704D" w:rsidRDefault="00E0704D" w:rsidP="00E0704D">
      <w:pPr>
        <w:pStyle w:val="BlockText"/>
        <w:numPr>
          <w:ilvl w:val="0"/>
          <w:numId w:val="40"/>
        </w:numPr>
        <w:spacing w:after="4"/>
        <w:ind w:right="0"/>
        <w:rPr>
          <w:sz w:val="22"/>
          <w:szCs w:val="22"/>
        </w:rPr>
      </w:pPr>
      <w:r w:rsidRPr="002C76BA">
        <w:rPr>
          <w:sz w:val="22"/>
          <w:szCs w:val="22"/>
        </w:rPr>
        <w:t xml:space="preserve">Will comply with the Drug Free Workplace Act (S.C. Code Ann. § 44-107-10 </w:t>
      </w:r>
      <w:r w:rsidRPr="002C76BA">
        <w:rPr>
          <w:i/>
          <w:sz w:val="22"/>
          <w:szCs w:val="22"/>
        </w:rPr>
        <w:t>et seq.</w:t>
      </w:r>
      <w:r w:rsidRPr="002C76BA">
        <w:rPr>
          <w:sz w:val="22"/>
          <w:szCs w:val="22"/>
        </w:rPr>
        <w:t xml:space="preserve"> (Supp. </w:t>
      </w:r>
      <w:r>
        <w:rPr>
          <w:sz w:val="22"/>
          <w:szCs w:val="22"/>
        </w:rPr>
        <w:t>2024</w:t>
      </w:r>
      <w:r w:rsidRPr="002C76BA">
        <w:rPr>
          <w:sz w:val="22"/>
          <w:szCs w:val="22"/>
        </w:rPr>
        <w:t>)) if</w:t>
      </w:r>
      <w:r w:rsidRPr="00FE064E">
        <w:rPr>
          <w:sz w:val="22"/>
          <w:szCs w:val="22"/>
        </w:rPr>
        <w:t xml:space="preserve"> the amount of this award is $50,000 or more.</w:t>
      </w:r>
    </w:p>
    <w:p w14:paraId="2930AE64" w14:textId="77777777" w:rsidR="00E0704D" w:rsidRPr="00E52499" w:rsidRDefault="00E0704D" w:rsidP="00E0704D">
      <w:pPr>
        <w:pStyle w:val="BlockText"/>
        <w:numPr>
          <w:ilvl w:val="0"/>
          <w:numId w:val="40"/>
        </w:numPr>
        <w:spacing w:after="4"/>
        <w:ind w:right="0"/>
        <w:rPr>
          <w:sz w:val="22"/>
          <w:szCs w:val="22"/>
        </w:rPr>
      </w:pPr>
      <w:r w:rsidRPr="00E52499">
        <w:rPr>
          <w:sz w:val="22"/>
          <w:szCs w:val="22"/>
        </w:rPr>
        <w:t xml:space="preserve">Will comply with the requirements of Proviso 1.78, H. 4025, 126th Leg., 2nd Reg. Sess. (S.C. 2025), available at </w:t>
      </w:r>
      <w:hyperlink r:id="rId52" w:history="1">
        <w:r w:rsidRPr="00E52499">
          <w:rPr>
            <w:rStyle w:val="Hyperlink"/>
            <w:sz w:val="22"/>
            <w:szCs w:val="22"/>
          </w:rPr>
          <w:t>https://www.scstatehouse.gov/sess126_2025-2026/appropriations2025/crp1b.pdf</w:t>
        </w:r>
      </w:hyperlink>
      <w:hyperlink r:id="rId53" w:history="1"/>
      <w:r w:rsidRPr="00E52499">
        <w:rPr>
          <w:sz w:val="22"/>
          <w:szCs w:val="22"/>
        </w:rPr>
        <w:t>.</w:t>
      </w:r>
    </w:p>
    <w:p w14:paraId="4B9F01E7" w14:textId="77777777" w:rsidR="00E0704D" w:rsidRPr="00397247" w:rsidRDefault="00E0704D" w:rsidP="00E0704D">
      <w:pPr>
        <w:pStyle w:val="ListParagraph"/>
        <w:numPr>
          <w:ilvl w:val="0"/>
          <w:numId w:val="40"/>
        </w:numPr>
        <w:shd w:val="clear" w:color="auto" w:fill="FFFFFF"/>
        <w:rPr>
          <w:sz w:val="22"/>
          <w:szCs w:val="22"/>
        </w:rPr>
      </w:pPr>
      <w:bookmarkStart w:id="142" w:name="_Hlk199494879"/>
      <w:r w:rsidRPr="00E52499">
        <w:rPr>
          <w:color w:val="000000"/>
          <w:sz w:val="22"/>
          <w:szCs w:val="22"/>
          <w:shd w:val="clear" w:color="auto" w:fill="FFFFFF"/>
        </w:rPr>
        <w:t>Will not use grant funds in a manner inconsistent with the South Carolina Department of Education (SCDE) guidance to districts and staff on federal education policy changes and terminology and data</w:t>
      </w:r>
      <w:r w:rsidRPr="00397247">
        <w:rPr>
          <w:color w:val="000000"/>
          <w:sz w:val="22"/>
          <w:szCs w:val="22"/>
          <w:shd w:val="clear" w:color="auto" w:fill="FFFFFF"/>
        </w:rPr>
        <w:t xml:space="preserve"> collection practices. Those documents are available at </w:t>
      </w:r>
      <w:hyperlink r:id="rId54" w:tooltip="Original URL: https://ed.sc.gov/newsroom/school-district-memoranda-archive/update-on-federal-education-policy-changes/update-on-federal-education-policy-changes-memo/. Click or tap if you trust this link." w:history="1">
        <w:r w:rsidRPr="00397247">
          <w:rPr>
            <w:rStyle w:val="Hyperlink"/>
            <w:sz w:val="22"/>
            <w:szCs w:val="22"/>
            <w:shd w:val="clear" w:color="auto" w:fill="FFFFFF"/>
          </w:rPr>
          <w:t>https://ed.sc.gov/newsroom/school-district-memoranda-archive/update-on-federal-education-policy-changes/update-on-federal-education-policy-changes-memo/</w:t>
        </w:r>
      </w:hyperlink>
      <w:r w:rsidRPr="00E52499">
        <w:rPr>
          <w:color w:val="0000FF"/>
          <w:sz w:val="22"/>
          <w:szCs w:val="22"/>
          <w:shd w:val="clear" w:color="auto" w:fill="FFFFFF"/>
        </w:rPr>
        <w:t xml:space="preserve"> </w:t>
      </w:r>
      <w:r w:rsidRPr="00397247">
        <w:rPr>
          <w:color w:val="000000"/>
          <w:sz w:val="22"/>
          <w:szCs w:val="22"/>
          <w:shd w:val="clear" w:color="auto" w:fill="FFFFFF"/>
        </w:rPr>
        <w:t xml:space="preserve">and </w:t>
      </w:r>
      <w:hyperlink r:id="rId55" w:tooltip="Original URL: https://ed.sc.gov/newsroom/guidance-regarding-terminology-and-data-collection-practices/. Click or tap if you trust this link." w:history="1">
        <w:r w:rsidRPr="00397247">
          <w:rPr>
            <w:rStyle w:val="Hyperlink"/>
            <w:sz w:val="22"/>
            <w:szCs w:val="22"/>
            <w:shd w:val="clear" w:color="auto" w:fill="FFFFFF"/>
          </w:rPr>
          <w:t>https://ed.sc.gov/newsroom/guidance-regarding-terminology-and-data-collection-practices/</w:t>
        </w:r>
      </w:hyperlink>
      <w:r w:rsidRPr="00397247">
        <w:rPr>
          <w:color w:val="000000"/>
          <w:sz w:val="22"/>
          <w:szCs w:val="22"/>
          <w:shd w:val="clear" w:color="auto" w:fill="FFFFFF"/>
        </w:rPr>
        <w:t>.</w:t>
      </w:r>
    </w:p>
    <w:p w14:paraId="09172E9E" w14:textId="35703D0A" w:rsidR="00E0704D" w:rsidRPr="00E0704D" w:rsidRDefault="00E0704D" w:rsidP="00E0704D">
      <w:pPr>
        <w:pStyle w:val="ListParagraph"/>
        <w:numPr>
          <w:ilvl w:val="0"/>
          <w:numId w:val="40"/>
        </w:numPr>
        <w:shd w:val="clear" w:color="auto" w:fill="FFFFFF"/>
        <w:rPr>
          <w:color w:val="000000"/>
          <w:sz w:val="22"/>
          <w:szCs w:val="22"/>
        </w:rPr>
      </w:pPr>
      <w:r w:rsidRPr="00397247">
        <w:rPr>
          <w:color w:val="000000"/>
          <w:sz w:val="22"/>
          <w:szCs w:val="22"/>
          <w:shd w:val="clear" w:color="auto" w:fill="FFFFFF"/>
        </w:rPr>
        <w:lastRenderedPageBreak/>
        <w:t xml:space="preserve">Will not use grant funds in a manner inconsistent with state regulations including Regulation 43-170. Guidance is available at </w:t>
      </w:r>
      <w:hyperlink r:id="rId56" w:tooltip="https://ed.sc.gov/state-board/state-board-of-education/uniform-procedure-for-selection-or-reconsideration-of-instructional-materials/" w:history="1">
        <w:r w:rsidRPr="00397247">
          <w:rPr>
            <w:rStyle w:val="Hyperlink"/>
            <w:sz w:val="22"/>
            <w:szCs w:val="22"/>
            <w:shd w:val="clear" w:color="auto" w:fill="FFFFFF"/>
          </w:rPr>
          <w:t>https://ed.sc.gov/state-board/state-board-of-education/uniform-procedure-for-selection-or-reconsideration-of-instructional-materials/</w:t>
        </w:r>
      </w:hyperlink>
      <w:r w:rsidRPr="00397247">
        <w:rPr>
          <w:color w:val="000000"/>
          <w:sz w:val="22"/>
          <w:szCs w:val="22"/>
          <w:shd w:val="clear" w:color="auto" w:fill="FFFFFF"/>
        </w:rPr>
        <w:t>.</w:t>
      </w:r>
      <w:bookmarkStart w:id="143" w:name="_Toc110150820"/>
      <w:bookmarkEnd w:id="142"/>
    </w:p>
    <w:p w14:paraId="66DC404E" w14:textId="77777777" w:rsidR="00E0704D" w:rsidRPr="00E0704D" w:rsidRDefault="00E0704D" w:rsidP="00E0704D">
      <w:pPr>
        <w:pStyle w:val="ListParagraph"/>
        <w:shd w:val="clear" w:color="auto" w:fill="FFFFFF"/>
        <w:ind w:left="360"/>
        <w:rPr>
          <w:color w:val="000000"/>
          <w:sz w:val="22"/>
          <w:szCs w:val="22"/>
        </w:rPr>
      </w:pPr>
    </w:p>
    <w:p w14:paraId="596424A9" w14:textId="77777777" w:rsidR="00E0704D" w:rsidRPr="002C76BA" w:rsidRDefault="00E0704D" w:rsidP="00E0704D">
      <w:pPr>
        <w:jc w:val="center"/>
        <w:rPr>
          <w:b/>
          <w:szCs w:val="22"/>
        </w:rPr>
      </w:pPr>
      <w:r w:rsidRPr="002C76BA">
        <w:rPr>
          <w:b/>
        </w:rPr>
        <w:t>Terms and Conditions</w:t>
      </w:r>
      <w:bookmarkEnd w:id="143"/>
    </w:p>
    <w:p w14:paraId="71DF4940" w14:textId="77777777" w:rsidR="00E0704D" w:rsidRPr="00606EEE" w:rsidRDefault="00E0704D" w:rsidP="00E0704D">
      <w:pPr>
        <w:rPr>
          <w:sz w:val="22"/>
          <w:szCs w:val="22"/>
        </w:rPr>
      </w:pPr>
    </w:p>
    <w:p w14:paraId="1E09FEA2" w14:textId="77777777" w:rsidR="00E0704D" w:rsidRPr="00606EEE" w:rsidRDefault="00E0704D" w:rsidP="00E0704D">
      <w:pPr>
        <w:numPr>
          <w:ilvl w:val="0"/>
          <w:numId w:val="42"/>
        </w:numPr>
        <w:spacing w:after="5"/>
        <w:rPr>
          <w:sz w:val="22"/>
          <w:szCs w:val="22"/>
        </w:rPr>
      </w:pPr>
      <w:r w:rsidRPr="00606EEE">
        <w:rPr>
          <w:b/>
          <w:sz w:val="22"/>
          <w:szCs w:val="22"/>
        </w:rPr>
        <w:t>Completeness of Proposal</w:t>
      </w:r>
      <w:r w:rsidRPr="00A24347">
        <w:rPr>
          <w:b/>
          <w:sz w:val="22"/>
          <w:szCs w:val="22"/>
        </w:rPr>
        <w:t>.</w:t>
      </w:r>
      <w:r w:rsidRPr="00606EEE">
        <w:rPr>
          <w:sz w:val="22"/>
          <w:szCs w:val="22"/>
        </w:rPr>
        <w:t xml:space="preserve"> </w:t>
      </w:r>
      <w:r>
        <w:rPr>
          <w:sz w:val="22"/>
          <w:szCs w:val="22"/>
        </w:rPr>
        <w:t xml:space="preserve"> </w:t>
      </w:r>
      <w:r w:rsidRPr="00606EEE">
        <w:rPr>
          <w:sz w:val="22"/>
          <w:szCs w:val="22"/>
        </w:rPr>
        <w:t xml:space="preserve">All proposals should be complete and carefully worded and must contain </w:t>
      </w:r>
      <w:proofErr w:type="gramStart"/>
      <w:r w:rsidRPr="00606EEE">
        <w:rPr>
          <w:sz w:val="22"/>
          <w:szCs w:val="22"/>
        </w:rPr>
        <w:t>all of</w:t>
      </w:r>
      <w:proofErr w:type="gramEnd"/>
      <w:r w:rsidRPr="00606EEE">
        <w:rPr>
          <w:sz w:val="22"/>
          <w:szCs w:val="22"/>
        </w:rPr>
        <w:t xml:space="preserve"> the information requested by the </w:t>
      </w:r>
      <w:r>
        <w:rPr>
          <w:sz w:val="22"/>
          <w:szCs w:val="22"/>
        </w:rPr>
        <w:t>South Carolina</w:t>
      </w:r>
      <w:r w:rsidRPr="00606EEE">
        <w:rPr>
          <w:sz w:val="22"/>
          <w:szCs w:val="22"/>
        </w:rPr>
        <w:t xml:space="preserve"> Department of Education (SCDE). </w:t>
      </w:r>
      <w:r>
        <w:rPr>
          <w:sz w:val="22"/>
          <w:szCs w:val="22"/>
        </w:rPr>
        <w:t xml:space="preserve"> </w:t>
      </w:r>
      <w:r w:rsidRPr="00606EEE">
        <w:rPr>
          <w:sz w:val="22"/>
          <w:szCs w:val="22"/>
        </w:rPr>
        <w:t>If you do not believe a section applies to your proposal, please indicate that fact.</w:t>
      </w:r>
    </w:p>
    <w:p w14:paraId="007A535D" w14:textId="77777777" w:rsidR="00E0704D" w:rsidRPr="00CC373D" w:rsidRDefault="00E0704D" w:rsidP="00E0704D">
      <w:pPr>
        <w:numPr>
          <w:ilvl w:val="0"/>
          <w:numId w:val="42"/>
        </w:numPr>
        <w:spacing w:after="5"/>
        <w:rPr>
          <w:sz w:val="22"/>
          <w:szCs w:val="22"/>
        </w:rPr>
      </w:pPr>
      <w:r w:rsidRPr="00CC373D">
        <w:rPr>
          <w:b/>
          <w:sz w:val="22"/>
          <w:szCs w:val="22"/>
        </w:rPr>
        <w:t>Non-</w:t>
      </w:r>
      <w:r>
        <w:rPr>
          <w:b/>
          <w:sz w:val="22"/>
          <w:szCs w:val="22"/>
        </w:rPr>
        <w:t>a</w:t>
      </w:r>
      <w:r w:rsidRPr="00CC373D">
        <w:rPr>
          <w:b/>
          <w:sz w:val="22"/>
          <w:szCs w:val="22"/>
        </w:rPr>
        <w:t>wards/Termination</w:t>
      </w:r>
      <w:r w:rsidRPr="00A24347">
        <w:rPr>
          <w:b/>
          <w:sz w:val="22"/>
          <w:szCs w:val="22"/>
        </w:rPr>
        <w:t>.</w:t>
      </w:r>
      <w:r w:rsidRPr="00CC373D">
        <w:rPr>
          <w:sz w:val="22"/>
          <w:szCs w:val="22"/>
        </w:rPr>
        <w:t xml:space="preserve"> </w:t>
      </w:r>
      <w:r>
        <w:rPr>
          <w:sz w:val="22"/>
          <w:szCs w:val="22"/>
        </w:rPr>
        <w:t xml:space="preserve"> </w:t>
      </w:r>
      <w:r w:rsidRPr="00CC373D">
        <w:rPr>
          <w:sz w:val="22"/>
          <w:szCs w:val="22"/>
        </w:rPr>
        <w:t xml:space="preserve">The SCDE reserves the right to reject </w:t>
      </w:r>
      <w:proofErr w:type="gramStart"/>
      <w:r w:rsidRPr="00CC373D">
        <w:rPr>
          <w:sz w:val="22"/>
          <w:szCs w:val="22"/>
        </w:rPr>
        <w:t>any and all</w:t>
      </w:r>
      <w:proofErr w:type="gramEnd"/>
      <w:r w:rsidRPr="00CC373D">
        <w:rPr>
          <w:sz w:val="22"/>
          <w:szCs w:val="22"/>
        </w:rPr>
        <w:t xml:space="preserve"> applications and to refuse to grant monies under this solicitation. </w:t>
      </w:r>
      <w:r>
        <w:rPr>
          <w:sz w:val="22"/>
          <w:szCs w:val="22"/>
        </w:rPr>
        <w:t xml:space="preserve"> I</w:t>
      </w:r>
      <w:r w:rsidRPr="00CC373D">
        <w:rPr>
          <w:sz w:val="22"/>
          <w:szCs w:val="22"/>
        </w:rPr>
        <w:t xml:space="preserve">f the SCDE rejects an application, the applicant has a right to request a </w:t>
      </w:r>
      <w:r w:rsidRPr="00CA0263">
        <w:rPr>
          <w:sz w:val="22"/>
          <w:szCs w:val="22"/>
        </w:rPr>
        <w:t>review of the process</w:t>
      </w:r>
      <w:r>
        <w:rPr>
          <w:sz w:val="22"/>
          <w:szCs w:val="22"/>
        </w:rPr>
        <w:t xml:space="preserve"> consistent with the appeals process presented in the Request for Proposals (RFP).</w:t>
      </w:r>
    </w:p>
    <w:p w14:paraId="6FDCC756" w14:textId="77777777" w:rsidR="00E0704D" w:rsidRPr="00CC373D" w:rsidRDefault="00E0704D" w:rsidP="00E0704D">
      <w:pPr>
        <w:tabs>
          <w:tab w:val="left" w:pos="720"/>
        </w:tabs>
        <w:spacing w:after="5"/>
        <w:ind w:left="360" w:hanging="360"/>
        <w:rPr>
          <w:sz w:val="22"/>
          <w:szCs w:val="22"/>
        </w:rPr>
      </w:pPr>
      <w:r w:rsidRPr="00CC373D">
        <w:rPr>
          <w:sz w:val="22"/>
          <w:szCs w:val="22"/>
        </w:rPr>
        <w:tab/>
      </w:r>
      <w:r w:rsidRPr="00CC373D">
        <w:rPr>
          <w:sz w:val="22"/>
          <w:szCs w:val="22"/>
        </w:rPr>
        <w:tab/>
        <w:t xml:space="preserve">After it has been awarded, the SCDE may terminate a grant by giving the grantee written notice of termination. </w:t>
      </w:r>
      <w:r>
        <w:rPr>
          <w:sz w:val="22"/>
          <w:szCs w:val="22"/>
        </w:rPr>
        <w:t xml:space="preserve"> </w:t>
      </w:r>
      <w:r w:rsidRPr="00CC373D">
        <w:rPr>
          <w:sz w:val="22"/>
          <w:szCs w:val="22"/>
        </w:rPr>
        <w:t xml:space="preserve">In the event of a termination after award, the SCDE shall reimburse the grantee for expenses incurred up to the notification of termination. </w:t>
      </w:r>
      <w:r>
        <w:rPr>
          <w:sz w:val="22"/>
          <w:szCs w:val="22"/>
        </w:rPr>
        <w:t xml:space="preserve"> </w:t>
      </w:r>
      <w:r w:rsidRPr="00CC373D">
        <w:rPr>
          <w:sz w:val="22"/>
          <w:szCs w:val="22"/>
        </w:rPr>
        <w:t>In addition, this grant may be terminated by the SCDE if the grantee fails to perfo</w:t>
      </w:r>
      <w:r>
        <w:rPr>
          <w:sz w:val="22"/>
          <w:szCs w:val="22"/>
        </w:rPr>
        <w:t>rm as promised in its proposal.</w:t>
      </w:r>
    </w:p>
    <w:p w14:paraId="03D82310" w14:textId="77777777" w:rsidR="00E0704D" w:rsidRPr="00070FFC" w:rsidRDefault="00E0704D" w:rsidP="00E0704D">
      <w:pPr>
        <w:tabs>
          <w:tab w:val="left" w:pos="720"/>
        </w:tabs>
        <w:spacing w:after="5"/>
        <w:ind w:left="360"/>
        <w:rPr>
          <w:sz w:val="22"/>
          <w:szCs w:val="22"/>
        </w:rPr>
      </w:pPr>
      <w:r w:rsidRPr="00CC373D">
        <w:rPr>
          <w:sz w:val="22"/>
          <w:szCs w:val="22"/>
        </w:rPr>
        <w:tab/>
        <w:t>Upon the termination of a grant</w:t>
      </w:r>
      <w:r>
        <w:rPr>
          <w:sz w:val="22"/>
          <w:szCs w:val="22"/>
        </w:rPr>
        <w:t>,</w:t>
      </w:r>
      <w:r w:rsidRPr="00CC373D">
        <w:rPr>
          <w:sz w:val="22"/>
          <w:szCs w:val="22"/>
        </w:rPr>
        <w:t xml:space="preserve"> the grantee shall have </w:t>
      </w:r>
      <w:r>
        <w:rPr>
          <w:sz w:val="22"/>
          <w:szCs w:val="22"/>
        </w:rPr>
        <w:t>the</w:t>
      </w:r>
      <w:r w:rsidRPr="00CC373D">
        <w:rPr>
          <w:sz w:val="22"/>
          <w:szCs w:val="22"/>
        </w:rPr>
        <w:t xml:space="preserve"> right </w:t>
      </w:r>
      <w:r>
        <w:rPr>
          <w:sz w:val="22"/>
          <w:szCs w:val="22"/>
        </w:rPr>
        <w:t xml:space="preserve">to a review process.  </w:t>
      </w:r>
      <w:r w:rsidRPr="00CC373D">
        <w:rPr>
          <w:sz w:val="22"/>
          <w:szCs w:val="22"/>
        </w:rPr>
        <w:t xml:space="preserve">The </w:t>
      </w:r>
      <w:r>
        <w:rPr>
          <w:sz w:val="22"/>
          <w:szCs w:val="22"/>
        </w:rPr>
        <w:t>g</w:t>
      </w:r>
      <w:r w:rsidRPr="00CC373D">
        <w:rPr>
          <w:sz w:val="22"/>
          <w:szCs w:val="22"/>
        </w:rPr>
        <w:t>rantee must notify the SCDE of its request within 30 days of receiving writ</w:t>
      </w:r>
      <w:r>
        <w:rPr>
          <w:sz w:val="22"/>
          <w:szCs w:val="22"/>
        </w:rPr>
        <w:t>ten notice of the termination.</w:t>
      </w:r>
    </w:p>
    <w:p w14:paraId="15C5BC5C" w14:textId="77777777" w:rsidR="00E0704D" w:rsidRPr="00606EEE" w:rsidRDefault="00E0704D" w:rsidP="00E0704D">
      <w:pPr>
        <w:numPr>
          <w:ilvl w:val="0"/>
          <w:numId w:val="42"/>
        </w:numPr>
        <w:spacing w:after="5"/>
        <w:rPr>
          <w:sz w:val="22"/>
          <w:szCs w:val="22"/>
        </w:rPr>
      </w:pPr>
      <w:r w:rsidRPr="00606EEE">
        <w:rPr>
          <w:b/>
          <w:sz w:val="22"/>
          <w:szCs w:val="22"/>
        </w:rPr>
        <w:t>Reduction in Budgets and Negotiations</w:t>
      </w:r>
      <w:r w:rsidRPr="00A24347">
        <w:rPr>
          <w:b/>
          <w:sz w:val="22"/>
          <w:szCs w:val="22"/>
        </w:rPr>
        <w:t>.</w:t>
      </w:r>
      <w:r w:rsidRPr="00606EEE">
        <w:rPr>
          <w:sz w:val="22"/>
          <w:szCs w:val="22"/>
        </w:rPr>
        <w:t xml:space="preserve"> </w:t>
      </w:r>
      <w:r>
        <w:rPr>
          <w:sz w:val="22"/>
          <w:szCs w:val="22"/>
        </w:rPr>
        <w:t xml:space="preserve"> </w:t>
      </w:r>
      <w:r w:rsidRPr="00606EEE">
        <w:rPr>
          <w:sz w:val="22"/>
          <w:szCs w:val="22"/>
        </w:rPr>
        <w:t xml:space="preserve">The SCDE reserves the right to negotiate budgets with potential grantees. </w:t>
      </w:r>
      <w:r>
        <w:rPr>
          <w:sz w:val="22"/>
          <w:szCs w:val="22"/>
        </w:rPr>
        <w:t xml:space="preserve"> </w:t>
      </w:r>
      <w:r w:rsidRPr="00606EEE">
        <w:rPr>
          <w:sz w:val="22"/>
          <w:szCs w:val="22"/>
        </w:rPr>
        <w:t xml:space="preserve">The SCDE may, </w:t>
      </w:r>
      <w:r>
        <w:rPr>
          <w:sz w:val="22"/>
          <w:szCs w:val="22"/>
        </w:rPr>
        <w:t xml:space="preserve">at </w:t>
      </w:r>
      <w:r w:rsidRPr="00606EEE">
        <w:rPr>
          <w:sz w:val="22"/>
          <w:szCs w:val="22"/>
        </w:rPr>
        <w:t xml:space="preserve">its sole discretion, determine that </w:t>
      </w:r>
      <w:proofErr w:type="gramStart"/>
      <w:r w:rsidRPr="00606EEE">
        <w:rPr>
          <w:sz w:val="22"/>
          <w:szCs w:val="22"/>
        </w:rPr>
        <w:t>a proposed</w:t>
      </w:r>
      <w:proofErr w:type="gramEnd"/>
      <w:r w:rsidRPr="00606EEE">
        <w:rPr>
          <w:sz w:val="22"/>
          <w:szCs w:val="22"/>
        </w:rPr>
        <w:t xml:space="preserve"> budget is excessive and may negotiate a lower budget with the</w:t>
      </w:r>
      <w:r>
        <w:rPr>
          <w:sz w:val="22"/>
          <w:szCs w:val="22"/>
        </w:rPr>
        <w:t xml:space="preserve"> applicant</w:t>
      </w:r>
      <w:r w:rsidRPr="00606EEE">
        <w:rPr>
          <w:sz w:val="22"/>
          <w:szCs w:val="22"/>
        </w:rPr>
        <w:t xml:space="preserve">. </w:t>
      </w:r>
      <w:r>
        <w:rPr>
          <w:sz w:val="22"/>
          <w:szCs w:val="22"/>
        </w:rPr>
        <w:t xml:space="preserve"> </w:t>
      </w:r>
      <w:r w:rsidRPr="00606EEE">
        <w:rPr>
          <w:sz w:val="22"/>
          <w:szCs w:val="22"/>
        </w:rPr>
        <w:t xml:space="preserve">The </w:t>
      </w:r>
      <w:r>
        <w:rPr>
          <w:sz w:val="22"/>
          <w:szCs w:val="22"/>
        </w:rPr>
        <w:t xml:space="preserve">applicant </w:t>
      </w:r>
      <w:r w:rsidRPr="00606EEE">
        <w:rPr>
          <w:sz w:val="22"/>
          <w:szCs w:val="22"/>
        </w:rPr>
        <w:t xml:space="preserve">may at that time negotiate or withdraw its proposal. </w:t>
      </w:r>
      <w:r>
        <w:rPr>
          <w:sz w:val="22"/>
          <w:szCs w:val="22"/>
        </w:rPr>
        <w:t xml:space="preserve"> </w:t>
      </w:r>
      <w:r w:rsidRPr="00606EEE">
        <w:rPr>
          <w:sz w:val="22"/>
          <w:szCs w:val="22"/>
        </w:rPr>
        <w:t>In addition, the SCDE may desire to fund a project but not at the level proposed.</w:t>
      </w:r>
      <w:r>
        <w:rPr>
          <w:sz w:val="22"/>
          <w:szCs w:val="22"/>
        </w:rPr>
        <w:t xml:space="preserve"> </w:t>
      </w:r>
      <w:r w:rsidRPr="00606EEE">
        <w:rPr>
          <w:sz w:val="22"/>
          <w:szCs w:val="22"/>
        </w:rPr>
        <w:t xml:space="preserve"> In that case</w:t>
      </w:r>
      <w:r>
        <w:rPr>
          <w:sz w:val="22"/>
          <w:szCs w:val="22"/>
        </w:rPr>
        <w:t>,</w:t>
      </w:r>
      <w:r w:rsidRPr="00606EEE">
        <w:rPr>
          <w:sz w:val="22"/>
          <w:szCs w:val="22"/>
        </w:rPr>
        <w:t xml:space="preserve"> the SCDE shall notify the </w:t>
      </w:r>
      <w:r>
        <w:rPr>
          <w:sz w:val="22"/>
          <w:szCs w:val="22"/>
        </w:rPr>
        <w:t xml:space="preserve">applicant </w:t>
      </w:r>
      <w:r w:rsidRPr="00606EEE">
        <w:rPr>
          <w:sz w:val="22"/>
          <w:szCs w:val="22"/>
        </w:rPr>
        <w:t xml:space="preserve">of the amount that can be funded, and the </w:t>
      </w:r>
      <w:r>
        <w:rPr>
          <w:sz w:val="22"/>
          <w:szCs w:val="22"/>
        </w:rPr>
        <w:t xml:space="preserve">applicant </w:t>
      </w:r>
      <w:r w:rsidRPr="00606EEE">
        <w:rPr>
          <w:sz w:val="22"/>
          <w:szCs w:val="22"/>
        </w:rPr>
        <w:t xml:space="preserve">and the SCDE shall negotiate a modification </w:t>
      </w:r>
      <w:r>
        <w:rPr>
          <w:sz w:val="22"/>
          <w:szCs w:val="22"/>
        </w:rPr>
        <w:t xml:space="preserve">to </w:t>
      </w:r>
      <w:r w:rsidRPr="00606EEE">
        <w:rPr>
          <w:sz w:val="22"/>
          <w:szCs w:val="22"/>
        </w:rPr>
        <w:t xml:space="preserve">the proposal to accommodate the lower budget. </w:t>
      </w:r>
      <w:r>
        <w:rPr>
          <w:sz w:val="22"/>
          <w:szCs w:val="22"/>
        </w:rPr>
        <w:t xml:space="preserve"> </w:t>
      </w:r>
      <w:r w:rsidRPr="00606EEE">
        <w:rPr>
          <w:sz w:val="22"/>
          <w:szCs w:val="22"/>
        </w:rPr>
        <w:t xml:space="preserve">All final </w:t>
      </w:r>
      <w:r>
        <w:rPr>
          <w:sz w:val="22"/>
          <w:szCs w:val="22"/>
        </w:rPr>
        <w:t xml:space="preserve">decisions are </w:t>
      </w:r>
      <w:proofErr w:type="gramStart"/>
      <w:r>
        <w:rPr>
          <w:sz w:val="22"/>
          <w:szCs w:val="22"/>
        </w:rPr>
        <w:t>that</w:t>
      </w:r>
      <w:proofErr w:type="gramEnd"/>
      <w:r>
        <w:rPr>
          <w:sz w:val="22"/>
          <w:szCs w:val="22"/>
        </w:rPr>
        <w:t xml:space="preserve"> of the SCDE.</w:t>
      </w:r>
    </w:p>
    <w:p w14:paraId="5DD7DAF4" w14:textId="77777777" w:rsidR="00E0704D" w:rsidRPr="00790862" w:rsidRDefault="00E0704D" w:rsidP="00E0704D">
      <w:pPr>
        <w:numPr>
          <w:ilvl w:val="0"/>
          <w:numId w:val="42"/>
        </w:numPr>
        <w:spacing w:after="5"/>
        <w:rPr>
          <w:sz w:val="22"/>
          <w:szCs w:val="22"/>
        </w:rPr>
      </w:pPr>
      <w:r w:rsidRPr="00606EEE">
        <w:rPr>
          <w:b/>
          <w:sz w:val="22"/>
          <w:szCs w:val="22"/>
        </w:rPr>
        <w:t>Amendments to Grants</w:t>
      </w:r>
      <w:r w:rsidRPr="00A24347">
        <w:rPr>
          <w:b/>
          <w:sz w:val="22"/>
          <w:szCs w:val="22"/>
        </w:rPr>
        <w:t>.</w:t>
      </w:r>
      <w:r w:rsidRPr="00606EEE">
        <w:rPr>
          <w:sz w:val="22"/>
          <w:szCs w:val="22"/>
        </w:rPr>
        <w:t xml:space="preserve"> </w:t>
      </w:r>
      <w:r>
        <w:rPr>
          <w:sz w:val="22"/>
          <w:szCs w:val="22"/>
        </w:rPr>
        <w:t xml:space="preserve"> </w:t>
      </w:r>
      <w:r w:rsidRPr="00606EEE">
        <w:rPr>
          <w:sz w:val="22"/>
          <w:szCs w:val="22"/>
        </w:rPr>
        <w:t xml:space="preserve">Amendments are permitted upon the mutual agreement of the parties and will become effective when specified in writing and signed by both </w:t>
      </w:r>
      <w:r>
        <w:rPr>
          <w:sz w:val="22"/>
          <w:szCs w:val="22"/>
        </w:rPr>
        <w:t>parties.</w:t>
      </w:r>
    </w:p>
    <w:p w14:paraId="3CF7B20F" w14:textId="77777777" w:rsidR="00E0704D" w:rsidRDefault="00E0704D" w:rsidP="00E0704D">
      <w:pPr>
        <w:numPr>
          <w:ilvl w:val="0"/>
          <w:numId w:val="42"/>
        </w:numPr>
        <w:spacing w:after="5"/>
        <w:rPr>
          <w:sz w:val="22"/>
          <w:szCs w:val="22"/>
        </w:rPr>
      </w:pPr>
      <w:r w:rsidRPr="00606EEE">
        <w:rPr>
          <w:b/>
          <w:sz w:val="22"/>
          <w:szCs w:val="22"/>
        </w:rPr>
        <w:t>Use of Grant Funds</w:t>
      </w:r>
      <w:r w:rsidRPr="00A24347">
        <w:rPr>
          <w:b/>
          <w:sz w:val="22"/>
          <w:szCs w:val="22"/>
        </w:rPr>
        <w:t>.</w:t>
      </w:r>
      <w:r w:rsidRPr="00606EEE">
        <w:rPr>
          <w:sz w:val="22"/>
          <w:szCs w:val="22"/>
        </w:rPr>
        <w:t xml:space="preserve"> </w:t>
      </w:r>
      <w:r>
        <w:rPr>
          <w:sz w:val="22"/>
          <w:szCs w:val="22"/>
        </w:rPr>
        <w:t xml:space="preserve"> </w:t>
      </w:r>
      <w:r w:rsidRPr="00606EEE">
        <w:rPr>
          <w:sz w:val="22"/>
          <w:szCs w:val="22"/>
        </w:rPr>
        <w:t xml:space="preserve">Funds awarded are to be expended only for purposes and activities covered by the </w:t>
      </w:r>
      <w:r>
        <w:rPr>
          <w:sz w:val="22"/>
          <w:szCs w:val="22"/>
        </w:rPr>
        <w:t xml:space="preserve">approved </w:t>
      </w:r>
      <w:r w:rsidRPr="00606EEE">
        <w:rPr>
          <w:sz w:val="22"/>
          <w:szCs w:val="22"/>
        </w:rPr>
        <w:t>project plan</w:t>
      </w:r>
      <w:r>
        <w:rPr>
          <w:sz w:val="22"/>
          <w:szCs w:val="22"/>
        </w:rPr>
        <w:t>,</w:t>
      </w:r>
      <w:r w:rsidRPr="00606EEE">
        <w:rPr>
          <w:sz w:val="22"/>
          <w:szCs w:val="22"/>
        </w:rPr>
        <w:t xml:space="preserve"> </w:t>
      </w:r>
      <w:r w:rsidRPr="00371172">
        <w:rPr>
          <w:sz w:val="22"/>
          <w:szCs w:val="22"/>
        </w:rPr>
        <w:t>budget</w:t>
      </w:r>
      <w:r>
        <w:rPr>
          <w:sz w:val="22"/>
          <w:szCs w:val="22"/>
        </w:rPr>
        <w:t>,</w:t>
      </w:r>
      <w:r w:rsidRPr="00371172">
        <w:rPr>
          <w:sz w:val="22"/>
          <w:szCs w:val="22"/>
        </w:rPr>
        <w:t xml:space="preserve"> and budget narrative.</w:t>
      </w:r>
    </w:p>
    <w:p w14:paraId="0576C71D" w14:textId="77777777" w:rsidR="00E0704D" w:rsidRPr="00790862" w:rsidRDefault="00E0704D" w:rsidP="00E0704D">
      <w:pPr>
        <w:numPr>
          <w:ilvl w:val="0"/>
          <w:numId w:val="42"/>
        </w:numPr>
        <w:spacing w:after="5"/>
        <w:rPr>
          <w:sz w:val="22"/>
          <w:szCs w:val="22"/>
        </w:rPr>
      </w:pPr>
      <w:r>
        <w:rPr>
          <w:b/>
          <w:sz w:val="22"/>
          <w:szCs w:val="22"/>
        </w:rPr>
        <w:t>Submission of Expenditure Reports.</w:t>
      </w:r>
      <w:r w:rsidRPr="00790862">
        <w:rPr>
          <w:sz w:val="22"/>
          <w:szCs w:val="22"/>
        </w:rPr>
        <w:t xml:space="preserve"> </w:t>
      </w:r>
      <w:r>
        <w:rPr>
          <w:sz w:val="22"/>
          <w:szCs w:val="22"/>
        </w:rPr>
        <w:t xml:space="preserve"> </w:t>
      </w:r>
      <w:r w:rsidRPr="00790862">
        <w:rPr>
          <w:sz w:val="22"/>
          <w:szCs w:val="22"/>
        </w:rPr>
        <w:t>Claims for reimbursement must be made at least quarterly and consistent with calendar quarters (</w:t>
      </w:r>
      <w:r>
        <w:rPr>
          <w:sz w:val="22"/>
          <w:szCs w:val="22"/>
        </w:rPr>
        <w:t>e</w:t>
      </w:r>
      <w:r w:rsidRPr="00790862">
        <w:rPr>
          <w:sz w:val="22"/>
          <w:szCs w:val="22"/>
        </w:rPr>
        <w:t>.</w:t>
      </w:r>
      <w:r>
        <w:rPr>
          <w:sz w:val="22"/>
          <w:szCs w:val="22"/>
        </w:rPr>
        <w:t>g</w:t>
      </w:r>
      <w:r w:rsidRPr="00790862">
        <w:rPr>
          <w:sz w:val="22"/>
          <w:szCs w:val="22"/>
        </w:rPr>
        <w:t>.</w:t>
      </w:r>
      <w:r>
        <w:rPr>
          <w:sz w:val="22"/>
          <w:szCs w:val="22"/>
        </w:rPr>
        <w:t>,</w:t>
      </w:r>
      <w:r w:rsidRPr="00790862">
        <w:rPr>
          <w:sz w:val="22"/>
          <w:szCs w:val="22"/>
        </w:rPr>
        <w:t xml:space="preserve"> </w:t>
      </w:r>
      <w:r>
        <w:rPr>
          <w:sz w:val="22"/>
          <w:szCs w:val="22"/>
        </w:rPr>
        <w:t xml:space="preserve">an </w:t>
      </w:r>
      <w:r w:rsidRPr="00790862">
        <w:rPr>
          <w:sz w:val="22"/>
          <w:szCs w:val="22"/>
        </w:rPr>
        <w:t xml:space="preserve">expenditure report claim </w:t>
      </w:r>
      <w:r>
        <w:rPr>
          <w:sz w:val="22"/>
          <w:szCs w:val="22"/>
        </w:rPr>
        <w:t>for</w:t>
      </w:r>
      <w:r w:rsidRPr="00790862">
        <w:rPr>
          <w:sz w:val="22"/>
          <w:szCs w:val="22"/>
        </w:rPr>
        <w:t xml:space="preserve"> cost</w:t>
      </w:r>
      <w:r>
        <w:rPr>
          <w:sz w:val="22"/>
          <w:szCs w:val="22"/>
        </w:rPr>
        <w:t>s</w:t>
      </w:r>
      <w:r w:rsidRPr="00790862">
        <w:rPr>
          <w:sz w:val="22"/>
          <w:szCs w:val="22"/>
        </w:rPr>
        <w:t xml:space="preserve"> for Jan</w:t>
      </w:r>
      <w:r>
        <w:rPr>
          <w:sz w:val="22"/>
          <w:szCs w:val="22"/>
        </w:rPr>
        <w:t>uary</w:t>
      </w:r>
      <w:r w:rsidRPr="00790862">
        <w:rPr>
          <w:sz w:val="22"/>
          <w:szCs w:val="22"/>
        </w:rPr>
        <w:t xml:space="preserve"> 1 </w:t>
      </w:r>
      <w:r>
        <w:rPr>
          <w:sz w:val="22"/>
          <w:szCs w:val="22"/>
        </w:rPr>
        <w:t>through</w:t>
      </w:r>
      <w:r w:rsidRPr="00790862">
        <w:rPr>
          <w:sz w:val="22"/>
          <w:szCs w:val="22"/>
        </w:rPr>
        <w:t xml:space="preserve"> Mar</w:t>
      </w:r>
      <w:r>
        <w:rPr>
          <w:sz w:val="22"/>
          <w:szCs w:val="22"/>
        </w:rPr>
        <w:t>ch</w:t>
      </w:r>
      <w:r w:rsidRPr="00790862">
        <w:rPr>
          <w:sz w:val="22"/>
          <w:szCs w:val="22"/>
        </w:rPr>
        <w:t xml:space="preserve"> 30 must be filed by May 15).</w:t>
      </w:r>
    </w:p>
    <w:p w14:paraId="38C158F6" w14:textId="77777777" w:rsidR="00E0704D" w:rsidRDefault="00E0704D" w:rsidP="00E0704D">
      <w:pPr>
        <w:numPr>
          <w:ilvl w:val="0"/>
          <w:numId w:val="42"/>
        </w:numPr>
        <w:spacing w:after="5"/>
        <w:rPr>
          <w:sz w:val="22"/>
          <w:szCs w:val="22"/>
        </w:rPr>
      </w:pPr>
      <w:r w:rsidRPr="008E7B51">
        <w:rPr>
          <w:b/>
          <w:sz w:val="22"/>
          <w:szCs w:val="22"/>
        </w:rPr>
        <w:t>Obligation of Grant Funds</w:t>
      </w:r>
      <w:r w:rsidRPr="00716839">
        <w:rPr>
          <w:b/>
          <w:sz w:val="22"/>
          <w:szCs w:val="22"/>
        </w:rPr>
        <w:t>.</w:t>
      </w:r>
      <w:r w:rsidRPr="008E7B51">
        <w:rPr>
          <w:sz w:val="22"/>
          <w:szCs w:val="22"/>
        </w:rPr>
        <w:t xml:space="preserve"> </w:t>
      </w:r>
      <w:r>
        <w:rPr>
          <w:sz w:val="22"/>
          <w:szCs w:val="22"/>
        </w:rPr>
        <w:t xml:space="preserve"> </w:t>
      </w:r>
      <w:r w:rsidRPr="008E7B51">
        <w:rPr>
          <w:sz w:val="22"/>
          <w:szCs w:val="22"/>
        </w:rPr>
        <w:t xml:space="preserve">Grant funds may not be obligated prior to the effective date or </w:t>
      </w:r>
      <w:proofErr w:type="gramStart"/>
      <w:r w:rsidRPr="008E7B51">
        <w:rPr>
          <w:sz w:val="22"/>
          <w:szCs w:val="22"/>
        </w:rPr>
        <w:t>subsequent to</w:t>
      </w:r>
      <w:proofErr w:type="gramEnd"/>
      <w:r w:rsidRPr="008E7B51">
        <w:rPr>
          <w:sz w:val="22"/>
          <w:szCs w:val="22"/>
        </w:rPr>
        <w:t xml:space="preserve"> the</w:t>
      </w:r>
      <w:r>
        <w:rPr>
          <w:sz w:val="22"/>
          <w:szCs w:val="22"/>
        </w:rPr>
        <w:t xml:space="preserve"> end or</w:t>
      </w:r>
      <w:r w:rsidRPr="008E7B51">
        <w:rPr>
          <w:sz w:val="22"/>
          <w:szCs w:val="22"/>
        </w:rPr>
        <w:t xml:space="preserve"> termination date of the grant period. </w:t>
      </w:r>
      <w:r>
        <w:rPr>
          <w:sz w:val="22"/>
          <w:szCs w:val="22"/>
        </w:rPr>
        <w:t xml:space="preserve"> </w:t>
      </w:r>
      <w:r w:rsidRPr="008E7B51">
        <w:rPr>
          <w:sz w:val="22"/>
          <w:szCs w:val="22"/>
        </w:rPr>
        <w:t>No obligations are allowed after the end of the grant period</w:t>
      </w:r>
      <w:r>
        <w:rPr>
          <w:sz w:val="22"/>
          <w:szCs w:val="22"/>
        </w:rPr>
        <w:t>.</w:t>
      </w:r>
      <w:r w:rsidRPr="008E7B51">
        <w:rPr>
          <w:sz w:val="22"/>
          <w:szCs w:val="22"/>
        </w:rPr>
        <w:t xml:space="preserve"> </w:t>
      </w:r>
      <w:r>
        <w:rPr>
          <w:sz w:val="22"/>
          <w:szCs w:val="22"/>
        </w:rPr>
        <w:t xml:space="preserve"> T</w:t>
      </w:r>
      <w:r w:rsidRPr="008E7B51">
        <w:rPr>
          <w:sz w:val="22"/>
          <w:szCs w:val="22"/>
        </w:rPr>
        <w:t xml:space="preserve">he final request for </w:t>
      </w:r>
      <w:r>
        <w:rPr>
          <w:sz w:val="22"/>
          <w:szCs w:val="22"/>
        </w:rPr>
        <w:t xml:space="preserve">expenditure report claims </w:t>
      </w:r>
      <w:r w:rsidRPr="008E7B51">
        <w:rPr>
          <w:sz w:val="22"/>
          <w:szCs w:val="22"/>
        </w:rPr>
        <w:t xml:space="preserve">must be submitted no later than </w:t>
      </w:r>
      <w:r>
        <w:rPr>
          <w:sz w:val="22"/>
          <w:szCs w:val="22"/>
        </w:rPr>
        <w:t>forty-five</w:t>
      </w:r>
      <w:r w:rsidRPr="008E7B51">
        <w:rPr>
          <w:sz w:val="22"/>
          <w:szCs w:val="22"/>
        </w:rPr>
        <w:t xml:space="preserve"> </w:t>
      </w:r>
      <w:r>
        <w:rPr>
          <w:sz w:val="22"/>
          <w:szCs w:val="22"/>
        </w:rPr>
        <w:t xml:space="preserve">(45) </w:t>
      </w:r>
      <w:r w:rsidRPr="008E7B51">
        <w:rPr>
          <w:sz w:val="22"/>
          <w:szCs w:val="22"/>
        </w:rPr>
        <w:t>days after the end of the grant period</w:t>
      </w:r>
      <w:r>
        <w:rPr>
          <w:sz w:val="22"/>
          <w:szCs w:val="22"/>
        </w:rPr>
        <w:t xml:space="preserve"> unless the scope of work for the grant states a shorter reporting period</w:t>
      </w:r>
      <w:r w:rsidRPr="008E7B51">
        <w:rPr>
          <w:sz w:val="22"/>
          <w:szCs w:val="22"/>
        </w:rPr>
        <w:t>.</w:t>
      </w:r>
    </w:p>
    <w:p w14:paraId="6C7E9C66" w14:textId="77777777" w:rsidR="00E0704D" w:rsidRDefault="00E0704D" w:rsidP="00E0704D">
      <w:pPr>
        <w:numPr>
          <w:ilvl w:val="0"/>
          <w:numId w:val="42"/>
        </w:numPr>
        <w:spacing w:after="5"/>
        <w:rPr>
          <w:sz w:val="22"/>
          <w:szCs w:val="22"/>
        </w:rPr>
      </w:pPr>
      <w:proofErr w:type="spellStart"/>
      <w:r>
        <w:rPr>
          <w:b/>
          <w:sz w:val="22"/>
          <w:szCs w:val="22"/>
        </w:rPr>
        <w:t>De</w:t>
      </w:r>
      <w:r w:rsidRPr="00790862">
        <w:rPr>
          <w:b/>
          <w:sz w:val="22"/>
          <w:szCs w:val="22"/>
        </w:rPr>
        <w:t>obligation</w:t>
      </w:r>
      <w:proofErr w:type="spellEnd"/>
      <w:r w:rsidRPr="00790862">
        <w:rPr>
          <w:b/>
          <w:sz w:val="22"/>
          <w:szCs w:val="22"/>
        </w:rPr>
        <w:t xml:space="preserve"> of Funds</w:t>
      </w:r>
      <w:r w:rsidRPr="00470C8B">
        <w:rPr>
          <w:b/>
          <w:sz w:val="22"/>
          <w:szCs w:val="22"/>
        </w:rPr>
        <w:t>.</w:t>
      </w:r>
      <w:r>
        <w:rPr>
          <w:sz w:val="22"/>
          <w:szCs w:val="22"/>
        </w:rPr>
        <w:t xml:space="preserve">  After a final expenditure claim has been submitted to the SCDE, the grantee will go through the official </w:t>
      </w:r>
      <w:proofErr w:type="spellStart"/>
      <w:r>
        <w:rPr>
          <w:sz w:val="22"/>
          <w:szCs w:val="22"/>
        </w:rPr>
        <w:t>deobligation</w:t>
      </w:r>
      <w:proofErr w:type="spellEnd"/>
      <w:r>
        <w:rPr>
          <w:sz w:val="22"/>
          <w:szCs w:val="22"/>
        </w:rPr>
        <w:t xml:space="preserve"> process with the SCDE.</w:t>
      </w:r>
    </w:p>
    <w:p w14:paraId="5042D663" w14:textId="77777777" w:rsidR="00E0704D" w:rsidRPr="006D1538" w:rsidRDefault="00E0704D" w:rsidP="00E0704D">
      <w:pPr>
        <w:numPr>
          <w:ilvl w:val="0"/>
          <w:numId w:val="42"/>
        </w:numPr>
        <w:spacing w:after="5"/>
        <w:rPr>
          <w:sz w:val="21"/>
          <w:szCs w:val="21"/>
        </w:rPr>
      </w:pPr>
      <w:r w:rsidRPr="003773BE">
        <w:rPr>
          <w:b/>
          <w:sz w:val="22"/>
          <w:szCs w:val="22"/>
        </w:rPr>
        <w:t>Documentation.</w:t>
      </w:r>
      <w:r w:rsidRPr="003773BE">
        <w:rPr>
          <w:sz w:val="22"/>
          <w:szCs w:val="22"/>
        </w:rPr>
        <w:t xml:space="preserve">  The grantee must provide for accurate and timely recording of receipts and expenditures.  The grantee’s accounting system should distinguish receipts and expenditures attributable to each grant.  The grantee must </w:t>
      </w:r>
      <w:r w:rsidRPr="005C01D3">
        <w:rPr>
          <w:sz w:val="22"/>
          <w:szCs w:val="22"/>
        </w:rPr>
        <w:t>review the memo regarding “</w:t>
      </w:r>
      <w:hyperlink r:id="rId57" w:history="1">
        <w:r w:rsidRPr="00A02A4A">
          <w:rPr>
            <w:rStyle w:val="Hyperlink"/>
            <w:sz w:val="22"/>
            <w:szCs w:val="22"/>
          </w:rPr>
          <w:t>Guidelines for Retaining Documentation to Support Expenditure Claims</w:t>
        </w:r>
      </w:hyperlink>
      <w:r w:rsidRPr="00A02A4A">
        <w:rPr>
          <w:sz w:val="22"/>
          <w:szCs w:val="22"/>
        </w:rPr>
        <w:t>.”</w:t>
      </w:r>
    </w:p>
    <w:p w14:paraId="2F276C02" w14:textId="77777777" w:rsidR="00E0704D" w:rsidRPr="005F4EBB" w:rsidRDefault="00E0704D" w:rsidP="00E0704D">
      <w:pPr>
        <w:numPr>
          <w:ilvl w:val="0"/>
          <w:numId w:val="42"/>
        </w:numPr>
        <w:spacing w:after="5"/>
        <w:rPr>
          <w:sz w:val="22"/>
          <w:szCs w:val="22"/>
        </w:rPr>
      </w:pPr>
      <w:r w:rsidRPr="00070FFC">
        <w:rPr>
          <w:b/>
          <w:sz w:val="22"/>
          <w:szCs w:val="22"/>
        </w:rPr>
        <w:t>Travel Costs</w:t>
      </w:r>
      <w:r w:rsidRPr="00716839">
        <w:rPr>
          <w:b/>
          <w:sz w:val="22"/>
          <w:szCs w:val="22"/>
        </w:rPr>
        <w:t>.</w:t>
      </w:r>
      <w:r w:rsidRPr="00070FFC">
        <w:rPr>
          <w:sz w:val="22"/>
          <w:szCs w:val="22"/>
        </w:rPr>
        <w:t xml:space="preserve"> </w:t>
      </w:r>
      <w:r>
        <w:rPr>
          <w:sz w:val="22"/>
          <w:szCs w:val="22"/>
        </w:rPr>
        <w:t xml:space="preserve"> </w:t>
      </w:r>
      <w:r w:rsidRPr="00070FFC">
        <w:rPr>
          <w:sz w:val="22"/>
          <w:szCs w:val="22"/>
        </w:rPr>
        <w:t xml:space="preserve">Travel costs, if allowed under this solicitation, must not exceed limits noted in the United States </w:t>
      </w:r>
      <w:hyperlink r:id="rId58" w:history="1">
        <w:r w:rsidRPr="000017CB">
          <w:rPr>
            <w:rStyle w:val="Hyperlink"/>
            <w:sz w:val="22"/>
            <w:szCs w:val="22"/>
          </w:rPr>
          <w:t>General Services Administration</w:t>
        </w:r>
        <w:r>
          <w:rPr>
            <w:rStyle w:val="Hyperlink"/>
            <w:sz w:val="22"/>
            <w:szCs w:val="22"/>
          </w:rPr>
          <w:t xml:space="preserve"> (GSA)</w:t>
        </w:r>
        <w:r w:rsidRPr="000017CB">
          <w:rPr>
            <w:rStyle w:val="Hyperlink"/>
            <w:sz w:val="22"/>
            <w:szCs w:val="22"/>
          </w:rPr>
          <w:t xml:space="preserve"> per diem rates</w:t>
        </w:r>
      </w:hyperlink>
      <w:r>
        <w:rPr>
          <w:sz w:val="22"/>
          <w:szCs w:val="22"/>
        </w:rPr>
        <w:t xml:space="preserve"> </w:t>
      </w:r>
      <w:r w:rsidRPr="00070FFC">
        <w:rPr>
          <w:sz w:val="22"/>
          <w:szCs w:val="22"/>
        </w:rPr>
        <w:t>for lodging</w:t>
      </w:r>
      <w:r>
        <w:rPr>
          <w:sz w:val="22"/>
          <w:szCs w:val="22"/>
        </w:rPr>
        <w:t xml:space="preserve">, except in the case of conference lodging required for program-required training. In the case that conference-related </w:t>
      </w:r>
      <w:r>
        <w:rPr>
          <w:sz w:val="22"/>
          <w:szCs w:val="22"/>
        </w:rPr>
        <w:lastRenderedPageBreak/>
        <w:t xml:space="preserve">lodging exceeds the GSA per diem rate, the grantee shall follow their entity’s written procedure for obtaining prior approval to exceed a GSA rate for a </w:t>
      </w:r>
      <w:proofErr w:type="gramStart"/>
      <w:r>
        <w:rPr>
          <w:sz w:val="22"/>
          <w:szCs w:val="22"/>
        </w:rPr>
        <w:t>conference hotel</w:t>
      </w:r>
      <w:proofErr w:type="gramEnd"/>
      <w:r w:rsidRPr="00070FFC">
        <w:rPr>
          <w:sz w:val="22"/>
          <w:szCs w:val="22"/>
        </w:rPr>
        <w:t xml:space="preserve">.  Meals and incidentals are limited by </w:t>
      </w:r>
      <w:r>
        <w:rPr>
          <w:sz w:val="22"/>
          <w:szCs w:val="22"/>
        </w:rPr>
        <w:t>the s</w:t>
      </w:r>
      <w:r w:rsidRPr="00070FFC">
        <w:rPr>
          <w:sz w:val="22"/>
          <w:szCs w:val="22"/>
        </w:rPr>
        <w:t>tate budget proviso</w:t>
      </w:r>
      <w:r>
        <w:rPr>
          <w:sz w:val="22"/>
          <w:szCs w:val="22"/>
        </w:rPr>
        <w:t>,</w:t>
      </w:r>
      <w:r w:rsidRPr="00070FFC">
        <w:rPr>
          <w:sz w:val="22"/>
          <w:szCs w:val="22"/>
        </w:rPr>
        <w:t xml:space="preserve"> currently not to </w:t>
      </w:r>
      <w:r w:rsidRPr="00CD7C18">
        <w:rPr>
          <w:sz w:val="22"/>
          <w:szCs w:val="22"/>
        </w:rPr>
        <w:t xml:space="preserve">exceed $35 per day for in-state travel and $50 for out-of-state travel </w:t>
      </w:r>
      <w:r>
        <w:rPr>
          <w:sz w:val="22"/>
          <w:szCs w:val="22"/>
        </w:rPr>
        <w:t xml:space="preserve">(see page 81 of </w:t>
      </w:r>
      <w:r w:rsidRPr="00ED61CF">
        <w:rPr>
          <w:sz w:val="22"/>
          <w:szCs w:val="22"/>
        </w:rPr>
        <w:t>t</w:t>
      </w:r>
      <w:r w:rsidRPr="00ED70CA">
        <w:rPr>
          <w:sz w:val="22"/>
          <w:szCs w:val="22"/>
        </w:rPr>
        <w:t>he</w:t>
      </w:r>
      <w:r>
        <w:rPr>
          <w:sz w:val="22"/>
          <w:szCs w:val="22"/>
        </w:rPr>
        <w:t xml:space="preserve"> </w:t>
      </w:r>
      <w:hyperlink r:id="rId59" w:history="1">
        <w:r w:rsidRPr="00D242C9">
          <w:rPr>
            <w:rStyle w:val="Hyperlink"/>
            <w:sz w:val="22"/>
            <w:szCs w:val="22"/>
          </w:rPr>
          <w:t>State of South Carolina Statewide Disbursement Regulations</w:t>
        </w:r>
      </w:hyperlink>
      <w:r>
        <w:rPr>
          <w:sz w:val="22"/>
          <w:szCs w:val="22"/>
        </w:rPr>
        <w:t>)</w:t>
      </w:r>
      <w:r w:rsidRPr="00070FFC">
        <w:rPr>
          <w:sz w:val="22"/>
          <w:szCs w:val="22"/>
        </w:rPr>
        <w:t xml:space="preserve">.  Mileage reimbursement </w:t>
      </w:r>
      <w:r>
        <w:rPr>
          <w:sz w:val="22"/>
          <w:szCs w:val="22"/>
        </w:rPr>
        <w:t xml:space="preserve">must </w:t>
      </w:r>
      <w:r w:rsidRPr="00070FFC">
        <w:rPr>
          <w:sz w:val="22"/>
          <w:szCs w:val="22"/>
        </w:rPr>
        <w:t xml:space="preserve">follow the </w:t>
      </w:r>
      <w:r w:rsidRPr="005F4EBB">
        <w:rPr>
          <w:sz w:val="22"/>
          <w:szCs w:val="22"/>
        </w:rPr>
        <w:t xml:space="preserve">current Office of Comptroller General instructions, which </w:t>
      </w:r>
      <w:proofErr w:type="gramStart"/>
      <w:r w:rsidRPr="005F4EBB">
        <w:rPr>
          <w:sz w:val="22"/>
          <w:szCs w:val="22"/>
        </w:rPr>
        <w:t>is</w:t>
      </w:r>
      <w:proofErr w:type="gramEnd"/>
      <w:r w:rsidRPr="005F4EBB">
        <w:rPr>
          <w:sz w:val="22"/>
          <w:szCs w:val="22"/>
        </w:rPr>
        <w:t xml:space="preserve"> consistent with the published IRS rates.</w:t>
      </w:r>
    </w:p>
    <w:p w14:paraId="16674C9D" w14:textId="77777777" w:rsidR="00E0704D" w:rsidRDefault="00E0704D" w:rsidP="00E0704D">
      <w:pPr>
        <w:numPr>
          <w:ilvl w:val="0"/>
          <w:numId w:val="42"/>
        </w:numPr>
        <w:spacing w:after="5"/>
        <w:rPr>
          <w:sz w:val="22"/>
          <w:szCs w:val="22"/>
        </w:rPr>
      </w:pPr>
      <w:r w:rsidRPr="00371172">
        <w:rPr>
          <w:b/>
          <w:sz w:val="22"/>
          <w:szCs w:val="22"/>
        </w:rPr>
        <w:t>Honoraria</w:t>
      </w:r>
      <w:r w:rsidRPr="00470C8B">
        <w:rPr>
          <w:b/>
          <w:sz w:val="22"/>
          <w:szCs w:val="22"/>
        </w:rPr>
        <w:t>.</w:t>
      </w:r>
      <w:r w:rsidRPr="00371172">
        <w:rPr>
          <w:sz w:val="22"/>
          <w:szCs w:val="22"/>
        </w:rPr>
        <w:t xml:space="preserve"> </w:t>
      </w:r>
      <w:r>
        <w:rPr>
          <w:sz w:val="22"/>
          <w:szCs w:val="22"/>
        </w:rPr>
        <w:t xml:space="preserve"> </w:t>
      </w:r>
      <w:r w:rsidRPr="00371172">
        <w:rPr>
          <w:sz w:val="22"/>
          <w:szCs w:val="22"/>
        </w:rPr>
        <w:t xml:space="preserve">Amounts paid in honoraria, if allowed under this grant, must be consistent with SCDE policies. </w:t>
      </w:r>
      <w:r>
        <w:rPr>
          <w:sz w:val="22"/>
          <w:szCs w:val="22"/>
        </w:rPr>
        <w:t xml:space="preserve"> Applicants</w:t>
      </w:r>
      <w:r w:rsidRPr="00371172">
        <w:rPr>
          <w:sz w:val="22"/>
          <w:szCs w:val="22"/>
        </w:rPr>
        <w:t xml:space="preserve"> should check with the program office before budgeting for honoraria</w:t>
      </w:r>
      <w:r w:rsidRPr="00606EEE">
        <w:rPr>
          <w:sz w:val="22"/>
          <w:szCs w:val="22"/>
        </w:rPr>
        <w:t>.</w:t>
      </w:r>
    </w:p>
    <w:p w14:paraId="13F2EC3E" w14:textId="77777777" w:rsidR="00E0704D" w:rsidRDefault="00E0704D" w:rsidP="00E0704D">
      <w:pPr>
        <w:numPr>
          <w:ilvl w:val="0"/>
          <w:numId w:val="42"/>
        </w:numPr>
        <w:spacing w:after="5"/>
        <w:rPr>
          <w:sz w:val="22"/>
          <w:szCs w:val="22"/>
        </w:rPr>
      </w:pPr>
      <w:r w:rsidRPr="00397247">
        <w:rPr>
          <w:b/>
          <w:sz w:val="22"/>
          <w:szCs w:val="22"/>
        </w:rPr>
        <w:t>Reports.</w:t>
      </w:r>
      <w:r w:rsidRPr="00397247">
        <w:rPr>
          <w:sz w:val="22"/>
          <w:szCs w:val="22"/>
        </w:rPr>
        <w:t xml:space="preserve">  The grantee shall submit, as required or instructed by the awarding program office, all reports (programmatic, financial, or evaluation) within the specified period or date and in the prescribed format.  An expenditure claim report must be filed by July 5 for all expenditures incurred by June 30 </w:t>
      </w:r>
      <w:proofErr w:type="gramStart"/>
      <w:r w:rsidRPr="00397247">
        <w:rPr>
          <w:sz w:val="22"/>
          <w:szCs w:val="22"/>
        </w:rPr>
        <w:t>in order to</w:t>
      </w:r>
      <w:proofErr w:type="gramEnd"/>
      <w:r w:rsidRPr="00397247">
        <w:rPr>
          <w:sz w:val="22"/>
          <w:szCs w:val="22"/>
        </w:rPr>
        <w:t xml:space="preserve"> comply with the generally accepted accounting principles (GAAP) and the production of the State's Annual Comprehensive Financial Report.</w:t>
      </w:r>
    </w:p>
    <w:p w14:paraId="695DCBC1" w14:textId="77777777" w:rsidR="00E0704D" w:rsidRPr="00397247" w:rsidRDefault="00E0704D" w:rsidP="00E0704D">
      <w:pPr>
        <w:numPr>
          <w:ilvl w:val="0"/>
          <w:numId w:val="42"/>
        </w:numPr>
        <w:spacing w:after="5"/>
        <w:rPr>
          <w:sz w:val="22"/>
          <w:szCs w:val="22"/>
        </w:rPr>
      </w:pPr>
      <w:r w:rsidRPr="00397247">
        <w:rPr>
          <w:b/>
          <w:sz w:val="22"/>
          <w:szCs w:val="22"/>
        </w:rPr>
        <w:t>Copyright.</w:t>
      </w:r>
      <w:r w:rsidRPr="00397247">
        <w:rPr>
          <w:sz w:val="22"/>
          <w:szCs w:val="22"/>
        </w:rPr>
        <w:t xml:space="preserve">  The grantee is free to copyright any books, publications, or other copyrightable materials developed </w:t>
      </w:r>
      <w:proofErr w:type="gramStart"/>
      <w:r w:rsidRPr="00397247">
        <w:rPr>
          <w:sz w:val="22"/>
          <w:szCs w:val="22"/>
        </w:rPr>
        <w:t>in the course of</w:t>
      </w:r>
      <w:proofErr w:type="gramEnd"/>
      <w:r w:rsidRPr="00397247">
        <w:rPr>
          <w:sz w:val="22"/>
          <w:szCs w:val="22"/>
        </w:rPr>
        <w:t xml:space="preserve"> this grant.  However, the SCDE reserves a royalty-free, nonexclusive, and irrevocable license to reproduce, publish, or otherwise use, and to authorize others to use, the copyrighted work developed under this grant.</w:t>
      </w:r>
    </w:p>
    <w:p w14:paraId="4E5EA505" w14:textId="77777777" w:rsidR="00E0704D" w:rsidRPr="008531C1" w:rsidRDefault="00E0704D" w:rsidP="00E0704D">
      <w:pPr>
        <w:numPr>
          <w:ilvl w:val="0"/>
          <w:numId w:val="42"/>
        </w:numPr>
        <w:spacing w:after="5"/>
        <w:rPr>
          <w:sz w:val="22"/>
          <w:szCs w:val="22"/>
        </w:rPr>
      </w:pPr>
      <w:r w:rsidRPr="008531C1">
        <w:rPr>
          <w:b/>
          <w:sz w:val="22"/>
          <w:szCs w:val="22"/>
        </w:rPr>
        <w:t>Certification Regarding Suspension and Debarment.</w:t>
      </w:r>
      <w:r w:rsidRPr="00470C8B">
        <w:rPr>
          <w:sz w:val="22"/>
          <w:szCs w:val="22"/>
        </w:rPr>
        <w:t xml:space="preserve">  </w:t>
      </w:r>
      <w:r w:rsidRPr="008531C1">
        <w:rPr>
          <w:sz w:val="22"/>
          <w:szCs w:val="22"/>
        </w:rPr>
        <w:t xml:space="preserve">By </w:t>
      </w:r>
      <w:proofErr w:type="gramStart"/>
      <w:r w:rsidRPr="008531C1">
        <w:rPr>
          <w:sz w:val="22"/>
          <w:szCs w:val="22"/>
        </w:rPr>
        <w:t>submitting an application</w:t>
      </w:r>
      <w:proofErr w:type="gramEnd"/>
      <w:r w:rsidRPr="008531C1">
        <w:rPr>
          <w:sz w:val="22"/>
          <w:szCs w:val="22"/>
        </w:rPr>
        <w:t>, the applicant certifies, to the best of its knowledge and belief, that the</w:t>
      </w:r>
    </w:p>
    <w:p w14:paraId="1FED9EF7" w14:textId="77777777" w:rsidR="00E0704D" w:rsidRPr="00606EEE" w:rsidRDefault="00E0704D" w:rsidP="00E0704D">
      <w:pPr>
        <w:numPr>
          <w:ilvl w:val="0"/>
          <w:numId w:val="41"/>
        </w:numPr>
        <w:spacing w:after="5"/>
        <w:rPr>
          <w:sz w:val="22"/>
          <w:szCs w:val="22"/>
        </w:rPr>
      </w:pPr>
      <w:r w:rsidRPr="00606EEE">
        <w:rPr>
          <w:sz w:val="22"/>
          <w:szCs w:val="22"/>
        </w:rPr>
        <w:t>Applicant and/or any of its principals, subgrantees, or subcontractors</w:t>
      </w:r>
    </w:p>
    <w:p w14:paraId="79F81DA7" w14:textId="77777777" w:rsidR="00E0704D" w:rsidRPr="008234F7" w:rsidRDefault="00E0704D" w:rsidP="00E0704D">
      <w:pPr>
        <w:numPr>
          <w:ilvl w:val="1"/>
          <w:numId w:val="41"/>
        </w:numPr>
        <w:tabs>
          <w:tab w:val="clear" w:pos="1440"/>
        </w:tabs>
        <w:spacing w:after="5"/>
        <w:ind w:left="1080"/>
        <w:rPr>
          <w:sz w:val="22"/>
          <w:szCs w:val="22"/>
        </w:rPr>
      </w:pPr>
      <w:r w:rsidRPr="008234F7">
        <w:rPr>
          <w:sz w:val="22"/>
          <w:szCs w:val="22"/>
        </w:rPr>
        <w:t>are not presently debarred, suspended, proposed for debarment, or declared ineligible for the award of contracts by any state or federal agency; have not, within a three-year period preceding this application, been convicted of or had a civil judgment rendered against them for</w:t>
      </w:r>
      <w:r>
        <w:rPr>
          <w:sz w:val="22"/>
          <w:szCs w:val="22"/>
        </w:rPr>
        <w:t xml:space="preserve"> </w:t>
      </w:r>
      <w:r w:rsidRPr="008234F7">
        <w:rPr>
          <w:sz w:val="22"/>
          <w:szCs w:val="22"/>
        </w:rPr>
        <w:t>commission of fraud or a criminal offense in connection with obtaining, attempting to obtain, or performing a public (federal, state, or local) contract or subcontract; violation of federal or state antitrust statutes relating to the submission of offers; or commission of embezzlement, theft, forgery, bribery, falsification or destruction of records, making false statements, tax evasion, or receiving stolen property; and</w:t>
      </w:r>
    </w:p>
    <w:p w14:paraId="3E968B26" w14:textId="77777777" w:rsidR="00E0704D" w:rsidRPr="00606EEE" w:rsidRDefault="00E0704D" w:rsidP="00E0704D">
      <w:pPr>
        <w:numPr>
          <w:ilvl w:val="1"/>
          <w:numId w:val="41"/>
        </w:numPr>
        <w:tabs>
          <w:tab w:val="clear" w:pos="1440"/>
        </w:tabs>
        <w:spacing w:after="5"/>
        <w:ind w:left="1080"/>
        <w:rPr>
          <w:sz w:val="22"/>
          <w:szCs w:val="22"/>
        </w:rPr>
      </w:pPr>
      <w:r>
        <w:rPr>
          <w:sz w:val="22"/>
          <w:szCs w:val="22"/>
        </w:rPr>
        <w:t>a</w:t>
      </w:r>
      <w:r w:rsidRPr="00606EEE">
        <w:rPr>
          <w:sz w:val="22"/>
          <w:szCs w:val="22"/>
        </w:rPr>
        <w:t>re not presently indicted for, or otherwise criminally or civilly charged by a governmental entity with, commission of any of the offenses enumerated above.</w:t>
      </w:r>
    </w:p>
    <w:p w14:paraId="306517D5" w14:textId="77777777" w:rsidR="00E0704D" w:rsidRDefault="00E0704D" w:rsidP="00E0704D">
      <w:pPr>
        <w:numPr>
          <w:ilvl w:val="0"/>
          <w:numId w:val="41"/>
        </w:numPr>
        <w:spacing w:after="5"/>
        <w:rPr>
          <w:sz w:val="22"/>
          <w:szCs w:val="22"/>
        </w:rPr>
      </w:pPr>
      <w:proofErr w:type="gramStart"/>
      <w:r w:rsidRPr="00606EEE">
        <w:rPr>
          <w:sz w:val="22"/>
          <w:szCs w:val="22"/>
        </w:rPr>
        <w:t>Applicant has</w:t>
      </w:r>
      <w:proofErr w:type="gramEnd"/>
      <w:r w:rsidRPr="00606EEE">
        <w:rPr>
          <w:sz w:val="22"/>
          <w:szCs w:val="22"/>
        </w:rPr>
        <w:t xml:space="preserve"> not, within a three-year period preceding this application, had one or more contracts terminated for default by any public (federal, state, or local) entity.</w:t>
      </w:r>
    </w:p>
    <w:p w14:paraId="315016DA" w14:textId="77777777" w:rsidR="00E0704D" w:rsidRPr="008531C1" w:rsidRDefault="00E0704D" w:rsidP="00E0704D">
      <w:pPr>
        <w:pStyle w:val="ListParagraph"/>
        <w:numPr>
          <w:ilvl w:val="0"/>
          <w:numId w:val="42"/>
        </w:numPr>
        <w:spacing w:after="5"/>
        <w:rPr>
          <w:sz w:val="22"/>
          <w:szCs w:val="22"/>
        </w:rPr>
      </w:pPr>
      <w:r w:rsidRPr="008531C1">
        <w:rPr>
          <w:b/>
          <w:sz w:val="22"/>
          <w:szCs w:val="22"/>
        </w:rPr>
        <w:t>Audits.</w:t>
      </w:r>
      <w:r w:rsidRPr="00470C8B">
        <w:rPr>
          <w:sz w:val="22"/>
          <w:szCs w:val="22"/>
        </w:rPr>
        <w:t xml:space="preserve">  </w:t>
      </w:r>
      <w:r w:rsidRPr="008531C1">
        <w:rPr>
          <w:sz w:val="22"/>
          <w:szCs w:val="22"/>
        </w:rPr>
        <w:t>Although this Assurance</w:t>
      </w:r>
      <w:r>
        <w:rPr>
          <w:sz w:val="22"/>
          <w:szCs w:val="22"/>
        </w:rPr>
        <w:t>s</w:t>
      </w:r>
      <w:r w:rsidRPr="008531C1">
        <w:rPr>
          <w:sz w:val="22"/>
          <w:szCs w:val="22"/>
        </w:rPr>
        <w:t>, Terms</w:t>
      </w:r>
      <w:r>
        <w:rPr>
          <w:sz w:val="22"/>
          <w:szCs w:val="22"/>
        </w:rPr>
        <w:t>,</w:t>
      </w:r>
      <w:r w:rsidRPr="008531C1">
        <w:rPr>
          <w:sz w:val="22"/>
          <w:szCs w:val="22"/>
        </w:rPr>
        <w:t xml:space="preserve"> and Conditions document is for a </w:t>
      </w:r>
      <w:r>
        <w:rPr>
          <w:sz w:val="22"/>
          <w:szCs w:val="22"/>
        </w:rPr>
        <w:t>s</w:t>
      </w:r>
      <w:r w:rsidRPr="008531C1">
        <w:rPr>
          <w:sz w:val="22"/>
          <w:szCs w:val="22"/>
        </w:rPr>
        <w:t xml:space="preserve">tate award, </w:t>
      </w:r>
      <w:r>
        <w:rPr>
          <w:sz w:val="22"/>
          <w:szCs w:val="22"/>
        </w:rPr>
        <w:t>f</w:t>
      </w:r>
      <w:r w:rsidRPr="008531C1">
        <w:rPr>
          <w:sz w:val="22"/>
          <w:szCs w:val="22"/>
        </w:rPr>
        <w:t xml:space="preserve">ederal </w:t>
      </w:r>
      <w:r>
        <w:rPr>
          <w:sz w:val="22"/>
          <w:szCs w:val="22"/>
        </w:rPr>
        <w:t>a</w:t>
      </w:r>
      <w:r w:rsidRPr="008531C1">
        <w:rPr>
          <w:sz w:val="22"/>
          <w:szCs w:val="22"/>
        </w:rPr>
        <w:t>udit requirements apply as follows:</w:t>
      </w:r>
    </w:p>
    <w:p w14:paraId="6889862E" w14:textId="77777777" w:rsidR="00E0704D" w:rsidRDefault="00E0704D" w:rsidP="00E0704D">
      <w:pPr>
        <w:numPr>
          <w:ilvl w:val="0"/>
          <w:numId w:val="43"/>
        </w:numPr>
        <w:spacing w:after="5"/>
        <w:ind w:left="720"/>
        <w:jc w:val="both"/>
        <w:rPr>
          <w:sz w:val="22"/>
          <w:szCs w:val="22"/>
        </w:rPr>
      </w:pPr>
      <w:r>
        <w:rPr>
          <w:sz w:val="22"/>
          <w:szCs w:val="22"/>
        </w:rPr>
        <w:t>Entities expending $1,000,000 or more in federal awards:</w:t>
      </w:r>
    </w:p>
    <w:p w14:paraId="7EED7C82" w14:textId="77777777" w:rsidR="00E0704D" w:rsidRDefault="00E0704D" w:rsidP="00E0704D">
      <w:pPr>
        <w:spacing w:after="5"/>
        <w:ind w:left="720"/>
        <w:rPr>
          <w:sz w:val="22"/>
          <w:szCs w:val="22"/>
        </w:rPr>
      </w:pPr>
      <w:r>
        <w:rPr>
          <w:sz w:val="22"/>
          <w:szCs w:val="22"/>
        </w:rPr>
        <w:t xml:space="preserve">Entities that </w:t>
      </w:r>
      <w:proofErr w:type="gramStart"/>
      <w:r>
        <w:rPr>
          <w:sz w:val="22"/>
          <w:szCs w:val="22"/>
        </w:rPr>
        <w:t>expend</w:t>
      </w:r>
      <w:proofErr w:type="gramEnd"/>
      <w:r>
        <w:rPr>
          <w:sz w:val="22"/>
          <w:szCs w:val="22"/>
        </w:rPr>
        <w:t xml:space="preserve"> $1,000,000 or more </w:t>
      </w:r>
      <w:proofErr w:type="gramStart"/>
      <w:r>
        <w:rPr>
          <w:sz w:val="22"/>
          <w:szCs w:val="22"/>
        </w:rPr>
        <w:t>in</w:t>
      </w:r>
      <w:proofErr w:type="gramEnd"/>
      <w:r>
        <w:rPr>
          <w:sz w:val="22"/>
          <w:szCs w:val="22"/>
        </w:rPr>
        <w:t xml:space="preserve"> federal awards during the fiscal year are required to have an audit performed in accordance with the provisions of </w:t>
      </w:r>
      <w:r>
        <w:rPr>
          <w:i/>
          <w:sz w:val="22"/>
          <w:szCs w:val="22"/>
        </w:rPr>
        <w:t>2</w:t>
      </w:r>
      <w:r>
        <w:rPr>
          <w:sz w:val="22"/>
          <w:szCs w:val="22"/>
        </w:rPr>
        <w:t xml:space="preserve"> CFR Part 200.501, </w:t>
      </w:r>
      <w:r>
        <w:rPr>
          <w:i/>
          <w:sz w:val="22"/>
          <w:szCs w:val="22"/>
        </w:rPr>
        <w:t>et seq</w:t>
      </w:r>
      <w:r>
        <w:rPr>
          <w:sz w:val="22"/>
          <w:szCs w:val="22"/>
        </w:rPr>
        <w:t xml:space="preserve">.  Except for the provisions for biennial audits provided </w:t>
      </w:r>
      <w:proofErr w:type="gramStart"/>
      <w:r>
        <w:rPr>
          <w:sz w:val="22"/>
          <w:szCs w:val="22"/>
        </w:rPr>
        <w:t>in</w:t>
      </w:r>
      <w:proofErr w:type="gramEnd"/>
      <w:r>
        <w:rPr>
          <w:sz w:val="22"/>
          <w:szCs w:val="22"/>
        </w:rPr>
        <w:t xml:space="preserve"> 2 CFR Part 200.504 (a) and (b), audits must be performed annually as stated at 2 CFR Part 200.504.  A grantee that passes through funds to subrecipients has the responsibility of ensuring that federal awards are used for authorized purposes in compliance with federal program laws, federal and state regulations, and grant agreements.  The director of the OMB, who will review this amount every two years, has the option of revising the threshold upward.</w:t>
      </w:r>
      <w:r w:rsidRPr="006709D1">
        <w:t xml:space="preserve"> </w:t>
      </w:r>
      <w:r w:rsidRPr="006709D1">
        <w:rPr>
          <w:sz w:val="22"/>
          <w:szCs w:val="22"/>
        </w:rPr>
        <w:t>Audits must be conducted in accordance with Government Auditing Standards (Yellow Book).</w:t>
      </w:r>
    </w:p>
    <w:p w14:paraId="77CE7358" w14:textId="77777777" w:rsidR="00E0704D" w:rsidRDefault="00E0704D" w:rsidP="00E0704D">
      <w:pPr>
        <w:numPr>
          <w:ilvl w:val="0"/>
          <w:numId w:val="44"/>
        </w:numPr>
        <w:spacing w:after="5"/>
        <w:rPr>
          <w:sz w:val="22"/>
          <w:szCs w:val="22"/>
        </w:rPr>
      </w:pPr>
      <w:r>
        <w:rPr>
          <w:sz w:val="22"/>
          <w:szCs w:val="22"/>
        </w:rPr>
        <w:t>Entities expending less than $1,000,000 in federal awards:</w:t>
      </w:r>
    </w:p>
    <w:p w14:paraId="462BFB5E" w14:textId="77777777" w:rsidR="00E0704D" w:rsidRDefault="00E0704D" w:rsidP="00E0704D">
      <w:pPr>
        <w:spacing w:after="5"/>
        <w:ind w:left="720"/>
        <w:rPr>
          <w:sz w:val="22"/>
          <w:szCs w:val="22"/>
        </w:rPr>
      </w:pPr>
      <w:r>
        <w:rPr>
          <w:sz w:val="22"/>
          <w:szCs w:val="22"/>
        </w:rPr>
        <w:t xml:space="preserve">Entities that expend less than $1,000,000 in a fiscal year in federal awards are exempt from the audit requirements in 2 CFR Part 200.504.  However, such entities are not exempt from other </w:t>
      </w:r>
      <w:r>
        <w:rPr>
          <w:sz w:val="22"/>
          <w:szCs w:val="22"/>
        </w:rPr>
        <w:lastRenderedPageBreak/>
        <w:t>federal requirements (including those to maintain records) concerning federal awards provided to the entity.  The entity’s records must be available for review or audit by the SCDE and appropriate officials of federal agencies, pass-through entities, and the General Accounting Office (GAO).</w:t>
      </w:r>
      <w:r w:rsidRPr="006709D1">
        <w:t xml:space="preserve"> </w:t>
      </w:r>
      <w:r w:rsidRPr="00EF24BE">
        <w:rPr>
          <w:sz w:val="22"/>
          <w:szCs w:val="22"/>
        </w:rPr>
        <w:t>Audits must be conducted in accordance with Government Auditing Standards (Yellow Book).</w:t>
      </w:r>
    </w:p>
    <w:p w14:paraId="20571D7E" w14:textId="77777777" w:rsidR="00E0704D" w:rsidRDefault="00E0704D" w:rsidP="00E0704D">
      <w:pPr>
        <w:pStyle w:val="ListParagraph"/>
        <w:numPr>
          <w:ilvl w:val="0"/>
          <w:numId w:val="42"/>
        </w:numPr>
        <w:spacing w:after="5"/>
        <w:rPr>
          <w:sz w:val="22"/>
          <w:szCs w:val="22"/>
        </w:rPr>
      </w:pPr>
      <w:r w:rsidRPr="008531C1">
        <w:rPr>
          <w:b/>
          <w:sz w:val="22"/>
          <w:szCs w:val="22"/>
        </w:rPr>
        <w:t>Records</w:t>
      </w:r>
      <w:r w:rsidRPr="008531C1">
        <w:rPr>
          <w:sz w:val="22"/>
          <w:szCs w:val="22"/>
        </w:rPr>
        <w:t xml:space="preserve">. </w:t>
      </w:r>
      <w:r>
        <w:rPr>
          <w:sz w:val="22"/>
          <w:szCs w:val="22"/>
        </w:rPr>
        <w:t xml:space="preserve"> </w:t>
      </w:r>
      <w:r w:rsidRPr="008531C1">
        <w:rPr>
          <w:sz w:val="22"/>
          <w:szCs w:val="22"/>
        </w:rPr>
        <w:t xml:space="preserve">The grantee shall retain grant records, including financial records and supporting documentation, for a minimum of </w:t>
      </w:r>
      <w:r>
        <w:rPr>
          <w:sz w:val="22"/>
          <w:szCs w:val="22"/>
        </w:rPr>
        <w:t>six</w:t>
      </w:r>
      <w:r w:rsidRPr="008531C1">
        <w:rPr>
          <w:sz w:val="22"/>
          <w:szCs w:val="22"/>
        </w:rPr>
        <w:t xml:space="preserve"> (</w:t>
      </w:r>
      <w:r>
        <w:rPr>
          <w:sz w:val="22"/>
          <w:szCs w:val="22"/>
        </w:rPr>
        <w:t>6</w:t>
      </w:r>
      <w:r w:rsidRPr="008531C1">
        <w:rPr>
          <w:sz w:val="22"/>
          <w:szCs w:val="22"/>
        </w:rPr>
        <w:t xml:space="preserve">) years after the end date of the grant when the final expenditure report </w:t>
      </w:r>
      <w:proofErr w:type="gramStart"/>
      <w:r w:rsidRPr="008531C1">
        <w:rPr>
          <w:sz w:val="22"/>
          <w:szCs w:val="22"/>
        </w:rPr>
        <w:t>claim</w:t>
      </w:r>
      <w:proofErr w:type="gramEnd"/>
      <w:r w:rsidRPr="008531C1">
        <w:rPr>
          <w:sz w:val="22"/>
          <w:szCs w:val="22"/>
        </w:rPr>
        <w:t xml:space="preserve"> for reimbursement and all final reports have been submitted, unless informed otherwise or in case of litigation.</w:t>
      </w:r>
    </w:p>
    <w:p w14:paraId="4913242B" w14:textId="77777777" w:rsidR="00E0704D" w:rsidRPr="003237C8" w:rsidRDefault="00E0704D" w:rsidP="00E0704D">
      <w:pPr>
        <w:pStyle w:val="ListParagraph"/>
        <w:numPr>
          <w:ilvl w:val="0"/>
          <w:numId w:val="42"/>
        </w:numPr>
        <w:spacing w:after="5"/>
        <w:rPr>
          <w:sz w:val="22"/>
          <w:szCs w:val="22"/>
        </w:rPr>
      </w:pPr>
      <w:r>
        <w:rPr>
          <w:b/>
          <w:sz w:val="22"/>
          <w:szCs w:val="22"/>
        </w:rPr>
        <w:t>Electronic Signature Agreement.</w:t>
      </w:r>
      <w:r>
        <w:rPr>
          <w:sz w:val="22"/>
          <w:szCs w:val="22"/>
        </w:rPr>
        <w:t xml:space="preserve">  I agree that my electronic signature is the legally binding equivalent to my handwritten signature.</w:t>
      </w:r>
    </w:p>
    <w:p w14:paraId="7B70B9F3" w14:textId="77777777" w:rsidR="00D0029B" w:rsidRPr="00B2509D" w:rsidRDefault="00D0029B" w:rsidP="00D0029B">
      <w:pPr>
        <w:shd w:val="clear" w:color="auto" w:fill="FFFFFF" w:themeFill="background1"/>
        <w:jc w:val="both"/>
        <w:rPr>
          <w:sz w:val="22"/>
          <w:szCs w:val="22"/>
          <w:highlight w:val="lightGray"/>
        </w:rPr>
      </w:pPr>
    </w:p>
    <w:p w14:paraId="2E9AAC12" w14:textId="77777777" w:rsidR="00D0029B" w:rsidRDefault="00D0029B" w:rsidP="00D0029B">
      <w:pPr>
        <w:ind w:left="360"/>
        <w:rPr>
          <w:sz w:val="22"/>
          <w:szCs w:val="22"/>
        </w:rPr>
        <w:sectPr w:rsidR="00D0029B" w:rsidSect="00120937">
          <w:headerReference w:type="default" r:id="rId60"/>
          <w:footerReference w:type="default" r:id="rId61"/>
          <w:type w:val="nextColumn"/>
          <w:pgSz w:w="12240" w:h="15840" w:code="1"/>
          <w:pgMar w:top="1440" w:right="1440" w:bottom="1440" w:left="1440" w:header="720" w:footer="720" w:gutter="0"/>
          <w:cols w:space="720"/>
        </w:sectPr>
      </w:pPr>
    </w:p>
    <w:p w14:paraId="7EC7EDB3" w14:textId="77777777" w:rsidR="00D0029B" w:rsidRPr="00C462E9" w:rsidRDefault="00D0029B" w:rsidP="00D0029B">
      <w:pPr>
        <w:pStyle w:val="Heading2"/>
        <w:numPr>
          <w:ilvl w:val="0"/>
          <w:numId w:val="0"/>
        </w:numPr>
        <w:tabs>
          <w:tab w:val="clear" w:pos="720"/>
        </w:tabs>
        <w:jc w:val="center"/>
        <w:rPr>
          <w:sz w:val="28"/>
          <w:szCs w:val="28"/>
        </w:rPr>
      </w:pPr>
      <w:bookmarkStart w:id="144" w:name="_Toc96524750"/>
      <w:bookmarkStart w:id="145" w:name="_Toc205296297"/>
      <w:bookmarkEnd w:id="138"/>
      <w:bookmarkEnd w:id="139"/>
      <w:r>
        <w:lastRenderedPageBreak/>
        <w:t xml:space="preserve">Detailed </w:t>
      </w:r>
      <w:r w:rsidRPr="00C462E9">
        <w:t>12-Month Budget Narrative Template</w:t>
      </w:r>
      <w:bookmarkEnd w:id="144"/>
      <w:bookmarkEnd w:id="145"/>
    </w:p>
    <w:p w14:paraId="56F6F0F3" w14:textId="77777777" w:rsidR="00D0029B" w:rsidRPr="00C462E9" w:rsidRDefault="00D0029B" w:rsidP="00D0029B"/>
    <w:p w14:paraId="5A867D1B" w14:textId="77777777" w:rsidR="00D0029B" w:rsidRPr="00C462E9" w:rsidRDefault="00D0029B" w:rsidP="00D0029B">
      <w:pPr>
        <w:jc w:val="center"/>
        <w:rPr>
          <w:i/>
        </w:rPr>
      </w:pPr>
      <w:r w:rsidRPr="00C462E9">
        <w:rPr>
          <w:i/>
        </w:rPr>
        <w:t>For informational purposes only</w:t>
      </w:r>
    </w:p>
    <w:p w14:paraId="747A650C" w14:textId="2E010EB5" w:rsidR="00D0029B" w:rsidRDefault="00D0029B" w:rsidP="00D0029B">
      <w:pPr>
        <w:jc w:val="center"/>
        <w:rPr>
          <w:color w:val="000000"/>
        </w:rPr>
      </w:pPr>
      <w:r w:rsidRPr="003D5841">
        <w:t xml:space="preserve">Go to the </w:t>
      </w:r>
      <w:hyperlink r:id="rId62" w:history="1">
        <w:r w:rsidR="00F53E2E">
          <w:rPr>
            <w:rStyle w:val="Hyperlink"/>
          </w:rPr>
          <w:t>SCDE’s Grant Opportu</w:t>
        </w:r>
        <w:r w:rsidR="00F53E2E">
          <w:rPr>
            <w:rStyle w:val="Hyperlink"/>
          </w:rPr>
          <w:t>n</w:t>
        </w:r>
        <w:r w:rsidR="00F53E2E">
          <w:rPr>
            <w:rStyle w:val="Hyperlink"/>
          </w:rPr>
          <w:t xml:space="preserve">ities Web page for </w:t>
        </w:r>
        <w:r w:rsidR="00F53E2E">
          <w:rPr>
            <w:rStyle w:val="Hyperlink"/>
          </w:rPr>
          <w:t>G</w:t>
        </w:r>
        <w:r w:rsidR="00F53E2E">
          <w:rPr>
            <w:rStyle w:val="Hyperlink"/>
          </w:rPr>
          <w:t>ifted and Talented</w:t>
        </w:r>
      </w:hyperlink>
      <w:r>
        <w:t xml:space="preserve"> </w:t>
      </w:r>
      <w:r w:rsidRPr="00C462E9">
        <w:rPr>
          <w:color w:val="000000"/>
        </w:rPr>
        <w:t>to obtain the Excel spreadsheet</w:t>
      </w:r>
      <w:r>
        <w:rPr>
          <w:color w:val="000000"/>
        </w:rPr>
        <w:t xml:space="preserve"> template</w:t>
      </w:r>
      <w:r w:rsidRPr="00C462E9">
        <w:rPr>
          <w:color w:val="000000"/>
        </w:rPr>
        <w:t>.</w:t>
      </w:r>
    </w:p>
    <w:p w14:paraId="16838150" w14:textId="77777777" w:rsidR="00D0029B" w:rsidRPr="00C462E9" w:rsidRDefault="00D0029B" w:rsidP="00D0029B">
      <w:pPr>
        <w:jc w:val="center"/>
      </w:pPr>
    </w:p>
    <w:p w14:paraId="2B1E13B2" w14:textId="3731A267" w:rsidR="0013421F" w:rsidRPr="00F71139" w:rsidRDefault="00D0029B" w:rsidP="00F71139">
      <w:pPr>
        <w:tabs>
          <w:tab w:val="left" w:pos="11808"/>
        </w:tabs>
      </w:pPr>
      <w:r w:rsidRPr="00C462E9">
        <w:rPr>
          <w:noProof/>
        </w:rPr>
        <w:drawing>
          <wp:inline distT="0" distB="0" distL="0" distR="0" wp14:anchorId="06302BF4" wp14:editId="0112DDA7">
            <wp:extent cx="5943600" cy="4556760"/>
            <wp:effectExtent l="133350" t="114300" r="133350" b="110490"/>
            <wp:docPr id="15" name="Picture 15" descr="Screenshot of Budget Narrative Excel Spreadsheet" title="Screenshot of Budget Narrative Excel Spread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5943600" cy="4556760"/>
                    </a:xfrm>
                    <a:prstGeom prst="rect">
                      <a:avLst/>
                    </a:prstGeom>
                    <a:effectLst>
                      <a:outerShdw blurRad="63500" sx="102000" sy="102000" algn="ctr" rotWithShape="0">
                        <a:prstClr val="black">
                          <a:alpha val="40000"/>
                        </a:prstClr>
                      </a:outerShdw>
                    </a:effectLst>
                  </pic:spPr>
                </pic:pic>
              </a:graphicData>
            </a:graphic>
          </wp:inline>
        </w:drawing>
      </w:r>
    </w:p>
    <w:sectPr w:rsidR="0013421F" w:rsidRPr="00F71139" w:rsidSect="007B1E1B">
      <w:headerReference w:type="default" r:id="rId64"/>
      <w:headerReference w:type="first" r:id="rId65"/>
      <w:type w:val="nextColumn"/>
      <w:pgSz w:w="12240" w:h="15840" w:code="1"/>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27866" w14:textId="77777777" w:rsidR="00014365" w:rsidRDefault="00014365">
      <w:r>
        <w:separator/>
      </w:r>
    </w:p>
  </w:endnote>
  <w:endnote w:type="continuationSeparator" w:id="0">
    <w:p w14:paraId="735780F6" w14:textId="77777777" w:rsidR="00014365" w:rsidRDefault="00014365">
      <w:r>
        <w:continuationSeparator/>
      </w:r>
    </w:p>
  </w:endnote>
  <w:endnote w:type="continuationNotice" w:id="1">
    <w:p w14:paraId="0A10F4EF" w14:textId="77777777" w:rsidR="00014365" w:rsidRDefault="00014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DYQIM+TimesNewRomanBdMS">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30F59" w14:textId="77777777" w:rsidR="00D0029B" w:rsidRDefault="00D0029B" w:rsidP="00F7113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2650175"/>
      <w:docPartObj>
        <w:docPartGallery w:val="Page Numbers (Bottom of Page)"/>
        <w:docPartUnique/>
      </w:docPartObj>
    </w:sdtPr>
    <w:sdtEndPr>
      <w:rPr>
        <w:noProof/>
      </w:rPr>
    </w:sdtEndPr>
    <w:sdtContent>
      <w:p w14:paraId="488BA840" w14:textId="77777777" w:rsidR="00D0029B" w:rsidRDefault="00D0029B">
        <w:pPr>
          <w:pStyle w:val="Footer"/>
          <w:jc w:val="right"/>
        </w:pPr>
        <w:r>
          <w:fldChar w:fldCharType="begin"/>
        </w:r>
        <w:r>
          <w:instrText xml:space="preserve"> PAGE   \* MERGEFORMAT </w:instrText>
        </w:r>
        <w:r>
          <w:fldChar w:fldCharType="separate"/>
        </w:r>
        <w:r>
          <w:rPr>
            <w:noProof/>
          </w:rPr>
          <w:t>16</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594021"/>
      <w:docPartObj>
        <w:docPartGallery w:val="Page Numbers (Bottom of Page)"/>
        <w:docPartUnique/>
      </w:docPartObj>
    </w:sdtPr>
    <w:sdtEndPr>
      <w:rPr>
        <w:noProof/>
      </w:rPr>
    </w:sdtEndPr>
    <w:sdtContent>
      <w:p w14:paraId="0C1BAA79" w14:textId="77777777" w:rsidR="00D0029B" w:rsidRDefault="00D0029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67A1A0" w14:textId="77777777" w:rsidR="00D0029B" w:rsidRDefault="00D00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C4455" w14:textId="77777777" w:rsidR="00014365" w:rsidRDefault="00014365">
      <w:r>
        <w:separator/>
      </w:r>
    </w:p>
  </w:footnote>
  <w:footnote w:type="continuationSeparator" w:id="0">
    <w:p w14:paraId="26019B86" w14:textId="77777777" w:rsidR="00014365" w:rsidRDefault="00014365">
      <w:r>
        <w:continuationSeparator/>
      </w:r>
    </w:p>
  </w:footnote>
  <w:footnote w:type="continuationNotice" w:id="1">
    <w:p w14:paraId="044B126F" w14:textId="77777777" w:rsidR="00014365" w:rsidRDefault="000143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9BB7A" w14:textId="647F87A7" w:rsidR="00D0029B" w:rsidRPr="002C1224" w:rsidRDefault="00673414" w:rsidP="00F41B14">
    <w:pPr>
      <w:pStyle w:val="ReturnAddress"/>
      <w:ind w:right="-14"/>
      <w:jc w:val="center"/>
      <w:rPr>
        <w:sz w:val="28"/>
        <w:szCs w:val="28"/>
      </w:rPr>
    </w:pPr>
    <w:r>
      <w:rPr>
        <w:noProof/>
        <w:sz w:val="28"/>
        <w:szCs w:val="28"/>
      </w:rPr>
      <w:drawing>
        <wp:inline distT="0" distB="0" distL="0" distR="0" wp14:anchorId="0B83FDB8" wp14:editId="71612293">
          <wp:extent cx="1329433" cy="1317009"/>
          <wp:effectExtent l="0" t="0" r="4445" b="0"/>
          <wp:docPr id="981797616" name="Picture 3" descr="S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797616" name="Picture 3" descr="SCDE Logo"/>
                  <pic:cNvPicPr/>
                </pic:nvPicPr>
                <pic:blipFill>
                  <a:blip r:embed="rId1">
                    <a:extLst>
                      <a:ext uri="{28A0092B-C50C-407E-A947-70E740481C1C}">
                        <a14:useLocalDpi xmlns:a14="http://schemas.microsoft.com/office/drawing/2010/main" val="0"/>
                      </a:ext>
                    </a:extLst>
                  </a:blip>
                  <a:stretch>
                    <a:fillRect/>
                  </a:stretch>
                </pic:blipFill>
                <pic:spPr>
                  <a:xfrm>
                    <a:off x="0" y="0"/>
                    <a:ext cx="1346438" cy="1333855"/>
                  </a:xfrm>
                  <a:prstGeom prst="rect">
                    <a:avLst/>
                  </a:prstGeom>
                </pic:spPr>
              </pic:pic>
            </a:graphicData>
          </a:graphic>
        </wp:inline>
      </w:drawing>
    </w:r>
  </w:p>
  <w:p w14:paraId="2E29F703" w14:textId="77777777" w:rsidR="00D0029B" w:rsidRDefault="00D0029B" w:rsidP="00F41B14">
    <w:pPr>
      <w:widowControl w:val="0"/>
      <w:jc w:val="center"/>
      <w:rPr>
        <w:b/>
        <w:bCs/>
        <w:smallCaps/>
        <w:noProof/>
        <w:color w:val="000000" w:themeColor="text1"/>
        <w:sz w:val="32"/>
        <w:szCs w:val="32"/>
      </w:rPr>
    </w:pPr>
    <w:r w:rsidRPr="00545E5B">
      <w:rPr>
        <w:b/>
        <w:bCs/>
        <w:smallCaps/>
        <w:color w:val="000000" w:themeColor="text1"/>
        <w:sz w:val="32"/>
        <w:szCs w:val="32"/>
      </w:rPr>
      <w:t>State of South Carolina</w:t>
    </w:r>
  </w:p>
  <w:p w14:paraId="1AF5F0B4" w14:textId="77777777" w:rsidR="00D0029B" w:rsidRPr="00EE2BEC" w:rsidRDefault="00D0029B" w:rsidP="00F41B14">
    <w:pPr>
      <w:widowControl w:val="0"/>
      <w:jc w:val="center"/>
      <w:rPr>
        <w:b/>
        <w:bCs/>
        <w:smallCaps/>
        <w:color w:val="000000" w:themeColor="text1"/>
        <w:sz w:val="2"/>
        <w:szCs w:val="2"/>
      </w:rPr>
    </w:pPr>
    <w:r>
      <w:rPr>
        <w:b/>
        <w:bCs/>
        <w:smallCaps/>
        <w:noProof/>
        <w:color w:val="000000" w:themeColor="text1"/>
        <w:sz w:val="32"/>
        <w:szCs w:val="32"/>
      </w:rPr>
      <mc:AlternateContent>
        <mc:Choice Requires="wps">
          <w:drawing>
            <wp:anchor distT="0" distB="0" distL="114300" distR="114300" simplePos="0" relativeHeight="251658240" behindDoc="0" locked="0" layoutInCell="1" allowOverlap="1" wp14:anchorId="12E5B302" wp14:editId="11111C7C">
              <wp:simplePos x="0" y="0"/>
              <wp:positionH relativeFrom="margin">
                <wp:align>center</wp:align>
              </wp:positionH>
              <wp:positionV relativeFrom="paragraph">
                <wp:posOffset>39066</wp:posOffset>
              </wp:positionV>
              <wp:extent cx="1675130" cy="0"/>
              <wp:effectExtent l="0" t="0" r="20320" b="19050"/>
              <wp:wrapTopAndBottom/>
              <wp:docPr id="1466536923" name="Straight Connector 14665369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513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4CB439B7" id="Straight Connector 1466536923" o:spid="_x0000_s1026" alt="&quot;&quot;" style="position:absolute;z-index:251658240;visibility:visible;mso-wrap-style:square;mso-wrap-distance-left:9pt;mso-wrap-distance-top:0;mso-wrap-distance-right:9pt;mso-wrap-distance-bottom:0;mso-position-horizontal:center;mso-position-horizontal-relative:margin;mso-position-vertical:absolute;mso-position-vertical-relative:text" from="0,3.1pt" to="131.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" strokecolor="#4a7ebb">
              <w10:wrap type="topAndBottom" anchorx="margin"/>
            </v:line>
          </w:pict>
        </mc:Fallback>
      </mc:AlternateContent>
    </w:r>
  </w:p>
  <w:p w14:paraId="681FEF39" w14:textId="77777777" w:rsidR="00D0029B" w:rsidRDefault="00D0029B" w:rsidP="00F41B14">
    <w:pPr>
      <w:widowControl w:val="0"/>
      <w:spacing w:after="120"/>
      <w:jc w:val="center"/>
      <w:rPr>
        <w:b/>
        <w:bCs/>
        <w:smallCaps/>
        <w:color w:val="000000" w:themeColor="text1"/>
        <w:sz w:val="32"/>
        <w:szCs w:val="32"/>
      </w:rPr>
    </w:pPr>
    <w:r w:rsidRPr="00545E5B">
      <w:rPr>
        <w:b/>
        <w:bCs/>
        <w:smallCaps/>
        <w:color w:val="000000" w:themeColor="text1"/>
        <w:sz w:val="32"/>
        <w:szCs w:val="32"/>
      </w:rPr>
      <w:t>DEPARTMENT OF EDUCATION</w:t>
    </w:r>
  </w:p>
  <w:p w14:paraId="2C2942A3" w14:textId="77777777" w:rsidR="00D0029B" w:rsidRPr="00770A1E" w:rsidRDefault="00D0029B" w:rsidP="00F41B14">
    <w:pPr>
      <w:widowControl w:val="0"/>
      <w:jc w:val="center"/>
      <w:rPr>
        <w:b/>
        <w:bCs/>
        <w:smallCaps/>
        <w:color w:val="000000" w:themeColor="text1"/>
      </w:rPr>
    </w:pPr>
    <w:r>
      <w:rPr>
        <w:b/>
        <w:smallCaps/>
        <w:color w:val="000000" w:themeColor="text1"/>
      </w:rPr>
      <w:t>Ellen E. Weaver</w:t>
    </w:r>
  </w:p>
  <w:p w14:paraId="45EE3464" w14:textId="77777777" w:rsidR="00D0029B" w:rsidRPr="00700527" w:rsidRDefault="00D0029B" w:rsidP="00F41B14">
    <w:pPr>
      <w:jc w:val="center"/>
      <w:rPr>
        <w:i/>
        <w:smallCaps/>
        <w:color w:val="000000" w:themeColor="text1"/>
      </w:rPr>
    </w:pPr>
    <w:r w:rsidRPr="003B48CC">
      <w:rPr>
        <w:i/>
        <w:smallCaps/>
        <w:color w:val="000000" w:themeColor="text1"/>
      </w:rPr>
      <w:t>State Superintendent of Education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DFC5" w14:textId="77777777" w:rsidR="00D0029B" w:rsidRPr="00383C6A" w:rsidRDefault="00D0029B" w:rsidP="00383C6A">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86ACD" w14:textId="77777777" w:rsidR="00D0029B" w:rsidRDefault="00D002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29A9B" w14:textId="77777777" w:rsidR="0063168F" w:rsidRDefault="006316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1984"/>
      <w:gridCol w:w="7376"/>
    </w:tblGrid>
    <w:tr w:rsidR="00D0029B" w14:paraId="02F315F1" w14:textId="77777777" w:rsidTr="007455E4">
      <w:trPr>
        <w:tblHeader/>
      </w:trPr>
      <w:tc>
        <w:tcPr>
          <w:tcW w:w="1984" w:type="dxa"/>
          <w:vAlign w:val="center"/>
        </w:tcPr>
        <w:p w14:paraId="4E048898" w14:textId="4F5DD054" w:rsidR="00D0029B" w:rsidRDefault="008A099A" w:rsidP="007455E4">
          <w:pPr>
            <w:pStyle w:val="Header"/>
            <w:jc w:val="center"/>
          </w:pPr>
          <w:r>
            <w:rPr>
              <w:noProof/>
            </w:rPr>
            <w:drawing>
              <wp:inline distT="0" distB="0" distL="0" distR="0" wp14:anchorId="5D0DF4E4" wp14:editId="6E8897F3">
                <wp:extent cx="751558" cy="744534"/>
                <wp:effectExtent l="0" t="0" r="0" b="0"/>
                <wp:docPr id="1974044360" name="Picture 2" descr="S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044360" name="Picture 2" descr="SCDE Logo"/>
                        <pic:cNvPicPr/>
                      </pic:nvPicPr>
                      <pic:blipFill>
                        <a:blip r:embed="rId1">
                          <a:extLst>
                            <a:ext uri="{28A0092B-C50C-407E-A947-70E740481C1C}">
                              <a14:useLocalDpi xmlns:a14="http://schemas.microsoft.com/office/drawing/2010/main" val="0"/>
                            </a:ext>
                          </a:extLst>
                        </a:blip>
                        <a:stretch>
                          <a:fillRect/>
                        </a:stretch>
                      </pic:blipFill>
                      <pic:spPr>
                        <a:xfrm>
                          <a:off x="0" y="0"/>
                          <a:ext cx="770718" cy="763515"/>
                        </a:xfrm>
                        <a:prstGeom prst="rect">
                          <a:avLst/>
                        </a:prstGeom>
                      </pic:spPr>
                    </pic:pic>
                  </a:graphicData>
                </a:graphic>
              </wp:inline>
            </w:drawing>
          </w:r>
        </w:p>
      </w:tc>
      <w:tc>
        <w:tcPr>
          <w:tcW w:w="7376" w:type="dxa"/>
          <w:vAlign w:val="center"/>
        </w:tcPr>
        <w:p w14:paraId="1EF90158" w14:textId="2E3F2343" w:rsidR="00D0029B" w:rsidRPr="00B04420" w:rsidRDefault="00D0029B" w:rsidP="007455E4">
          <w:pPr>
            <w:widowControl w:val="0"/>
            <w:jc w:val="center"/>
            <w:rPr>
              <w:b/>
              <w:bCs/>
            </w:rPr>
          </w:pPr>
          <w:r w:rsidRPr="00B04420">
            <w:rPr>
              <w:b/>
              <w:bCs/>
            </w:rPr>
            <w:t>202</w:t>
          </w:r>
          <w:r w:rsidR="00780644">
            <w:rPr>
              <w:b/>
              <w:bCs/>
            </w:rPr>
            <w:t>5</w:t>
          </w:r>
          <w:r>
            <w:rPr>
              <w:b/>
              <w:bCs/>
            </w:rPr>
            <w:t>–</w:t>
          </w:r>
          <w:r w:rsidRPr="00B04420">
            <w:rPr>
              <w:b/>
              <w:bCs/>
            </w:rPr>
            <w:t>2</w:t>
          </w:r>
          <w:r w:rsidR="00780644">
            <w:rPr>
              <w:b/>
              <w:bCs/>
            </w:rPr>
            <w:t>6</w:t>
          </w:r>
          <w:r w:rsidRPr="00B04420">
            <w:rPr>
              <w:b/>
              <w:bCs/>
            </w:rPr>
            <w:t xml:space="preserve"> Gifted and Talented Graduate Course</w:t>
          </w:r>
        </w:p>
        <w:p w14:paraId="51B54371" w14:textId="77777777" w:rsidR="00D0029B" w:rsidRPr="00217F3D" w:rsidRDefault="00D0029B" w:rsidP="007455E4">
          <w:pPr>
            <w:jc w:val="center"/>
          </w:pPr>
          <w:r>
            <w:t>Discretionary Grant Program</w:t>
          </w:r>
        </w:p>
        <w:p w14:paraId="31E921EA" w14:textId="77777777" w:rsidR="00D0029B" w:rsidRPr="00217F3D" w:rsidRDefault="00D0029B" w:rsidP="007455E4">
          <w:pPr>
            <w:widowControl w:val="0"/>
            <w:jc w:val="center"/>
          </w:pPr>
        </w:p>
        <w:p w14:paraId="57C6DC02" w14:textId="77777777" w:rsidR="00D0029B" w:rsidRPr="007D5EBF" w:rsidRDefault="00D0029B" w:rsidP="007455E4">
          <w:pPr>
            <w:jc w:val="center"/>
            <w:rPr>
              <w:b/>
            </w:rPr>
          </w:pPr>
          <w:r>
            <w:rPr>
              <w:b/>
            </w:rPr>
            <w:t>Certification Signature Page</w:t>
          </w:r>
        </w:p>
      </w:tc>
    </w:tr>
  </w:tbl>
  <w:p w14:paraId="429D7087" w14:textId="77777777" w:rsidR="00D0029B" w:rsidRDefault="00D0029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1984"/>
      <w:gridCol w:w="7376"/>
    </w:tblGrid>
    <w:tr w:rsidR="00D0029B" w14:paraId="65682DF4" w14:textId="77777777" w:rsidTr="002A11A2">
      <w:trPr>
        <w:tblHeader/>
      </w:trPr>
      <w:tc>
        <w:tcPr>
          <w:tcW w:w="1984" w:type="dxa"/>
          <w:vAlign w:val="center"/>
        </w:tcPr>
        <w:p w14:paraId="795B108E" w14:textId="4FDE6E67" w:rsidR="00D0029B" w:rsidRDefault="008A099A" w:rsidP="00CE1FC1">
          <w:pPr>
            <w:pStyle w:val="Header"/>
            <w:jc w:val="center"/>
          </w:pPr>
          <w:r>
            <w:rPr>
              <w:noProof/>
            </w:rPr>
            <w:drawing>
              <wp:inline distT="0" distB="0" distL="0" distR="0" wp14:anchorId="233E56B6" wp14:editId="429C2616">
                <wp:extent cx="700758" cy="694209"/>
                <wp:effectExtent l="0" t="0" r="4445" b="0"/>
                <wp:docPr id="628146021" name="Picture 2" descr="S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146021" name="Picture 2" descr="SCDE Logo"/>
                        <pic:cNvPicPr/>
                      </pic:nvPicPr>
                      <pic:blipFill>
                        <a:blip r:embed="rId1">
                          <a:extLst>
                            <a:ext uri="{28A0092B-C50C-407E-A947-70E740481C1C}">
                              <a14:useLocalDpi xmlns:a14="http://schemas.microsoft.com/office/drawing/2010/main" val="0"/>
                            </a:ext>
                          </a:extLst>
                        </a:blip>
                        <a:stretch>
                          <a:fillRect/>
                        </a:stretch>
                      </pic:blipFill>
                      <pic:spPr>
                        <a:xfrm>
                          <a:off x="0" y="0"/>
                          <a:ext cx="700758" cy="694209"/>
                        </a:xfrm>
                        <a:prstGeom prst="rect">
                          <a:avLst/>
                        </a:prstGeom>
                      </pic:spPr>
                    </pic:pic>
                  </a:graphicData>
                </a:graphic>
              </wp:inline>
            </w:drawing>
          </w:r>
        </w:p>
      </w:tc>
      <w:tc>
        <w:tcPr>
          <w:tcW w:w="7376" w:type="dxa"/>
          <w:vAlign w:val="center"/>
        </w:tcPr>
        <w:p w14:paraId="359721FB" w14:textId="6B0AC74E" w:rsidR="00D0029B" w:rsidRPr="00971AD7" w:rsidRDefault="00D0029B" w:rsidP="00CE1FC1">
          <w:pPr>
            <w:widowControl w:val="0"/>
            <w:jc w:val="center"/>
            <w:rPr>
              <w:b/>
              <w:bCs/>
            </w:rPr>
          </w:pPr>
          <w:r w:rsidRPr="00971AD7">
            <w:rPr>
              <w:b/>
              <w:bCs/>
            </w:rPr>
            <w:t>202</w:t>
          </w:r>
          <w:r w:rsidR="00780644">
            <w:rPr>
              <w:b/>
              <w:bCs/>
            </w:rPr>
            <w:t>5</w:t>
          </w:r>
          <w:r>
            <w:rPr>
              <w:b/>
              <w:bCs/>
            </w:rPr>
            <w:t>–</w:t>
          </w:r>
          <w:r w:rsidRPr="00971AD7">
            <w:rPr>
              <w:b/>
              <w:bCs/>
            </w:rPr>
            <w:t>2</w:t>
          </w:r>
          <w:r w:rsidR="00780644">
            <w:rPr>
              <w:b/>
              <w:bCs/>
            </w:rPr>
            <w:t>6</w:t>
          </w:r>
          <w:r w:rsidRPr="00971AD7">
            <w:rPr>
              <w:b/>
              <w:bCs/>
            </w:rPr>
            <w:t xml:space="preserve"> Gifted and Talented Graduate Course</w:t>
          </w:r>
        </w:p>
        <w:p w14:paraId="01FF608C" w14:textId="77777777" w:rsidR="00D0029B" w:rsidRPr="00217F3D" w:rsidRDefault="00D0029B" w:rsidP="00CE1FC1">
          <w:pPr>
            <w:jc w:val="center"/>
          </w:pPr>
          <w:r>
            <w:t>Discretionary Grant</w:t>
          </w:r>
        </w:p>
        <w:p w14:paraId="3D277D7A" w14:textId="77777777" w:rsidR="00D0029B" w:rsidRPr="00217F3D" w:rsidRDefault="00D0029B" w:rsidP="00CE1FC1">
          <w:pPr>
            <w:widowControl w:val="0"/>
            <w:jc w:val="center"/>
          </w:pPr>
        </w:p>
        <w:p w14:paraId="2F058804" w14:textId="77777777" w:rsidR="00D0029B" w:rsidRDefault="00D0029B" w:rsidP="00CE1FC1">
          <w:pPr>
            <w:jc w:val="center"/>
            <w:rPr>
              <w:b/>
            </w:rPr>
          </w:pPr>
          <w:r>
            <w:rPr>
              <w:b/>
            </w:rPr>
            <w:t>Assurances and Terms and Conditions for State Awards</w:t>
          </w:r>
        </w:p>
        <w:p w14:paraId="023FD201" w14:textId="4E395FB5" w:rsidR="00D0029B" w:rsidRPr="007D5EBF" w:rsidRDefault="00D0029B" w:rsidP="0064018B">
          <w:pPr>
            <w:jc w:val="center"/>
            <w:rPr>
              <w:b/>
            </w:rPr>
          </w:pPr>
          <w:r w:rsidRPr="00E0704D">
            <w:rPr>
              <w:sz w:val="20"/>
              <w:szCs w:val="20"/>
            </w:rPr>
            <w:t xml:space="preserve">Effective date: </w:t>
          </w:r>
          <w:r w:rsidR="00E0704D" w:rsidRPr="00E0704D">
            <w:rPr>
              <w:sz w:val="20"/>
              <w:szCs w:val="20"/>
            </w:rPr>
            <w:t>5/30/2025</w:t>
          </w:r>
        </w:p>
      </w:tc>
    </w:tr>
  </w:tbl>
  <w:p w14:paraId="68B7CF52" w14:textId="77777777" w:rsidR="00D0029B" w:rsidRPr="00FD7B01" w:rsidRDefault="00D0029B" w:rsidP="00E05E1C">
    <w:pPr>
      <w:pStyle w:val="Footer"/>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Pr>
    <w:tblGrid>
      <w:gridCol w:w="1984"/>
      <w:gridCol w:w="7376"/>
    </w:tblGrid>
    <w:tr w:rsidR="007B1E1B" w:rsidRPr="007D5EBF" w14:paraId="4EF9A268" w14:textId="77777777" w:rsidTr="009B734B">
      <w:trPr>
        <w:tblHeader/>
      </w:trPr>
      <w:tc>
        <w:tcPr>
          <w:tcW w:w="1984" w:type="dxa"/>
          <w:vAlign w:val="center"/>
        </w:tcPr>
        <w:p w14:paraId="3A5D605C" w14:textId="77777777" w:rsidR="007B1E1B" w:rsidRDefault="007B1E1B" w:rsidP="007B1E1B">
          <w:pPr>
            <w:pStyle w:val="Header"/>
            <w:jc w:val="center"/>
          </w:pPr>
          <w:r>
            <w:rPr>
              <w:noProof/>
            </w:rPr>
            <w:drawing>
              <wp:inline distT="0" distB="0" distL="0" distR="0" wp14:anchorId="59D8492B" wp14:editId="4B5FC69C">
                <wp:extent cx="653810" cy="647700"/>
                <wp:effectExtent l="0" t="0" r="0" b="0"/>
                <wp:docPr id="118791907" name="Picture 2" descr="S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91907" name="Picture 2" descr="SCDE Logo"/>
                        <pic:cNvPicPr/>
                      </pic:nvPicPr>
                      <pic:blipFill>
                        <a:blip r:embed="rId1">
                          <a:extLst>
                            <a:ext uri="{28A0092B-C50C-407E-A947-70E740481C1C}">
                              <a14:useLocalDpi xmlns:a14="http://schemas.microsoft.com/office/drawing/2010/main" val="0"/>
                            </a:ext>
                          </a:extLst>
                        </a:blip>
                        <a:stretch>
                          <a:fillRect/>
                        </a:stretch>
                      </pic:blipFill>
                      <pic:spPr>
                        <a:xfrm>
                          <a:off x="0" y="0"/>
                          <a:ext cx="669521" cy="663265"/>
                        </a:xfrm>
                        <a:prstGeom prst="rect">
                          <a:avLst/>
                        </a:prstGeom>
                      </pic:spPr>
                    </pic:pic>
                  </a:graphicData>
                </a:graphic>
              </wp:inline>
            </w:drawing>
          </w:r>
        </w:p>
      </w:tc>
      <w:tc>
        <w:tcPr>
          <w:tcW w:w="7376" w:type="dxa"/>
          <w:vAlign w:val="center"/>
        </w:tcPr>
        <w:p w14:paraId="2B4682F6" w14:textId="77777777" w:rsidR="007B1E1B" w:rsidRPr="00971AD7" w:rsidRDefault="007B1E1B" w:rsidP="007B1E1B">
          <w:pPr>
            <w:widowControl w:val="0"/>
            <w:jc w:val="center"/>
            <w:rPr>
              <w:b/>
              <w:bCs/>
            </w:rPr>
          </w:pPr>
          <w:r w:rsidRPr="00971AD7">
            <w:rPr>
              <w:b/>
              <w:bCs/>
            </w:rPr>
            <w:t>202</w:t>
          </w:r>
          <w:r>
            <w:rPr>
              <w:b/>
              <w:bCs/>
            </w:rPr>
            <w:t>5–</w:t>
          </w:r>
          <w:r w:rsidRPr="00971AD7">
            <w:rPr>
              <w:b/>
              <w:bCs/>
            </w:rPr>
            <w:t>2</w:t>
          </w:r>
          <w:r>
            <w:rPr>
              <w:b/>
              <w:bCs/>
            </w:rPr>
            <w:t>6</w:t>
          </w:r>
          <w:r w:rsidRPr="00971AD7">
            <w:rPr>
              <w:b/>
              <w:bCs/>
            </w:rPr>
            <w:t xml:space="preserve"> Gifted and Talented Graduate Course</w:t>
          </w:r>
        </w:p>
        <w:p w14:paraId="4B1AF387" w14:textId="77777777" w:rsidR="007B1E1B" w:rsidRPr="00217F3D" w:rsidRDefault="007B1E1B" w:rsidP="007B1E1B">
          <w:pPr>
            <w:jc w:val="center"/>
          </w:pPr>
          <w:r>
            <w:t>Discretionary Grant</w:t>
          </w:r>
        </w:p>
        <w:p w14:paraId="63FD6BEA" w14:textId="77777777" w:rsidR="007B1E1B" w:rsidRPr="00217F3D" w:rsidRDefault="007B1E1B" w:rsidP="007B1E1B">
          <w:pPr>
            <w:widowControl w:val="0"/>
            <w:jc w:val="center"/>
          </w:pPr>
        </w:p>
        <w:p w14:paraId="0B120FED" w14:textId="7CF3D005" w:rsidR="007B1E1B" w:rsidRPr="007D5EBF" w:rsidRDefault="008B54DD" w:rsidP="008B54DD">
          <w:pPr>
            <w:jc w:val="center"/>
            <w:rPr>
              <w:b/>
            </w:rPr>
          </w:pPr>
          <w:r>
            <w:rPr>
              <w:b/>
            </w:rPr>
            <w:t>Detailed 12-Month Budget Narrative Template</w:t>
          </w:r>
        </w:p>
      </w:tc>
    </w:tr>
  </w:tbl>
  <w:p w14:paraId="6E3F4405" w14:textId="77777777" w:rsidR="0063168F" w:rsidRDefault="0063168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1984"/>
      <w:gridCol w:w="7376"/>
    </w:tblGrid>
    <w:tr w:rsidR="00D0029B" w14:paraId="31993EDB" w14:textId="77777777" w:rsidTr="008F5E4A">
      <w:trPr>
        <w:tblHeader/>
      </w:trPr>
      <w:tc>
        <w:tcPr>
          <w:tcW w:w="1984" w:type="dxa"/>
          <w:vAlign w:val="center"/>
        </w:tcPr>
        <w:p w14:paraId="124A5644" w14:textId="38F9A5D2" w:rsidR="00D0029B" w:rsidRDefault="008A099A" w:rsidP="00D0029B">
          <w:pPr>
            <w:pStyle w:val="Header"/>
            <w:jc w:val="center"/>
          </w:pPr>
          <w:r>
            <w:rPr>
              <w:noProof/>
            </w:rPr>
            <w:drawing>
              <wp:inline distT="0" distB="0" distL="0" distR="0" wp14:anchorId="5C5B2A8D" wp14:editId="73E92399">
                <wp:extent cx="853570" cy="845593"/>
                <wp:effectExtent l="0" t="0" r="3810" b="0"/>
                <wp:docPr id="944732563" name="Picture 2" descr="S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732563" name="Picture 2" descr="SCDE Logo"/>
                        <pic:cNvPicPr/>
                      </pic:nvPicPr>
                      <pic:blipFill>
                        <a:blip r:embed="rId1">
                          <a:extLst>
                            <a:ext uri="{28A0092B-C50C-407E-A947-70E740481C1C}">
                              <a14:useLocalDpi xmlns:a14="http://schemas.microsoft.com/office/drawing/2010/main" val="0"/>
                            </a:ext>
                          </a:extLst>
                        </a:blip>
                        <a:stretch>
                          <a:fillRect/>
                        </a:stretch>
                      </pic:blipFill>
                      <pic:spPr>
                        <a:xfrm>
                          <a:off x="0" y="0"/>
                          <a:ext cx="868572" cy="860455"/>
                        </a:xfrm>
                        <a:prstGeom prst="rect">
                          <a:avLst/>
                        </a:prstGeom>
                      </pic:spPr>
                    </pic:pic>
                  </a:graphicData>
                </a:graphic>
              </wp:inline>
            </w:drawing>
          </w:r>
        </w:p>
      </w:tc>
      <w:tc>
        <w:tcPr>
          <w:tcW w:w="7376" w:type="dxa"/>
          <w:vAlign w:val="center"/>
        </w:tcPr>
        <w:p w14:paraId="48DC2BD8" w14:textId="0A4D4011" w:rsidR="00D0029B" w:rsidRPr="00971AD7" w:rsidRDefault="00D0029B" w:rsidP="00D0029B">
          <w:pPr>
            <w:widowControl w:val="0"/>
            <w:jc w:val="center"/>
            <w:rPr>
              <w:b/>
              <w:bCs/>
            </w:rPr>
          </w:pPr>
          <w:r w:rsidRPr="00971AD7">
            <w:rPr>
              <w:b/>
              <w:bCs/>
            </w:rPr>
            <w:t>202</w:t>
          </w:r>
          <w:r w:rsidR="00D75679">
            <w:rPr>
              <w:b/>
              <w:bCs/>
            </w:rPr>
            <w:t>5</w:t>
          </w:r>
          <w:r w:rsidRPr="00971AD7">
            <w:rPr>
              <w:b/>
              <w:bCs/>
            </w:rPr>
            <w:t>-2</w:t>
          </w:r>
          <w:r w:rsidR="00D75679">
            <w:rPr>
              <w:b/>
              <w:bCs/>
            </w:rPr>
            <w:t>6</w:t>
          </w:r>
          <w:r w:rsidRPr="00971AD7">
            <w:rPr>
              <w:b/>
              <w:bCs/>
            </w:rPr>
            <w:t xml:space="preserve"> Gifted and Talented Graduate Course</w:t>
          </w:r>
        </w:p>
        <w:p w14:paraId="418ADFB3" w14:textId="77777777" w:rsidR="00D0029B" w:rsidRPr="00217F3D" w:rsidRDefault="00D0029B" w:rsidP="00D0029B">
          <w:pPr>
            <w:jc w:val="center"/>
          </w:pPr>
          <w:r>
            <w:t>Discretionary Grant</w:t>
          </w:r>
        </w:p>
        <w:p w14:paraId="07B4B4E4" w14:textId="77777777" w:rsidR="00D0029B" w:rsidRPr="00217F3D" w:rsidRDefault="00D0029B" w:rsidP="00D0029B">
          <w:pPr>
            <w:widowControl w:val="0"/>
            <w:jc w:val="center"/>
          </w:pPr>
        </w:p>
        <w:p w14:paraId="3A8C40A8" w14:textId="77777777" w:rsidR="00D0029B" w:rsidRPr="00B04420" w:rsidRDefault="00D0029B" w:rsidP="00D0029B">
          <w:pPr>
            <w:jc w:val="center"/>
            <w:rPr>
              <w:b/>
              <w:bCs/>
            </w:rPr>
          </w:pPr>
          <w:r w:rsidRPr="00B04420">
            <w:rPr>
              <w:b/>
              <w:bCs/>
            </w:rPr>
            <w:t>Detailed 12-Month Budget Narrative Template</w:t>
          </w:r>
        </w:p>
      </w:tc>
    </w:tr>
  </w:tbl>
  <w:p w14:paraId="6B1F528D" w14:textId="77777777" w:rsidR="0063168F" w:rsidRDefault="0063168F" w:rsidP="00405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08E3"/>
    <w:multiLevelType w:val="hybridMultilevel"/>
    <w:tmpl w:val="15745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54010"/>
    <w:multiLevelType w:val="hybridMultilevel"/>
    <w:tmpl w:val="B6AEBB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485CFA"/>
    <w:multiLevelType w:val="hybridMultilevel"/>
    <w:tmpl w:val="EA2060A0"/>
    <w:lvl w:ilvl="0" w:tplc="3E024DB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026D68"/>
    <w:multiLevelType w:val="hybridMultilevel"/>
    <w:tmpl w:val="0698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2D1BC4"/>
    <w:multiLevelType w:val="hybridMultilevel"/>
    <w:tmpl w:val="A3E86D94"/>
    <w:lvl w:ilvl="0" w:tplc="8B70F2EE">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72E"/>
    <w:multiLevelType w:val="hybridMultilevel"/>
    <w:tmpl w:val="3842BF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EF32666"/>
    <w:multiLevelType w:val="hybridMultilevel"/>
    <w:tmpl w:val="2E90B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57761A"/>
    <w:multiLevelType w:val="hybridMultilevel"/>
    <w:tmpl w:val="708AC6EE"/>
    <w:lvl w:ilvl="0" w:tplc="8F345928">
      <w:start w:val="1"/>
      <w:numFmt w:val="upperLetter"/>
      <w:pStyle w:val="Heading2"/>
      <w:lvlText w:val="%1."/>
      <w:lvlJc w:val="left"/>
      <w:pPr>
        <w:tabs>
          <w:tab w:val="num" w:pos="360"/>
        </w:tabs>
        <w:ind w:left="360" w:hanging="360"/>
      </w:pPr>
      <w:rPr>
        <w:rFonts w:hint="default"/>
        <w:b/>
      </w:rPr>
    </w:lvl>
    <w:lvl w:ilvl="1" w:tplc="B5946560">
      <w:start w:val="96"/>
      <w:numFmt w:val="bullet"/>
      <w:lvlText w:val=""/>
      <w:lvlJc w:val="left"/>
      <w:pPr>
        <w:tabs>
          <w:tab w:val="num" w:pos="1440"/>
        </w:tabs>
        <w:ind w:left="1440" w:hanging="360"/>
      </w:pPr>
      <w:rPr>
        <w:rFonts w:ascii="Wingdings" w:eastAsia="Times New Roman" w:hAnsi="Wingdings" w:cs="Arial" w:hint="default"/>
      </w:rPr>
    </w:lvl>
    <w:lvl w:ilvl="2" w:tplc="CE32DC9C">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3584802"/>
    <w:multiLevelType w:val="hybridMultilevel"/>
    <w:tmpl w:val="6B9EFDE2"/>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9" w15:restartNumberingAfterBreak="0">
    <w:nsid w:val="140070B6"/>
    <w:multiLevelType w:val="hybridMultilevel"/>
    <w:tmpl w:val="CEE24B96"/>
    <w:lvl w:ilvl="0" w:tplc="FFFFFFFF">
      <w:start w:val="1"/>
      <w:numFmt w:val="bullet"/>
      <w:lvlText w:val=""/>
      <w:lvlJc w:val="left"/>
      <w:pPr>
        <w:tabs>
          <w:tab w:val="num" w:pos="1080"/>
        </w:tabs>
        <w:ind w:left="1080" w:hanging="360"/>
      </w:pPr>
      <w:rPr>
        <w:rFonts w:ascii="Wingdings" w:hAnsi="Wingdings" w:hint="default"/>
        <w:sz w:val="28"/>
        <w:szCs w:val="28"/>
      </w:rPr>
    </w:lvl>
    <w:lvl w:ilvl="1" w:tplc="762E3978">
      <w:start w:val="1"/>
      <w:numFmt w:val="bullet"/>
      <w:lvlText w:val=""/>
      <w:lvlJc w:val="left"/>
      <w:pPr>
        <w:tabs>
          <w:tab w:val="num" w:pos="1440"/>
        </w:tabs>
        <w:ind w:left="1440" w:hanging="360"/>
      </w:pPr>
      <w:rPr>
        <w:rFonts w:ascii="Symbol" w:hAnsi="Symbol" w:hint="default"/>
        <w:b w:val="0"/>
        <w:i w:val="0"/>
        <w:color w:val="auto"/>
        <w:sz w:val="24"/>
        <w:szCs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1A782D"/>
    <w:multiLevelType w:val="hybridMultilevel"/>
    <w:tmpl w:val="3C76DE1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19A03AFA"/>
    <w:multiLevelType w:val="hybridMultilevel"/>
    <w:tmpl w:val="90BCE93E"/>
    <w:lvl w:ilvl="0" w:tplc="CDEA4644">
      <w:start w:val="1"/>
      <w:numFmt w:val="bullet"/>
      <w:lvlText w:val=""/>
      <w:lvlJc w:val="left"/>
      <w:pPr>
        <w:tabs>
          <w:tab w:val="num" w:pos="360"/>
        </w:tabs>
        <w:ind w:left="36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333B1"/>
    <w:multiLevelType w:val="hybridMultilevel"/>
    <w:tmpl w:val="3DA0A93C"/>
    <w:lvl w:ilvl="0" w:tplc="FFFFFFFF">
      <w:start w:val="1"/>
      <w:numFmt w:val="bullet"/>
      <w:lvlText w:val=""/>
      <w:lvlJc w:val="left"/>
      <w:pPr>
        <w:tabs>
          <w:tab w:val="num" w:pos="360"/>
        </w:tabs>
        <w:ind w:left="36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b w:val="0"/>
        <w:i w:val="0"/>
        <w:color w:val="auto"/>
        <w:sz w:val="24"/>
        <w:szCs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FC7831"/>
    <w:multiLevelType w:val="hybridMultilevel"/>
    <w:tmpl w:val="594299B4"/>
    <w:lvl w:ilvl="0" w:tplc="45E4C81A">
      <w:start w:val="1"/>
      <w:numFmt w:val="lowerLetter"/>
      <w:lvlText w:val="%1."/>
      <w:lvlJc w:val="left"/>
      <w:pPr>
        <w:ind w:left="1620" w:hanging="180"/>
      </w:pPr>
      <w:rPr>
        <w:rFonts w:ascii="Times New Roman" w:hAnsi="Times New Roman" w:hint="default"/>
        <w:caps w:val="0"/>
        <w:strike w:val="0"/>
        <w:dstrike w:val="0"/>
        <w:vanish w:val="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762317"/>
    <w:multiLevelType w:val="hybridMultilevel"/>
    <w:tmpl w:val="D28AA6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C55BD1"/>
    <w:multiLevelType w:val="multilevel"/>
    <w:tmpl w:val="1B3AEA20"/>
    <w:lvl w:ilvl="0">
      <w:start w:val="1"/>
      <w:numFmt w:val="upperRoman"/>
      <w:lvlText w:val="%1."/>
      <w:lvlJc w:val="left"/>
      <w:pPr>
        <w:tabs>
          <w:tab w:val="num" w:pos="720"/>
        </w:tabs>
        <w:ind w:left="0" w:firstLine="0"/>
      </w:pPr>
      <w:rPr>
        <w:rFonts w:ascii="Arial" w:hAnsi="Arial" w:hint="default"/>
        <w:b w:val="0"/>
        <w:i w:val="0"/>
        <w:caps/>
        <w:strike w:val="0"/>
        <w:dstrike w:val="0"/>
        <w:vanish w:val="0"/>
        <w:sz w:val="24"/>
        <w:u w:val="words"/>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0" w:firstLine="0"/>
      </w:pPr>
      <w:rPr>
        <w:b/>
        <w:i w:val="0"/>
        <w:u w:val="none"/>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360"/>
        </w:tabs>
        <w:ind w:left="360" w:hanging="36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lvl>
  </w:abstractNum>
  <w:abstractNum w:abstractNumId="16" w15:restartNumberingAfterBreak="0">
    <w:nsid w:val="2C7E2106"/>
    <w:multiLevelType w:val="hybridMultilevel"/>
    <w:tmpl w:val="3E328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01391C"/>
    <w:multiLevelType w:val="hybridMultilevel"/>
    <w:tmpl w:val="4950D1B6"/>
    <w:lvl w:ilvl="0" w:tplc="C1D0E762">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A33F9"/>
    <w:multiLevelType w:val="hybridMultilevel"/>
    <w:tmpl w:val="12AE0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2138E2"/>
    <w:multiLevelType w:val="hybridMultilevel"/>
    <w:tmpl w:val="05E46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407F0E"/>
    <w:multiLevelType w:val="hybridMultilevel"/>
    <w:tmpl w:val="FE8A9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3069A7"/>
    <w:multiLevelType w:val="hybridMultilevel"/>
    <w:tmpl w:val="EA148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4210BA"/>
    <w:multiLevelType w:val="hybridMultilevel"/>
    <w:tmpl w:val="AA282CF6"/>
    <w:lvl w:ilvl="0" w:tplc="9E8004B2">
      <w:start w:val="5"/>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79624B"/>
    <w:multiLevelType w:val="hybridMultilevel"/>
    <w:tmpl w:val="9F9E0D0A"/>
    <w:lvl w:ilvl="0" w:tplc="1D0CC88E">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33E6A5A"/>
    <w:multiLevelType w:val="hybridMultilevel"/>
    <w:tmpl w:val="2AB011CA"/>
    <w:lvl w:ilvl="0" w:tplc="04090001">
      <w:start w:val="1"/>
      <w:numFmt w:val="bullet"/>
      <w:lvlText w:val=""/>
      <w:lvlJc w:val="left"/>
      <w:pPr>
        <w:ind w:left="1620" w:hanging="180"/>
      </w:pPr>
      <w:rPr>
        <w:rFonts w:ascii="Symbol" w:hAnsi="Symbol" w:hint="default"/>
        <w:caps w:val="0"/>
        <w:strike w:val="0"/>
        <w:dstrike w:val="0"/>
        <w:vanish w:val="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146F7C"/>
    <w:multiLevelType w:val="hybridMultilevel"/>
    <w:tmpl w:val="9A9A9320"/>
    <w:lvl w:ilvl="0" w:tplc="9B1AB11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AD62E1C"/>
    <w:multiLevelType w:val="hybridMultilevel"/>
    <w:tmpl w:val="416E6A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BBF3645"/>
    <w:multiLevelType w:val="multilevel"/>
    <w:tmpl w:val="C510AB28"/>
    <w:lvl w:ilvl="0">
      <w:start w:val="1"/>
      <w:numFmt w:val="upperLetter"/>
      <w:pStyle w:val="Heading20"/>
      <w:lvlText w:val="%1."/>
      <w:lvlJc w:val="left"/>
      <w:pPr>
        <w:tabs>
          <w:tab w:val="num" w:pos="360"/>
        </w:tabs>
        <w:ind w:left="360" w:hanging="360"/>
      </w:pPr>
      <w:rPr>
        <w:rFonts w:hint="default"/>
      </w:rPr>
    </w:lvl>
    <w:lvl w:ilvl="1">
      <w:start w:val="1"/>
      <w:numFmt w:val="upperLetter"/>
      <w:lvlText w:val="%2."/>
      <w:lvlJc w:val="left"/>
      <w:pPr>
        <w:tabs>
          <w:tab w:val="num" w:pos="2520"/>
        </w:tabs>
        <w:ind w:left="2520" w:hanging="360"/>
      </w:pPr>
      <w:rPr>
        <w:rFonts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4D5A3EEC"/>
    <w:multiLevelType w:val="hybridMultilevel"/>
    <w:tmpl w:val="642667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E8512E6"/>
    <w:multiLevelType w:val="hybridMultilevel"/>
    <w:tmpl w:val="91305B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F453EA7"/>
    <w:multiLevelType w:val="hybridMultilevel"/>
    <w:tmpl w:val="9F389F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271C3B"/>
    <w:multiLevelType w:val="multilevel"/>
    <w:tmpl w:val="04B022B0"/>
    <w:lvl w:ilvl="0">
      <w:start w:val="1"/>
      <w:numFmt w:val="decimal"/>
      <w:pStyle w:val="Heading30"/>
      <w:lvlText w:val="%1."/>
      <w:lvlJc w:val="left"/>
      <w:pPr>
        <w:tabs>
          <w:tab w:val="num" w:pos="1080"/>
        </w:tabs>
        <w:ind w:left="1080" w:hanging="360"/>
      </w:pPr>
      <w:rPr>
        <w:rFonts w:ascii="Times New Roman" w:hAnsi="Times New Roman" w:hint="default"/>
        <w:b w:val="0"/>
        <w:i w:val="0"/>
        <w:sz w:val="24"/>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360"/>
        </w:tabs>
        <w:ind w:left="360" w:hanging="360"/>
      </w:pPr>
      <w:rPr>
        <w:rFont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2473A22"/>
    <w:multiLevelType w:val="hybridMultilevel"/>
    <w:tmpl w:val="31E69666"/>
    <w:lvl w:ilvl="0" w:tplc="FEF6B59C">
      <w:start w:val="1"/>
      <w:numFmt w:val="lowerLetter"/>
      <w:lvlText w:val="%1."/>
      <w:lvlJc w:val="left"/>
      <w:pPr>
        <w:ind w:left="1440" w:hanging="360"/>
      </w:pPr>
      <w:rPr>
        <w:rFonts w:ascii="Times New Roman" w:hAnsi="Times New Roman" w:hint="default"/>
        <w:caps w:val="0"/>
        <w:strike w:val="0"/>
        <w:dstrike w:val="0"/>
        <w:vanish w:val="0"/>
        <w:sz w:val="24"/>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38435A4"/>
    <w:multiLevelType w:val="hybridMultilevel"/>
    <w:tmpl w:val="3B269F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15307EA"/>
    <w:multiLevelType w:val="hybridMultilevel"/>
    <w:tmpl w:val="4B1E2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46521A"/>
    <w:multiLevelType w:val="hybridMultilevel"/>
    <w:tmpl w:val="39108586"/>
    <w:lvl w:ilvl="0" w:tplc="762E3978">
      <w:start w:val="1"/>
      <w:numFmt w:val="bullet"/>
      <w:lvlText w:val=""/>
      <w:lvlJc w:val="left"/>
      <w:pPr>
        <w:tabs>
          <w:tab w:val="num" w:pos="1080"/>
        </w:tabs>
        <w:ind w:left="1080" w:hanging="360"/>
      </w:pPr>
      <w:rPr>
        <w:rFonts w:ascii="Symbol" w:hAnsi="Symbol" w:hint="default"/>
        <w:b w:val="0"/>
        <w:i w:val="0"/>
        <w:color w:val="auto"/>
        <w:sz w:val="24"/>
        <w:szCs w:val="28"/>
      </w:rPr>
    </w:lvl>
    <w:lvl w:ilvl="1" w:tplc="01404252">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0A13EB"/>
    <w:multiLevelType w:val="hybridMultilevel"/>
    <w:tmpl w:val="9A2AEB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08B4F66"/>
    <w:multiLevelType w:val="hybridMultilevel"/>
    <w:tmpl w:val="9FBC5E52"/>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8" w15:restartNumberingAfterBreak="0">
    <w:nsid w:val="75965163"/>
    <w:multiLevelType w:val="hybridMultilevel"/>
    <w:tmpl w:val="29028152"/>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92541AC"/>
    <w:multiLevelType w:val="hybridMultilevel"/>
    <w:tmpl w:val="3AC62B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A5D2514"/>
    <w:multiLevelType w:val="hybridMultilevel"/>
    <w:tmpl w:val="47168400"/>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41" w15:restartNumberingAfterBreak="0">
    <w:nsid w:val="7ADE57F0"/>
    <w:multiLevelType w:val="hybridMultilevel"/>
    <w:tmpl w:val="A9DAB648"/>
    <w:lvl w:ilvl="0" w:tplc="04090001">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DE54F0"/>
    <w:multiLevelType w:val="hybridMultilevel"/>
    <w:tmpl w:val="63705610"/>
    <w:lvl w:ilvl="0" w:tplc="500403C6">
      <w:start w:val="1"/>
      <w:numFmt w:val="decimal"/>
      <w:lvlText w:val="%1."/>
      <w:lvlJc w:val="left"/>
      <w:pPr>
        <w:tabs>
          <w:tab w:val="num" w:pos="-360"/>
        </w:tabs>
        <w:ind w:left="720" w:hanging="360"/>
      </w:pPr>
      <w:rPr>
        <w:rFonts w:ascii="Times New Roman" w:hAnsi="Times New Roman" w:hint="default"/>
        <w:caps w:val="0"/>
        <w:strike w:val="0"/>
        <w:dstrike w:val="0"/>
        <w:vanish w:val="0"/>
        <w:color w:val="auto"/>
        <w:sz w:val="24"/>
        <w:szCs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D13A12"/>
    <w:multiLevelType w:val="hybridMultilevel"/>
    <w:tmpl w:val="F878A6C2"/>
    <w:lvl w:ilvl="0" w:tplc="04090001">
      <w:start w:val="1"/>
      <w:numFmt w:val="bullet"/>
      <w:lvlText w:val=""/>
      <w:lvlJc w:val="left"/>
      <w:pPr>
        <w:ind w:left="720" w:hanging="360"/>
      </w:pPr>
      <w:rPr>
        <w:rFonts w:ascii="Symbol" w:hAnsi="Symbol"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7B3285"/>
    <w:multiLevelType w:val="hybridMultilevel"/>
    <w:tmpl w:val="97D42876"/>
    <w:lvl w:ilvl="0" w:tplc="FFFFFFFF">
      <w:start w:val="1"/>
      <w:numFmt w:val="bullet"/>
      <w:lvlText w:val=""/>
      <w:lvlJc w:val="left"/>
      <w:pPr>
        <w:ind w:left="1080" w:hanging="360"/>
      </w:pPr>
      <w:rPr>
        <w:rFonts w:ascii="Wingdings" w:hAnsi="Wingdings" w:hint="default"/>
        <w:sz w:val="28"/>
        <w:szCs w:val="28"/>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F5E1EC0"/>
    <w:multiLevelType w:val="hybridMultilevel"/>
    <w:tmpl w:val="A70AA7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FE00B7C"/>
    <w:multiLevelType w:val="hybridMultilevel"/>
    <w:tmpl w:val="7400AC2C"/>
    <w:lvl w:ilvl="0" w:tplc="AD44C038">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007288926">
    <w:abstractNumId w:val="27"/>
  </w:num>
  <w:num w:numId="2" w16cid:durableId="403840771">
    <w:abstractNumId w:val="31"/>
  </w:num>
  <w:num w:numId="3" w16cid:durableId="13657925">
    <w:abstractNumId w:val="15"/>
  </w:num>
  <w:num w:numId="4" w16cid:durableId="642274416">
    <w:abstractNumId w:val="7"/>
  </w:num>
  <w:num w:numId="5" w16cid:durableId="987711448">
    <w:abstractNumId w:val="12"/>
  </w:num>
  <w:num w:numId="6" w16cid:durableId="353074782">
    <w:abstractNumId w:val="9"/>
  </w:num>
  <w:num w:numId="7" w16cid:durableId="882835620">
    <w:abstractNumId w:val="7"/>
    <w:lvlOverride w:ilvl="0">
      <w:startOverride w:val="1"/>
    </w:lvlOverride>
  </w:num>
  <w:num w:numId="8" w16cid:durableId="567228072">
    <w:abstractNumId w:val="30"/>
  </w:num>
  <w:num w:numId="9" w16cid:durableId="1139416209">
    <w:abstractNumId w:val="39"/>
  </w:num>
  <w:num w:numId="10" w16cid:durableId="1930389996">
    <w:abstractNumId w:val="42"/>
  </w:num>
  <w:num w:numId="11" w16cid:durableId="1620406704">
    <w:abstractNumId w:val="19"/>
  </w:num>
  <w:num w:numId="12" w16cid:durableId="264727153">
    <w:abstractNumId w:val="17"/>
  </w:num>
  <w:num w:numId="13" w16cid:durableId="354966402">
    <w:abstractNumId w:val="34"/>
  </w:num>
  <w:num w:numId="14" w16cid:durableId="596980803">
    <w:abstractNumId w:val="18"/>
  </w:num>
  <w:num w:numId="15" w16cid:durableId="1249924205">
    <w:abstractNumId w:val="10"/>
  </w:num>
  <w:num w:numId="16" w16cid:durableId="725907971">
    <w:abstractNumId w:val="1"/>
  </w:num>
  <w:num w:numId="17" w16cid:durableId="738937480">
    <w:abstractNumId w:val="0"/>
  </w:num>
  <w:num w:numId="18" w16cid:durableId="1498418663">
    <w:abstractNumId w:val="20"/>
  </w:num>
  <w:num w:numId="19" w16cid:durableId="125508771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4303372">
    <w:abstractNumId w:val="2"/>
  </w:num>
  <w:num w:numId="21" w16cid:durableId="213195797">
    <w:abstractNumId w:val="21"/>
  </w:num>
  <w:num w:numId="22" w16cid:durableId="329869815">
    <w:abstractNumId w:val="45"/>
  </w:num>
  <w:num w:numId="23" w16cid:durableId="155534042">
    <w:abstractNumId w:val="36"/>
  </w:num>
  <w:num w:numId="24" w16cid:durableId="1828326063">
    <w:abstractNumId w:val="23"/>
  </w:num>
  <w:num w:numId="25" w16cid:durableId="167336360">
    <w:abstractNumId w:val="22"/>
  </w:num>
  <w:num w:numId="26" w16cid:durableId="30418405">
    <w:abstractNumId w:val="44"/>
  </w:num>
  <w:num w:numId="27" w16cid:durableId="1972705264">
    <w:abstractNumId w:val="35"/>
  </w:num>
  <w:num w:numId="28" w16cid:durableId="2065716792">
    <w:abstractNumId w:val="13"/>
  </w:num>
  <w:num w:numId="29" w16cid:durableId="1542014065">
    <w:abstractNumId w:val="24"/>
  </w:num>
  <w:num w:numId="30" w16cid:durableId="2000229290">
    <w:abstractNumId w:val="32"/>
  </w:num>
  <w:num w:numId="31" w16cid:durableId="150413974">
    <w:abstractNumId w:val="33"/>
  </w:num>
  <w:num w:numId="32" w16cid:durableId="502355297">
    <w:abstractNumId w:val="14"/>
  </w:num>
  <w:num w:numId="33" w16cid:durableId="797063072">
    <w:abstractNumId w:val="28"/>
  </w:num>
  <w:num w:numId="34" w16cid:durableId="856963026">
    <w:abstractNumId w:val="29"/>
  </w:num>
  <w:num w:numId="35" w16cid:durableId="936986477">
    <w:abstractNumId w:val="37"/>
  </w:num>
  <w:num w:numId="36" w16cid:durableId="1761683090">
    <w:abstractNumId w:val="8"/>
  </w:num>
  <w:num w:numId="37" w16cid:durableId="1850949370">
    <w:abstractNumId w:val="41"/>
  </w:num>
  <w:num w:numId="38" w16cid:durableId="1374307436">
    <w:abstractNumId w:val="4"/>
  </w:num>
  <w:num w:numId="39" w16cid:durableId="1360157974">
    <w:abstractNumId w:val="3"/>
  </w:num>
  <w:num w:numId="40" w16cid:durableId="824278940">
    <w:abstractNumId w:val="38"/>
  </w:num>
  <w:num w:numId="41" w16cid:durableId="1240560661">
    <w:abstractNumId w:val="6"/>
  </w:num>
  <w:num w:numId="42" w16cid:durableId="345912008">
    <w:abstractNumId w:val="25"/>
  </w:num>
  <w:num w:numId="43" w16cid:durableId="1742674005">
    <w:abstractNumId w:val="11"/>
  </w:num>
  <w:num w:numId="44" w16cid:durableId="638993851">
    <w:abstractNumId w:val="46"/>
  </w:num>
  <w:num w:numId="45" w16cid:durableId="678626131">
    <w:abstractNumId w:val="16"/>
  </w:num>
  <w:num w:numId="46" w16cid:durableId="1885365726">
    <w:abstractNumId w:val="5"/>
  </w:num>
  <w:num w:numId="47" w16cid:durableId="925504087">
    <w:abstractNumId w:val="26"/>
  </w:num>
  <w:num w:numId="48" w16cid:durableId="113064598">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YEAjMTM0MLEyNjMyUdpeDU4uLM/DyQAsNaADKYbRksAAAA"/>
  </w:docVars>
  <w:rsids>
    <w:rsidRoot w:val="00675F9E"/>
    <w:rsid w:val="00000E5A"/>
    <w:rsid w:val="00004B75"/>
    <w:rsid w:val="0000611F"/>
    <w:rsid w:val="0000714B"/>
    <w:rsid w:val="00010407"/>
    <w:rsid w:val="00014365"/>
    <w:rsid w:val="000154B0"/>
    <w:rsid w:val="00016268"/>
    <w:rsid w:val="000219AA"/>
    <w:rsid w:val="00022C98"/>
    <w:rsid w:val="00024115"/>
    <w:rsid w:val="000313C7"/>
    <w:rsid w:val="00033766"/>
    <w:rsid w:val="000346AF"/>
    <w:rsid w:val="00035F57"/>
    <w:rsid w:val="0004081B"/>
    <w:rsid w:val="00042018"/>
    <w:rsid w:val="00042D9B"/>
    <w:rsid w:val="00047AF2"/>
    <w:rsid w:val="00050B3B"/>
    <w:rsid w:val="0005334A"/>
    <w:rsid w:val="00053CF4"/>
    <w:rsid w:val="00053EF9"/>
    <w:rsid w:val="00057C77"/>
    <w:rsid w:val="0006109B"/>
    <w:rsid w:val="00062545"/>
    <w:rsid w:val="00063AFC"/>
    <w:rsid w:val="00064D3E"/>
    <w:rsid w:val="00066F66"/>
    <w:rsid w:val="00070424"/>
    <w:rsid w:val="00070D29"/>
    <w:rsid w:val="000727B0"/>
    <w:rsid w:val="00072AD2"/>
    <w:rsid w:val="00076E26"/>
    <w:rsid w:val="00083795"/>
    <w:rsid w:val="00084F3B"/>
    <w:rsid w:val="000858BC"/>
    <w:rsid w:val="00085F35"/>
    <w:rsid w:val="00086179"/>
    <w:rsid w:val="00086998"/>
    <w:rsid w:val="00094159"/>
    <w:rsid w:val="00095882"/>
    <w:rsid w:val="0009624A"/>
    <w:rsid w:val="000A008E"/>
    <w:rsid w:val="000A26E7"/>
    <w:rsid w:val="000A3949"/>
    <w:rsid w:val="000B2733"/>
    <w:rsid w:val="000B2752"/>
    <w:rsid w:val="000B2F82"/>
    <w:rsid w:val="000B3109"/>
    <w:rsid w:val="000B4A1E"/>
    <w:rsid w:val="000B5901"/>
    <w:rsid w:val="000B78C8"/>
    <w:rsid w:val="000C0134"/>
    <w:rsid w:val="000C0462"/>
    <w:rsid w:val="000C10DD"/>
    <w:rsid w:val="000C1D03"/>
    <w:rsid w:val="000C4413"/>
    <w:rsid w:val="000C67A3"/>
    <w:rsid w:val="000C6AFA"/>
    <w:rsid w:val="000C6F44"/>
    <w:rsid w:val="000C7439"/>
    <w:rsid w:val="000C78C1"/>
    <w:rsid w:val="000D52C8"/>
    <w:rsid w:val="000D58E4"/>
    <w:rsid w:val="000D72A7"/>
    <w:rsid w:val="000D7577"/>
    <w:rsid w:val="000E5261"/>
    <w:rsid w:val="000E5A3E"/>
    <w:rsid w:val="00105FD4"/>
    <w:rsid w:val="001108CD"/>
    <w:rsid w:val="00111E99"/>
    <w:rsid w:val="00113ACF"/>
    <w:rsid w:val="00113DAB"/>
    <w:rsid w:val="001144E7"/>
    <w:rsid w:val="001153A6"/>
    <w:rsid w:val="00115F0C"/>
    <w:rsid w:val="00116C52"/>
    <w:rsid w:val="00120918"/>
    <w:rsid w:val="00120937"/>
    <w:rsid w:val="0012470B"/>
    <w:rsid w:val="00125D24"/>
    <w:rsid w:val="001264DB"/>
    <w:rsid w:val="00127E9A"/>
    <w:rsid w:val="001314BD"/>
    <w:rsid w:val="0013421F"/>
    <w:rsid w:val="00136771"/>
    <w:rsid w:val="0014207E"/>
    <w:rsid w:val="0014502E"/>
    <w:rsid w:val="001451D5"/>
    <w:rsid w:val="0014552A"/>
    <w:rsid w:val="00150001"/>
    <w:rsid w:val="00150AF2"/>
    <w:rsid w:val="00151226"/>
    <w:rsid w:val="001538E8"/>
    <w:rsid w:val="001621E5"/>
    <w:rsid w:val="00166BDA"/>
    <w:rsid w:val="0016721D"/>
    <w:rsid w:val="001737ED"/>
    <w:rsid w:val="00174459"/>
    <w:rsid w:val="00174ABB"/>
    <w:rsid w:val="00174E74"/>
    <w:rsid w:val="00175A88"/>
    <w:rsid w:val="00175F4B"/>
    <w:rsid w:val="001837A2"/>
    <w:rsid w:val="0018772C"/>
    <w:rsid w:val="00193148"/>
    <w:rsid w:val="001932EE"/>
    <w:rsid w:val="001A42AB"/>
    <w:rsid w:val="001A4A8B"/>
    <w:rsid w:val="001B16F6"/>
    <w:rsid w:val="001B1F07"/>
    <w:rsid w:val="001B3041"/>
    <w:rsid w:val="001B544A"/>
    <w:rsid w:val="001C4FA6"/>
    <w:rsid w:val="001D3D3D"/>
    <w:rsid w:val="001D6762"/>
    <w:rsid w:val="001D68BC"/>
    <w:rsid w:val="001D7BC2"/>
    <w:rsid w:val="001E4BFC"/>
    <w:rsid w:val="001E5A9B"/>
    <w:rsid w:val="001E620C"/>
    <w:rsid w:val="001E6686"/>
    <w:rsid w:val="001F41E1"/>
    <w:rsid w:val="001F4565"/>
    <w:rsid w:val="001F4DEB"/>
    <w:rsid w:val="002023ED"/>
    <w:rsid w:val="0020394B"/>
    <w:rsid w:val="0020430F"/>
    <w:rsid w:val="00204A29"/>
    <w:rsid w:val="00204BDF"/>
    <w:rsid w:val="002061CB"/>
    <w:rsid w:val="0020699F"/>
    <w:rsid w:val="00213AA5"/>
    <w:rsid w:val="00216843"/>
    <w:rsid w:val="00217835"/>
    <w:rsid w:val="00217F3D"/>
    <w:rsid w:val="00225162"/>
    <w:rsid w:val="00225392"/>
    <w:rsid w:val="00231497"/>
    <w:rsid w:val="0023319F"/>
    <w:rsid w:val="002402F9"/>
    <w:rsid w:val="002422DF"/>
    <w:rsid w:val="00251497"/>
    <w:rsid w:val="00253FF0"/>
    <w:rsid w:val="00262D44"/>
    <w:rsid w:val="00263885"/>
    <w:rsid w:val="00265E0D"/>
    <w:rsid w:val="00266ED4"/>
    <w:rsid w:val="002675C7"/>
    <w:rsid w:val="00267BD6"/>
    <w:rsid w:val="00267C62"/>
    <w:rsid w:val="00272BD2"/>
    <w:rsid w:val="00276F47"/>
    <w:rsid w:val="0028210A"/>
    <w:rsid w:val="00283DA7"/>
    <w:rsid w:val="00284EF6"/>
    <w:rsid w:val="002909F5"/>
    <w:rsid w:val="0029459A"/>
    <w:rsid w:val="002957B1"/>
    <w:rsid w:val="002A0168"/>
    <w:rsid w:val="002A0A17"/>
    <w:rsid w:val="002A2D54"/>
    <w:rsid w:val="002A6F4B"/>
    <w:rsid w:val="002B4A2A"/>
    <w:rsid w:val="002B57AB"/>
    <w:rsid w:val="002B6172"/>
    <w:rsid w:val="002B666A"/>
    <w:rsid w:val="002C3402"/>
    <w:rsid w:val="002C3FF5"/>
    <w:rsid w:val="002D1413"/>
    <w:rsid w:val="002D2725"/>
    <w:rsid w:val="002D6123"/>
    <w:rsid w:val="002E0DE0"/>
    <w:rsid w:val="002E18D8"/>
    <w:rsid w:val="002E22BD"/>
    <w:rsid w:val="002E54C3"/>
    <w:rsid w:val="002E5DD9"/>
    <w:rsid w:val="002F4FC1"/>
    <w:rsid w:val="003001C0"/>
    <w:rsid w:val="00303163"/>
    <w:rsid w:val="0031193D"/>
    <w:rsid w:val="00313A27"/>
    <w:rsid w:val="00315159"/>
    <w:rsid w:val="00320394"/>
    <w:rsid w:val="00326141"/>
    <w:rsid w:val="00327355"/>
    <w:rsid w:val="0033226C"/>
    <w:rsid w:val="00341826"/>
    <w:rsid w:val="00346D48"/>
    <w:rsid w:val="0034710E"/>
    <w:rsid w:val="003528BA"/>
    <w:rsid w:val="00354578"/>
    <w:rsid w:val="003568F6"/>
    <w:rsid w:val="00360EED"/>
    <w:rsid w:val="00362052"/>
    <w:rsid w:val="003632FA"/>
    <w:rsid w:val="00363BD9"/>
    <w:rsid w:val="00367D47"/>
    <w:rsid w:val="003744C3"/>
    <w:rsid w:val="00374FB7"/>
    <w:rsid w:val="00376E39"/>
    <w:rsid w:val="00380B8E"/>
    <w:rsid w:val="00380EDB"/>
    <w:rsid w:val="003824DD"/>
    <w:rsid w:val="00383C6A"/>
    <w:rsid w:val="00386CBE"/>
    <w:rsid w:val="003946DE"/>
    <w:rsid w:val="00395D37"/>
    <w:rsid w:val="003A0A29"/>
    <w:rsid w:val="003A0BBA"/>
    <w:rsid w:val="003A236A"/>
    <w:rsid w:val="003A25CC"/>
    <w:rsid w:val="003A451A"/>
    <w:rsid w:val="003B03BB"/>
    <w:rsid w:val="003B15D4"/>
    <w:rsid w:val="003B34CA"/>
    <w:rsid w:val="003C79FB"/>
    <w:rsid w:val="003D40CB"/>
    <w:rsid w:val="003D6CF9"/>
    <w:rsid w:val="003E355A"/>
    <w:rsid w:val="003E4E7F"/>
    <w:rsid w:val="003F3726"/>
    <w:rsid w:val="003F373B"/>
    <w:rsid w:val="00400761"/>
    <w:rsid w:val="0040215B"/>
    <w:rsid w:val="00402937"/>
    <w:rsid w:val="00404A17"/>
    <w:rsid w:val="00405E6A"/>
    <w:rsid w:val="004064DD"/>
    <w:rsid w:val="0040690B"/>
    <w:rsid w:val="00406F91"/>
    <w:rsid w:val="0041029B"/>
    <w:rsid w:val="00417F42"/>
    <w:rsid w:val="00424943"/>
    <w:rsid w:val="00425DAC"/>
    <w:rsid w:val="00426905"/>
    <w:rsid w:val="00426A0F"/>
    <w:rsid w:val="004273EE"/>
    <w:rsid w:val="0043187E"/>
    <w:rsid w:val="0043338F"/>
    <w:rsid w:val="004347D9"/>
    <w:rsid w:val="0043518A"/>
    <w:rsid w:val="004452E3"/>
    <w:rsid w:val="004474D2"/>
    <w:rsid w:val="00450C29"/>
    <w:rsid w:val="00452F18"/>
    <w:rsid w:val="004552C1"/>
    <w:rsid w:val="00470229"/>
    <w:rsid w:val="00472588"/>
    <w:rsid w:val="0047425E"/>
    <w:rsid w:val="004756C6"/>
    <w:rsid w:val="00476030"/>
    <w:rsid w:val="00476BA2"/>
    <w:rsid w:val="0048033B"/>
    <w:rsid w:val="00484821"/>
    <w:rsid w:val="00485CA6"/>
    <w:rsid w:val="00490A37"/>
    <w:rsid w:val="00492537"/>
    <w:rsid w:val="00492FE2"/>
    <w:rsid w:val="004966B9"/>
    <w:rsid w:val="004A0F8B"/>
    <w:rsid w:val="004A3FAA"/>
    <w:rsid w:val="004A51D9"/>
    <w:rsid w:val="004B31A5"/>
    <w:rsid w:val="004B358C"/>
    <w:rsid w:val="004B6ECF"/>
    <w:rsid w:val="004B70BD"/>
    <w:rsid w:val="004C0BA7"/>
    <w:rsid w:val="004C4604"/>
    <w:rsid w:val="004D105B"/>
    <w:rsid w:val="004D1E4B"/>
    <w:rsid w:val="004D5553"/>
    <w:rsid w:val="004D6C0F"/>
    <w:rsid w:val="004D7064"/>
    <w:rsid w:val="004D7C8D"/>
    <w:rsid w:val="004E11F7"/>
    <w:rsid w:val="004E7283"/>
    <w:rsid w:val="004F1D5A"/>
    <w:rsid w:val="004F77B6"/>
    <w:rsid w:val="0050173A"/>
    <w:rsid w:val="00501ACB"/>
    <w:rsid w:val="0050223E"/>
    <w:rsid w:val="005029E0"/>
    <w:rsid w:val="00505358"/>
    <w:rsid w:val="00511A06"/>
    <w:rsid w:val="0051568E"/>
    <w:rsid w:val="00515BCE"/>
    <w:rsid w:val="00524692"/>
    <w:rsid w:val="00525CCA"/>
    <w:rsid w:val="005269BD"/>
    <w:rsid w:val="005322CF"/>
    <w:rsid w:val="00532773"/>
    <w:rsid w:val="00536BAB"/>
    <w:rsid w:val="00544597"/>
    <w:rsid w:val="00544D9D"/>
    <w:rsid w:val="00554830"/>
    <w:rsid w:val="00555377"/>
    <w:rsid w:val="00557097"/>
    <w:rsid w:val="00563BF6"/>
    <w:rsid w:val="00570CDF"/>
    <w:rsid w:val="005726F3"/>
    <w:rsid w:val="00573824"/>
    <w:rsid w:val="00573D16"/>
    <w:rsid w:val="0057627E"/>
    <w:rsid w:val="00576FA1"/>
    <w:rsid w:val="005776AA"/>
    <w:rsid w:val="00577DA6"/>
    <w:rsid w:val="005834DF"/>
    <w:rsid w:val="00583590"/>
    <w:rsid w:val="00585334"/>
    <w:rsid w:val="00592BAB"/>
    <w:rsid w:val="005933B7"/>
    <w:rsid w:val="00596A8C"/>
    <w:rsid w:val="0059710F"/>
    <w:rsid w:val="005A296F"/>
    <w:rsid w:val="005A579F"/>
    <w:rsid w:val="005A5BBF"/>
    <w:rsid w:val="005A68AC"/>
    <w:rsid w:val="005B1108"/>
    <w:rsid w:val="005B2683"/>
    <w:rsid w:val="005B510F"/>
    <w:rsid w:val="005B5DF1"/>
    <w:rsid w:val="005B7A32"/>
    <w:rsid w:val="005C662B"/>
    <w:rsid w:val="005C692F"/>
    <w:rsid w:val="005C7A56"/>
    <w:rsid w:val="005D17B0"/>
    <w:rsid w:val="005D219F"/>
    <w:rsid w:val="005D65D8"/>
    <w:rsid w:val="005D6E3E"/>
    <w:rsid w:val="005E2335"/>
    <w:rsid w:val="005E2929"/>
    <w:rsid w:val="005E33B0"/>
    <w:rsid w:val="005E6854"/>
    <w:rsid w:val="005E6C6F"/>
    <w:rsid w:val="005E7D37"/>
    <w:rsid w:val="005F09F9"/>
    <w:rsid w:val="005F4B29"/>
    <w:rsid w:val="005F6515"/>
    <w:rsid w:val="005F7037"/>
    <w:rsid w:val="00600766"/>
    <w:rsid w:val="00604DDA"/>
    <w:rsid w:val="00610051"/>
    <w:rsid w:val="00611932"/>
    <w:rsid w:val="0061269C"/>
    <w:rsid w:val="00612E99"/>
    <w:rsid w:val="006142D1"/>
    <w:rsid w:val="00624E7B"/>
    <w:rsid w:val="0062753D"/>
    <w:rsid w:val="0063168F"/>
    <w:rsid w:val="00635541"/>
    <w:rsid w:val="00636C37"/>
    <w:rsid w:val="00636C7E"/>
    <w:rsid w:val="00642686"/>
    <w:rsid w:val="006441F7"/>
    <w:rsid w:val="00644236"/>
    <w:rsid w:val="00651C9B"/>
    <w:rsid w:val="0065486E"/>
    <w:rsid w:val="0065761F"/>
    <w:rsid w:val="006652A2"/>
    <w:rsid w:val="00666021"/>
    <w:rsid w:val="00666423"/>
    <w:rsid w:val="006664E0"/>
    <w:rsid w:val="00666AE7"/>
    <w:rsid w:val="00670677"/>
    <w:rsid w:val="00673414"/>
    <w:rsid w:val="00675F9E"/>
    <w:rsid w:val="00676409"/>
    <w:rsid w:val="00677048"/>
    <w:rsid w:val="00677F44"/>
    <w:rsid w:val="0068006E"/>
    <w:rsid w:val="006812D8"/>
    <w:rsid w:val="00684B54"/>
    <w:rsid w:val="00686F06"/>
    <w:rsid w:val="00690652"/>
    <w:rsid w:val="006907F9"/>
    <w:rsid w:val="00690EAF"/>
    <w:rsid w:val="00692597"/>
    <w:rsid w:val="006941E2"/>
    <w:rsid w:val="006A7E42"/>
    <w:rsid w:val="006B3C87"/>
    <w:rsid w:val="006B6023"/>
    <w:rsid w:val="006C3EE8"/>
    <w:rsid w:val="006C4206"/>
    <w:rsid w:val="006C450C"/>
    <w:rsid w:val="006C4C8D"/>
    <w:rsid w:val="006C5D47"/>
    <w:rsid w:val="006C71C6"/>
    <w:rsid w:val="006D0238"/>
    <w:rsid w:val="006D3B2A"/>
    <w:rsid w:val="006D4438"/>
    <w:rsid w:val="006D4474"/>
    <w:rsid w:val="006D6778"/>
    <w:rsid w:val="006E00A3"/>
    <w:rsid w:val="006E2B3D"/>
    <w:rsid w:val="006E2C33"/>
    <w:rsid w:val="006E32E3"/>
    <w:rsid w:val="006E5F68"/>
    <w:rsid w:val="006E63D9"/>
    <w:rsid w:val="006E698D"/>
    <w:rsid w:val="006F2D93"/>
    <w:rsid w:val="0070410D"/>
    <w:rsid w:val="007057E7"/>
    <w:rsid w:val="00711E30"/>
    <w:rsid w:val="00715161"/>
    <w:rsid w:val="007207A8"/>
    <w:rsid w:val="00720CED"/>
    <w:rsid w:val="0072758C"/>
    <w:rsid w:val="007277E5"/>
    <w:rsid w:val="00730648"/>
    <w:rsid w:val="007406FB"/>
    <w:rsid w:val="00742120"/>
    <w:rsid w:val="00742AF0"/>
    <w:rsid w:val="00742CA7"/>
    <w:rsid w:val="00744F4E"/>
    <w:rsid w:val="007450DD"/>
    <w:rsid w:val="007455E4"/>
    <w:rsid w:val="00747CF9"/>
    <w:rsid w:val="007515AC"/>
    <w:rsid w:val="007616B0"/>
    <w:rsid w:val="00765BE0"/>
    <w:rsid w:val="00765F78"/>
    <w:rsid w:val="00772B26"/>
    <w:rsid w:val="007736C2"/>
    <w:rsid w:val="00775127"/>
    <w:rsid w:val="007754A2"/>
    <w:rsid w:val="00777586"/>
    <w:rsid w:val="00777B4A"/>
    <w:rsid w:val="00780644"/>
    <w:rsid w:val="0078471B"/>
    <w:rsid w:val="00784989"/>
    <w:rsid w:val="007860D8"/>
    <w:rsid w:val="00786240"/>
    <w:rsid w:val="00787820"/>
    <w:rsid w:val="00787A07"/>
    <w:rsid w:val="00791735"/>
    <w:rsid w:val="00797709"/>
    <w:rsid w:val="007978CB"/>
    <w:rsid w:val="007A22FC"/>
    <w:rsid w:val="007A2488"/>
    <w:rsid w:val="007A442E"/>
    <w:rsid w:val="007A75D1"/>
    <w:rsid w:val="007A7BA7"/>
    <w:rsid w:val="007B0AD0"/>
    <w:rsid w:val="007B0B20"/>
    <w:rsid w:val="007B1CEB"/>
    <w:rsid w:val="007B1E1B"/>
    <w:rsid w:val="007B353C"/>
    <w:rsid w:val="007B4D64"/>
    <w:rsid w:val="007B69DB"/>
    <w:rsid w:val="007C0422"/>
    <w:rsid w:val="007C40DD"/>
    <w:rsid w:val="007C7577"/>
    <w:rsid w:val="007D32DD"/>
    <w:rsid w:val="007D39B6"/>
    <w:rsid w:val="007D4A69"/>
    <w:rsid w:val="007D4DA6"/>
    <w:rsid w:val="007D7BF3"/>
    <w:rsid w:val="007E3926"/>
    <w:rsid w:val="007E39C7"/>
    <w:rsid w:val="007F19AB"/>
    <w:rsid w:val="007F1C30"/>
    <w:rsid w:val="007F2768"/>
    <w:rsid w:val="007F6B94"/>
    <w:rsid w:val="0080106B"/>
    <w:rsid w:val="008077FB"/>
    <w:rsid w:val="00807906"/>
    <w:rsid w:val="008106B1"/>
    <w:rsid w:val="00811EA7"/>
    <w:rsid w:val="00812462"/>
    <w:rsid w:val="00812C41"/>
    <w:rsid w:val="00820151"/>
    <w:rsid w:val="0082142D"/>
    <w:rsid w:val="00826C76"/>
    <w:rsid w:val="008311C2"/>
    <w:rsid w:val="008335B3"/>
    <w:rsid w:val="00835FBB"/>
    <w:rsid w:val="00836855"/>
    <w:rsid w:val="008373BC"/>
    <w:rsid w:val="00841389"/>
    <w:rsid w:val="00841802"/>
    <w:rsid w:val="00842052"/>
    <w:rsid w:val="00842289"/>
    <w:rsid w:val="00842451"/>
    <w:rsid w:val="008438FC"/>
    <w:rsid w:val="00844EDA"/>
    <w:rsid w:val="00846A79"/>
    <w:rsid w:val="00847F89"/>
    <w:rsid w:val="008504B4"/>
    <w:rsid w:val="008513CC"/>
    <w:rsid w:val="008524EA"/>
    <w:rsid w:val="0085280E"/>
    <w:rsid w:val="00860729"/>
    <w:rsid w:val="00862544"/>
    <w:rsid w:val="0086584A"/>
    <w:rsid w:val="008671F9"/>
    <w:rsid w:val="0086732A"/>
    <w:rsid w:val="00867430"/>
    <w:rsid w:val="00870140"/>
    <w:rsid w:val="00870A0F"/>
    <w:rsid w:val="00873A25"/>
    <w:rsid w:val="00877908"/>
    <w:rsid w:val="00880A2F"/>
    <w:rsid w:val="00881888"/>
    <w:rsid w:val="008836FB"/>
    <w:rsid w:val="0088553F"/>
    <w:rsid w:val="0089062C"/>
    <w:rsid w:val="00891AE6"/>
    <w:rsid w:val="00894407"/>
    <w:rsid w:val="00896E34"/>
    <w:rsid w:val="00897F00"/>
    <w:rsid w:val="008A099A"/>
    <w:rsid w:val="008A43DB"/>
    <w:rsid w:val="008A5F5E"/>
    <w:rsid w:val="008A751C"/>
    <w:rsid w:val="008B0176"/>
    <w:rsid w:val="008B1D11"/>
    <w:rsid w:val="008B212D"/>
    <w:rsid w:val="008B4DEA"/>
    <w:rsid w:val="008B54DD"/>
    <w:rsid w:val="008B7B70"/>
    <w:rsid w:val="008C0C81"/>
    <w:rsid w:val="008C2509"/>
    <w:rsid w:val="008C3EBF"/>
    <w:rsid w:val="008C4387"/>
    <w:rsid w:val="008C44E6"/>
    <w:rsid w:val="008C4E68"/>
    <w:rsid w:val="008C5F77"/>
    <w:rsid w:val="008C66F3"/>
    <w:rsid w:val="008C6823"/>
    <w:rsid w:val="008D102C"/>
    <w:rsid w:val="008D5B48"/>
    <w:rsid w:val="008D6768"/>
    <w:rsid w:val="008D6FAB"/>
    <w:rsid w:val="008E1D90"/>
    <w:rsid w:val="008E223E"/>
    <w:rsid w:val="008E6138"/>
    <w:rsid w:val="008F0E12"/>
    <w:rsid w:val="008F102A"/>
    <w:rsid w:val="008F213B"/>
    <w:rsid w:val="008F33FF"/>
    <w:rsid w:val="008F4241"/>
    <w:rsid w:val="008F689D"/>
    <w:rsid w:val="008F6980"/>
    <w:rsid w:val="008F74A2"/>
    <w:rsid w:val="008F7B96"/>
    <w:rsid w:val="009031B7"/>
    <w:rsid w:val="009209E5"/>
    <w:rsid w:val="00921E8C"/>
    <w:rsid w:val="009224EE"/>
    <w:rsid w:val="00924CAB"/>
    <w:rsid w:val="00926D93"/>
    <w:rsid w:val="00930EA0"/>
    <w:rsid w:val="00931CE7"/>
    <w:rsid w:val="009336AF"/>
    <w:rsid w:val="0093553A"/>
    <w:rsid w:val="00935B39"/>
    <w:rsid w:val="009367A9"/>
    <w:rsid w:val="0094042B"/>
    <w:rsid w:val="00941A46"/>
    <w:rsid w:val="0094217C"/>
    <w:rsid w:val="00944EFF"/>
    <w:rsid w:val="00945E86"/>
    <w:rsid w:val="009505B5"/>
    <w:rsid w:val="00951399"/>
    <w:rsid w:val="00951BE0"/>
    <w:rsid w:val="009523CF"/>
    <w:rsid w:val="0095259B"/>
    <w:rsid w:val="00952D3B"/>
    <w:rsid w:val="00953D44"/>
    <w:rsid w:val="00954B5B"/>
    <w:rsid w:val="00961E18"/>
    <w:rsid w:val="009628BB"/>
    <w:rsid w:val="00962EED"/>
    <w:rsid w:val="0096318D"/>
    <w:rsid w:val="009658C7"/>
    <w:rsid w:val="00970788"/>
    <w:rsid w:val="00970859"/>
    <w:rsid w:val="009744DE"/>
    <w:rsid w:val="00981E13"/>
    <w:rsid w:val="0098264B"/>
    <w:rsid w:val="00982A76"/>
    <w:rsid w:val="0098301E"/>
    <w:rsid w:val="009877AE"/>
    <w:rsid w:val="00987F4D"/>
    <w:rsid w:val="00990F4A"/>
    <w:rsid w:val="00991D0A"/>
    <w:rsid w:val="0099365A"/>
    <w:rsid w:val="009A4944"/>
    <w:rsid w:val="009A78CE"/>
    <w:rsid w:val="009A7CFD"/>
    <w:rsid w:val="009B18CC"/>
    <w:rsid w:val="009B256F"/>
    <w:rsid w:val="009B4254"/>
    <w:rsid w:val="009C03A4"/>
    <w:rsid w:val="009C0A81"/>
    <w:rsid w:val="009C0F19"/>
    <w:rsid w:val="009C1E97"/>
    <w:rsid w:val="009D4216"/>
    <w:rsid w:val="009D6152"/>
    <w:rsid w:val="009E0E3C"/>
    <w:rsid w:val="009E13AB"/>
    <w:rsid w:val="009E2FD8"/>
    <w:rsid w:val="009E3202"/>
    <w:rsid w:val="009E4DD5"/>
    <w:rsid w:val="009E6649"/>
    <w:rsid w:val="009E71C6"/>
    <w:rsid w:val="009F43F2"/>
    <w:rsid w:val="009F5E0D"/>
    <w:rsid w:val="00A0066B"/>
    <w:rsid w:val="00A01BD7"/>
    <w:rsid w:val="00A0257D"/>
    <w:rsid w:val="00A0385F"/>
    <w:rsid w:val="00A03E62"/>
    <w:rsid w:val="00A07117"/>
    <w:rsid w:val="00A0797C"/>
    <w:rsid w:val="00A11AF6"/>
    <w:rsid w:val="00A2120B"/>
    <w:rsid w:val="00A22A54"/>
    <w:rsid w:val="00A26ACD"/>
    <w:rsid w:val="00A27220"/>
    <w:rsid w:val="00A27875"/>
    <w:rsid w:val="00A30003"/>
    <w:rsid w:val="00A31C13"/>
    <w:rsid w:val="00A31FFB"/>
    <w:rsid w:val="00A3262E"/>
    <w:rsid w:val="00A33590"/>
    <w:rsid w:val="00A416D2"/>
    <w:rsid w:val="00A43727"/>
    <w:rsid w:val="00A47294"/>
    <w:rsid w:val="00A47E4C"/>
    <w:rsid w:val="00A50098"/>
    <w:rsid w:val="00A50BC4"/>
    <w:rsid w:val="00A541E2"/>
    <w:rsid w:val="00A6036F"/>
    <w:rsid w:val="00A608B2"/>
    <w:rsid w:val="00A61708"/>
    <w:rsid w:val="00A64D41"/>
    <w:rsid w:val="00A665A6"/>
    <w:rsid w:val="00A6673E"/>
    <w:rsid w:val="00A70A5E"/>
    <w:rsid w:val="00A714C9"/>
    <w:rsid w:val="00A77449"/>
    <w:rsid w:val="00A77DE4"/>
    <w:rsid w:val="00A85250"/>
    <w:rsid w:val="00A874C7"/>
    <w:rsid w:val="00A90084"/>
    <w:rsid w:val="00A9086D"/>
    <w:rsid w:val="00A94B02"/>
    <w:rsid w:val="00A95BD8"/>
    <w:rsid w:val="00A9715B"/>
    <w:rsid w:val="00A97E39"/>
    <w:rsid w:val="00AA10A8"/>
    <w:rsid w:val="00AA11B7"/>
    <w:rsid w:val="00AA2D11"/>
    <w:rsid w:val="00AA47BC"/>
    <w:rsid w:val="00AA5325"/>
    <w:rsid w:val="00AB21D4"/>
    <w:rsid w:val="00AB22E4"/>
    <w:rsid w:val="00AB3926"/>
    <w:rsid w:val="00AB3C6D"/>
    <w:rsid w:val="00AB5FEA"/>
    <w:rsid w:val="00AB6AAB"/>
    <w:rsid w:val="00AB6CC9"/>
    <w:rsid w:val="00AC1C00"/>
    <w:rsid w:val="00AC57F7"/>
    <w:rsid w:val="00AD1047"/>
    <w:rsid w:val="00AD1C5A"/>
    <w:rsid w:val="00AD436D"/>
    <w:rsid w:val="00AD6CA1"/>
    <w:rsid w:val="00AD7028"/>
    <w:rsid w:val="00AE2960"/>
    <w:rsid w:val="00AE6B8D"/>
    <w:rsid w:val="00AE7BAA"/>
    <w:rsid w:val="00AF0317"/>
    <w:rsid w:val="00AF0671"/>
    <w:rsid w:val="00AF200A"/>
    <w:rsid w:val="00AF6946"/>
    <w:rsid w:val="00AF6F9B"/>
    <w:rsid w:val="00AF777B"/>
    <w:rsid w:val="00B039E4"/>
    <w:rsid w:val="00B04F78"/>
    <w:rsid w:val="00B06B2E"/>
    <w:rsid w:val="00B10E2E"/>
    <w:rsid w:val="00B1122A"/>
    <w:rsid w:val="00B1395F"/>
    <w:rsid w:val="00B13F64"/>
    <w:rsid w:val="00B142D5"/>
    <w:rsid w:val="00B21E29"/>
    <w:rsid w:val="00B228DA"/>
    <w:rsid w:val="00B2509D"/>
    <w:rsid w:val="00B2575C"/>
    <w:rsid w:val="00B25936"/>
    <w:rsid w:val="00B3376D"/>
    <w:rsid w:val="00B52AC6"/>
    <w:rsid w:val="00B533E1"/>
    <w:rsid w:val="00B54BC6"/>
    <w:rsid w:val="00B55685"/>
    <w:rsid w:val="00B56BAF"/>
    <w:rsid w:val="00B5702F"/>
    <w:rsid w:val="00B62A46"/>
    <w:rsid w:val="00B65986"/>
    <w:rsid w:val="00B65FBE"/>
    <w:rsid w:val="00B702AE"/>
    <w:rsid w:val="00B726E3"/>
    <w:rsid w:val="00B72B67"/>
    <w:rsid w:val="00B742EE"/>
    <w:rsid w:val="00B74ABA"/>
    <w:rsid w:val="00B7689E"/>
    <w:rsid w:val="00B80D5E"/>
    <w:rsid w:val="00B83E60"/>
    <w:rsid w:val="00B84D01"/>
    <w:rsid w:val="00B91990"/>
    <w:rsid w:val="00B91D33"/>
    <w:rsid w:val="00B91FD5"/>
    <w:rsid w:val="00B923EA"/>
    <w:rsid w:val="00B9296B"/>
    <w:rsid w:val="00B93E70"/>
    <w:rsid w:val="00B95471"/>
    <w:rsid w:val="00B96592"/>
    <w:rsid w:val="00B96C89"/>
    <w:rsid w:val="00BA0CF5"/>
    <w:rsid w:val="00BA2C89"/>
    <w:rsid w:val="00BA4023"/>
    <w:rsid w:val="00BA70C5"/>
    <w:rsid w:val="00BB176C"/>
    <w:rsid w:val="00BB41A4"/>
    <w:rsid w:val="00BB568A"/>
    <w:rsid w:val="00BC0D0B"/>
    <w:rsid w:val="00BC1022"/>
    <w:rsid w:val="00BC2456"/>
    <w:rsid w:val="00BC25F5"/>
    <w:rsid w:val="00BC4828"/>
    <w:rsid w:val="00BC5548"/>
    <w:rsid w:val="00BC72FF"/>
    <w:rsid w:val="00BC7FE6"/>
    <w:rsid w:val="00BD07C3"/>
    <w:rsid w:val="00BD0E58"/>
    <w:rsid w:val="00BD1D31"/>
    <w:rsid w:val="00BD5FE7"/>
    <w:rsid w:val="00BD74A0"/>
    <w:rsid w:val="00BD7FA1"/>
    <w:rsid w:val="00BE39AE"/>
    <w:rsid w:val="00BE520A"/>
    <w:rsid w:val="00BE66D4"/>
    <w:rsid w:val="00BF055F"/>
    <w:rsid w:val="00BF0EFC"/>
    <w:rsid w:val="00BF149D"/>
    <w:rsid w:val="00BF2D43"/>
    <w:rsid w:val="00C034EA"/>
    <w:rsid w:val="00C03BCF"/>
    <w:rsid w:val="00C053C2"/>
    <w:rsid w:val="00C06383"/>
    <w:rsid w:val="00C11F9C"/>
    <w:rsid w:val="00C128B2"/>
    <w:rsid w:val="00C15C7C"/>
    <w:rsid w:val="00C177D5"/>
    <w:rsid w:val="00C21901"/>
    <w:rsid w:val="00C24520"/>
    <w:rsid w:val="00C24C32"/>
    <w:rsid w:val="00C26489"/>
    <w:rsid w:val="00C26EB9"/>
    <w:rsid w:val="00C33FB6"/>
    <w:rsid w:val="00C349A6"/>
    <w:rsid w:val="00C36E09"/>
    <w:rsid w:val="00C41D30"/>
    <w:rsid w:val="00C4440D"/>
    <w:rsid w:val="00C458A4"/>
    <w:rsid w:val="00C509C7"/>
    <w:rsid w:val="00C5335F"/>
    <w:rsid w:val="00C5486B"/>
    <w:rsid w:val="00C54F96"/>
    <w:rsid w:val="00C55399"/>
    <w:rsid w:val="00C61009"/>
    <w:rsid w:val="00C61F2E"/>
    <w:rsid w:val="00C64CB0"/>
    <w:rsid w:val="00C65A2C"/>
    <w:rsid w:val="00C66658"/>
    <w:rsid w:val="00C672D1"/>
    <w:rsid w:val="00C71078"/>
    <w:rsid w:val="00C724D8"/>
    <w:rsid w:val="00C7251A"/>
    <w:rsid w:val="00C740D5"/>
    <w:rsid w:val="00C77E21"/>
    <w:rsid w:val="00C85A86"/>
    <w:rsid w:val="00C86410"/>
    <w:rsid w:val="00C87F17"/>
    <w:rsid w:val="00C9138B"/>
    <w:rsid w:val="00CA33F6"/>
    <w:rsid w:val="00CA4416"/>
    <w:rsid w:val="00CA4684"/>
    <w:rsid w:val="00CA4B65"/>
    <w:rsid w:val="00CA4BAF"/>
    <w:rsid w:val="00CA6EB9"/>
    <w:rsid w:val="00CA7E6A"/>
    <w:rsid w:val="00CB16DE"/>
    <w:rsid w:val="00CB3176"/>
    <w:rsid w:val="00CC0504"/>
    <w:rsid w:val="00CD0400"/>
    <w:rsid w:val="00CD0DA3"/>
    <w:rsid w:val="00CD74EC"/>
    <w:rsid w:val="00CE130F"/>
    <w:rsid w:val="00CE536C"/>
    <w:rsid w:val="00CE73AA"/>
    <w:rsid w:val="00CF2ED7"/>
    <w:rsid w:val="00CF5565"/>
    <w:rsid w:val="00CF5B55"/>
    <w:rsid w:val="00CF7E56"/>
    <w:rsid w:val="00D0029B"/>
    <w:rsid w:val="00D010C0"/>
    <w:rsid w:val="00D01445"/>
    <w:rsid w:val="00D03897"/>
    <w:rsid w:val="00D04E44"/>
    <w:rsid w:val="00D0560A"/>
    <w:rsid w:val="00D07D37"/>
    <w:rsid w:val="00D10ABE"/>
    <w:rsid w:val="00D2570A"/>
    <w:rsid w:val="00D27735"/>
    <w:rsid w:val="00D326B6"/>
    <w:rsid w:val="00D34A3A"/>
    <w:rsid w:val="00D36539"/>
    <w:rsid w:val="00D3797F"/>
    <w:rsid w:val="00D37D64"/>
    <w:rsid w:val="00D42C80"/>
    <w:rsid w:val="00D43AD3"/>
    <w:rsid w:val="00D43D5D"/>
    <w:rsid w:val="00D47163"/>
    <w:rsid w:val="00D47F8C"/>
    <w:rsid w:val="00D506BD"/>
    <w:rsid w:val="00D50C9B"/>
    <w:rsid w:val="00D5185A"/>
    <w:rsid w:val="00D520EF"/>
    <w:rsid w:val="00D52F25"/>
    <w:rsid w:val="00D557CF"/>
    <w:rsid w:val="00D56E4B"/>
    <w:rsid w:val="00D60CC5"/>
    <w:rsid w:val="00D60D5D"/>
    <w:rsid w:val="00D662ED"/>
    <w:rsid w:val="00D670DD"/>
    <w:rsid w:val="00D67A48"/>
    <w:rsid w:val="00D70F07"/>
    <w:rsid w:val="00D7206B"/>
    <w:rsid w:val="00D721EA"/>
    <w:rsid w:val="00D738F9"/>
    <w:rsid w:val="00D74ACF"/>
    <w:rsid w:val="00D75679"/>
    <w:rsid w:val="00D806E5"/>
    <w:rsid w:val="00D83BA2"/>
    <w:rsid w:val="00D844C5"/>
    <w:rsid w:val="00D84CA1"/>
    <w:rsid w:val="00D85750"/>
    <w:rsid w:val="00D8796A"/>
    <w:rsid w:val="00D87F2C"/>
    <w:rsid w:val="00D909AD"/>
    <w:rsid w:val="00D90C0F"/>
    <w:rsid w:val="00D917A3"/>
    <w:rsid w:val="00D93323"/>
    <w:rsid w:val="00DA0E5A"/>
    <w:rsid w:val="00DA1E8F"/>
    <w:rsid w:val="00DA28BE"/>
    <w:rsid w:val="00DA630F"/>
    <w:rsid w:val="00DB0369"/>
    <w:rsid w:val="00DB1B8D"/>
    <w:rsid w:val="00DB28C7"/>
    <w:rsid w:val="00DB61BF"/>
    <w:rsid w:val="00DB6E2D"/>
    <w:rsid w:val="00DB7A51"/>
    <w:rsid w:val="00DC214C"/>
    <w:rsid w:val="00DC6512"/>
    <w:rsid w:val="00DD346F"/>
    <w:rsid w:val="00DD391A"/>
    <w:rsid w:val="00DD43AB"/>
    <w:rsid w:val="00DD4DF9"/>
    <w:rsid w:val="00DE228E"/>
    <w:rsid w:val="00DE3ACE"/>
    <w:rsid w:val="00DE5A64"/>
    <w:rsid w:val="00DF21CC"/>
    <w:rsid w:val="00DF36A9"/>
    <w:rsid w:val="00DF4D82"/>
    <w:rsid w:val="00DF7C6A"/>
    <w:rsid w:val="00E029C7"/>
    <w:rsid w:val="00E03F75"/>
    <w:rsid w:val="00E0704D"/>
    <w:rsid w:val="00E07718"/>
    <w:rsid w:val="00E108CA"/>
    <w:rsid w:val="00E10AD7"/>
    <w:rsid w:val="00E112A6"/>
    <w:rsid w:val="00E113D1"/>
    <w:rsid w:val="00E11777"/>
    <w:rsid w:val="00E12268"/>
    <w:rsid w:val="00E14588"/>
    <w:rsid w:val="00E1644F"/>
    <w:rsid w:val="00E22626"/>
    <w:rsid w:val="00E226ED"/>
    <w:rsid w:val="00E24D12"/>
    <w:rsid w:val="00E25D69"/>
    <w:rsid w:val="00E30D1B"/>
    <w:rsid w:val="00E32EA3"/>
    <w:rsid w:val="00E32EBF"/>
    <w:rsid w:val="00E359BA"/>
    <w:rsid w:val="00E360C4"/>
    <w:rsid w:val="00E433A8"/>
    <w:rsid w:val="00E437A6"/>
    <w:rsid w:val="00E45893"/>
    <w:rsid w:val="00E46896"/>
    <w:rsid w:val="00E47FD8"/>
    <w:rsid w:val="00E51197"/>
    <w:rsid w:val="00E51E3B"/>
    <w:rsid w:val="00E52A0B"/>
    <w:rsid w:val="00E53F9B"/>
    <w:rsid w:val="00E54572"/>
    <w:rsid w:val="00E55D47"/>
    <w:rsid w:val="00E57516"/>
    <w:rsid w:val="00E613B1"/>
    <w:rsid w:val="00E61DD1"/>
    <w:rsid w:val="00E64D40"/>
    <w:rsid w:val="00E65B44"/>
    <w:rsid w:val="00E66242"/>
    <w:rsid w:val="00E66AA4"/>
    <w:rsid w:val="00E66C89"/>
    <w:rsid w:val="00E66FE4"/>
    <w:rsid w:val="00E67653"/>
    <w:rsid w:val="00E7448A"/>
    <w:rsid w:val="00E75A4F"/>
    <w:rsid w:val="00E847E3"/>
    <w:rsid w:val="00E84F8F"/>
    <w:rsid w:val="00E8526C"/>
    <w:rsid w:val="00E9276E"/>
    <w:rsid w:val="00E93188"/>
    <w:rsid w:val="00E9339E"/>
    <w:rsid w:val="00E94265"/>
    <w:rsid w:val="00E944AF"/>
    <w:rsid w:val="00E952E7"/>
    <w:rsid w:val="00E97B73"/>
    <w:rsid w:val="00EA1308"/>
    <w:rsid w:val="00EA3C87"/>
    <w:rsid w:val="00EA4D79"/>
    <w:rsid w:val="00EA74E6"/>
    <w:rsid w:val="00EB7AFF"/>
    <w:rsid w:val="00EC6757"/>
    <w:rsid w:val="00EC70C0"/>
    <w:rsid w:val="00ED07D1"/>
    <w:rsid w:val="00ED098F"/>
    <w:rsid w:val="00ED582D"/>
    <w:rsid w:val="00EE1F7F"/>
    <w:rsid w:val="00EE4620"/>
    <w:rsid w:val="00EE563D"/>
    <w:rsid w:val="00EF015C"/>
    <w:rsid w:val="00EF0894"/>
    <w:rsid w:val="00EF25E3"/>
    <w:rsid w:val="00F008BB"/>
    <w:rsid w:val="00F0142B"/>
    <w:rsid w:val="00F10A54"/>
    <w:rsid w:val="00F11119"/>
    <w:rsid w:val="00F11F50"/>
    <w:rsid w:val="00F13D63"/>
    <w:rsid w:val="00F1723B"/>
    <w:rsid w:val="00F2106A"/>
    <w:rsid w:val="00F27F74"/>
    <w:rsid w:val="00F304F1"/>
    <w:rsid w:val="00F30906"/>
    <w:rsid w:val="00F33B63"/>
    <w:rsid w:val="00F34FED"/>
    <w:rsid w:val="00F357FE"/>
    <w:rsid w:val="00F36008"/>
    <w:rsid w:val="00F41B14"/>
    <w:rsid w:val="00F41BB0"/>
    <w:rsid w:val="00F43A9E"/>
    <w:rsid w:val="00F465F8"/>
    <w:rsid w:val="00F46837"/>
    <w:rsid w:val="00F53E2E"/>
    <w:rsid w:val="00F55E3A"/>
    <w:rsid w:val="00F56274"/>
    <w:rsid w:val="00F5720C"/>
    <w:rsid w:val="00F629FC"/>
    <w:rsid w:val="00F62D52"/>
    <w:rsid w:val="00F6514F"/>
    <w:rsid w:val="00F66020"/>
    <w:rsid w:val="00F71139"/>
    <w:rsid w:val="00F727FC"/>
    <w:rsid w:val="00F731FF"/>
    <w:rsid w:val="00F76E76"/>
    <w:rsid w:val="00F80220"/>
    <w:rsid w:val="00F804D6"/>
    <w:rsid w:val="00F876BA"/>
    <w:rsid w:val="00F9220C"/>
    <w:rsid w:val="00F9341E"/>
    <w:rsid w:val="00F94C0E"/>
    <w:rsid w:val="00F97087"/>
    <w:rsid w:val="00FA1D45"/>
    <w:rsid w:val="00FA34F4"/>
    <w:rsid w:val="00FA57C7"/>
    <w:rsid w:val="00FA6CBE"/>
    <w:rsid w:val="00FC34A6"/>
    <w:rsid w:val="00FC59FB"/>
    <w:rsid w:val="00FC5F02"/>
    <w:rsid w:val="00FC7571"/>
    <w:rsid w:val="00FD1163"/>
    <w:rsid w:val="00FD3A49"/>
    <w:rsid w:val="00FD7511"/>
    <w:rsid w:val="00FE1FD7"/>
    <w:rsid w:val="00FE28D7"/>
    <w:rsid w:val="00FE53DF"/>
    <w:rsid w:val="00FE63DE"/>
    <w:rsid w:val="00FF283D"/>
    <w:rsid w:val="00FF6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D9CE5E"/>
  <w15:docId w15:val="{87245E99-0FCE-4256-8B1D-F9456D6AB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5E6A"/>
    <w:rPr>
      <w:sz w:val="24"/>
      <w:szCs w:val="24"/>
    </w:rPr>
  </w:style>
  <w:style w:type="paragraph" w:styleId="Heading1">
    <w:name w:val="heading 1"/>
    <w:basedOn w:val="Normal"/>
    <w:next w:val="Normal"/>
    <w:link w:val="Heading1Char"/>
    <w:qFormat/>
    <w:pPr>
      <w:keepNext/>
      <w:widowControl w:val="0"/>
      <w:jc w:val="center"/>
      <w:outlineLvl w:val="0"/>
    </w:pPr>
    <w:rPr>
      <w:sz w:val="28"/>
    </w:rPr>
  </w:style>
  <w:style w:type="paragraph" w:styleId="Heading2">
    <w:name w:val="heading 2"/>
    <w:basedOn w:val="Normal"/>
    <w:next w:val="Normal"/>
    <w:link w:val="Heading2Char"/>
    <w:qFormat/>
    <w:rsid w:val="009A78CE"/>
    <w:pPr>
      <w:keepNext/>
      <w:numPr>
        <w:numId w:val="4"/>
      </w:numPr>
      <w:tabs>
        <w:tab w:val="left" w:pos="720"/>
      </w:tabs>
      <w:outlineLvl w:val="1"/>
    </w:pPr>
    <w:rPr>
      <w:rFonts w:eastAsia="Times"/>
      <w:b/>
      <w:bCs/>
      <w:szCs w:val="20"/>
    </w:rPr>
  </w:style>
  <w:style w:type="paragraph" w:styleId="Heading3">
    <w:name w:val="heading 3"/>
    <w:basedOn w:val="Normal"/>
    <w:next w:val="Normal"/>
    <w:link w:val="Heading3Char"/>
    <w:autoRedefine/>
    <w:qFormat/>
    <w:rsid w:val="00E847E3"/>
    <w:pPr>
      <w:keepNext/>
      <w:numPr>
        <w:numId w:val="12"/>
      </w:numPr>
      <w:outlineLvl w:val="2"/>
    </w:pPr>
    <w:rPr>
      <w:rFonts w:eastAsia="Times"/>
      <w:szCs w:val="20"/>
      <w:u w:val="single"/>
    </w:rPr>
  </w:style>
  <w:style w:type="paragraph" w:styleId="Heading4">
    <w:name w:val="heading 4"/>
    <w:basedOn w:val="Normal"/>
    <w:next w:val="Normal"/>
    <w:link w:val="Heading4Char"/>
    <w:qFormat/>
    <w:pPr>
      <w:keepNext/>
      <w:ind w:left="720"/>
      <w:outlineLvl w:val="3"/>
    </w:pPr>
    <w:rPr>
      <w:rFonts w:ascii="Arial" w:eastAsia="Times" w:hAnsi="Arial"/>
      <w:b/>
      <w:i/>
      <w:sz w:val="22"/>
      <w:szCs w:val="20"/>
      <w:u w:val="single"/>
    </w:rPr>
  </w:style>
  <w:style w:type="paragraph" w:styleId="Heading5">
    <w:name w:val="heading 5"/>
    <w:basedOn w:val="Normal"/>
    <w:next w:val="Normal"/>
    <w:link w:val="Heading5Char"/>
    <w:qFormat/>
    <w:pPr>
      <w:keepNext/>
      <w:numPr>
        <w:ilvl w:val="4"/>
        <w:numId w:val="3"/>
      </w:numPr>
      <w:jc w:val="center"/>
      <w:outlineLvl w:val="4"/>
    </w:pPr>
    <w:rPr>
      <w:rFonts w:ascii="Arial" w:eastAsia="Times" w:hAnsi="Arial"/>
      <w:b/>
      <w:sz w:val="28"/>
      <w:szCs w:val="20"/>
    </w:rPr>
  </w:style>
  <w:style w:type="paragraph" w:styleId="Heading6">
    <w:name w:val="heading 6"/>
    <w:basedOn w:val="Normal"/>
    <w:next w:val="Normal"/>
    <w:link w:val="Heading6Char"/>
    <w:qFormat/>
    <w:pPr>
      <w:keepNext/>
      <w:numPr>
        <w:ilvl w:val="5"/>
        <w:numId w:val="3"/>
      </w:numPr>
      <w:outlineLvl w:val="5"/>
    </w:pPr>
    <w:rPr>
      <w:rFonts w:ascii="Arial" w:eastAsia="Times" w:hAnsi="Arial"/>
      <w:sz w:val="28"/>
      <w:szCs w:val="20"/>
    </w:rPr>
  </w:style>
  <w:style w:type="paragraph" w:styleId="Heading7">
    <w:name w:val="heading 7"/>
    <w:basedOn w:val="Normal"/>
    <w:next w:val="Normal"/>
    <w:link w:val="Heading7Char"/>
    <w:qFormat/>
    <w:pPr>
      <w:keepNext/>
      <w:numPr>
        <w:ilvl w:val="6"/>
        <w:numId w:val="3"/>
      </w:numPr>
      <w:spacing w:line="360" w:lineRule="auto"/>
      <w:outlineLvl w:val="6"/>
    </w:pPr>
    <w:rPr>
      <w:rFonts w:ascii="Arial" w:hAnsi="Arial"/>
      <w:b/>
      <w:sz w:val="22"/>
      <w:szCs w:val="20"/>
    </w:rPr>
  </w:style>
  <w:style w:type="paragraph" w:styleId="Heading8">
    <w:name w:val="heading 8"/>
    <w:basedOn w:val="Normal"/>
    <w:next w:val="Normal"/>
    <w:link w:val="Heading8Char"/>
    <w:qFormat/>
    <w:pPr>
      <w:keepNext/>
      <w:numPr>
        <w:ilvl w:val="7"/>
        <w:numId w:val="3"/>
      </w:numPr>
      <w:jc w:val="center"/>
      <w:outlineLvl w:val="7"/>
    </w:pPr>
    <w:rPr>
      <w:rFonts w:ascii="Arial" w:eastAsia="Times" w:hAnsi="Arial"/>
      <w:b/>
      <w:sz w:val="22"/>
      <w:szCs w:val="20"/>
    </w:rPr>
  </w:style>
  <w:style w:type="paragraph" w:styleId="Heading9">
    <w:name w:val="heading 9"/>
    <w:basedOn w:val="Normal"/>
    <w:next w:val="Normal"/>
    <w:link w:val="Heading9Char"/>
    <w:qFormat/>
    <w:pPr>
      <w:keepNext/>
      <w:numPr>
        <w:ilvl w:val="8"/>
        <w:numId w:val="3"/>
      </w:numPr>
      <w:outlineLvl w:val="8"/>
    </w:pPr>
    <w:rPr>
      <w:rFonts w:ascii="Arial" w:eastAsia="Times" w:hAnsi="Arial"/>
      <w:i/>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05E6A"/>
    <w:pPr>
      <w:tabs>
        <w:tab w:val="center" w:pos="4320"/>
        <w:tab w:val="right" w:pos="8640"/>
      </w:tabs>
    </w:pPr>
  </w:style>
  <w:style w:type="paragraph" w:styleId="Footer">
    <w:name w:val="footer"/>
    <w:basedOn w:val="Normal"/>
    <w:link w:val="FooterChar"/>
    <w:uiPriority w:val="99"/>
    <w:rsid w:val="00405E6A"/>
    <w:pPr>
      <w:tabs>
        <w:tab w:val="center" w:pos="4320"/>
        <w:tab w:val="right" w:pos="8640"/>
      </w:tabs>
    </w:pPr>
  </w:style>
  <w:style w:type="paragraph" w:styleId="TOC1">
    <w:name w:val="toc 1"/>
    <w:basedOn w:val="Normal"/>
    <w:next w:val="Normal"/>
    <w:autoRedefine/>
    <w:uiPriority w:val="39"/>
    <w:rsid w:val="00CA4B65"/>
    <w:pPr>
      <w:widowControl w:val="0"/>
      <w:tabs>
        <w:tab w:val="right" w:leader="dot" w:pos="9350"/>
      </w:tabs>
    </w:pPr>
    <w:rPr>
      <w:rFonts w:eastAsia="Times"/>
      <w:b/>
      <w:bCs/>
      <w:iCs/>
      <w:smallCaps/>
      <w:noProof/>
      <w:sz w:val="22"/>
      <w:szCs w:val="28"/>
    </w:rPr>
  </w:style>
  <w:style w:type="paragraph" w:customStyle="1" w:styleId="Heading20">
    <w:name w:val="Heading2"/>
    <w:basedOn w:val="Normal"/>
    <w:pPr>
      <w:numPr>
        <w:numId w:val="1"/>
      </w:numPr>
      <w:shd w:val="pct12" w:color="auto" w:fill="auto"/>
    </w:pPr>
    <w:rPr>
      <w:rFonts w:ascii="Lucida Sans" w:hAnsi="Lucida Sans"/>
      <w:b/>
      <w:sz w:val="28"/>
      <w:szCs w:val="20"/>
    </w:rPr>
  </w:style>
  <w:style w:type="paragraph" w:customStyle="1" w:styleId="Heading30">
    <w:name w:val="Heading3"/>
    <w:basedOn w:val="Normal"/>
    <w:autoRedefine/>
    <w:pPr>
      <w:numPr>
        <w:numId w:val="2"/>
      </w:numPr>
    </w:pPr>
    <w:rPr>
      <w:sz w:val="22"/>
      <w:szCs w:val="20"/>
      <w:u w:val="single"/>
    </w:rPr>
  </w:style>
  <w:style w:type="paragraph" w:styleId="PlainText">
    <w:name w:val="Plain Text"/>
    <w:basedOn w:val="Normal"/>
    <w:link w:val="PlainTextChar"/>
    <w:rPr>
      <w:rFonts w:ascii="Arial" w:hAnsi="Arial"/>
      <w:szCs w:val="20"/>
    </w:rPr>
  </w:style>
  <w:style w:type="paragraph" w:styleId="BodyTextIndent">
    <w:name w:val="Body Text Indent"/>
    <w:basedOn w:val="Normal"/>
    <w:link w:val="BodyTextIndentChar"/>
    <w:pPr>
      <w:widowControl w:val="0"/>
      <w:autoSpaceDE w:val="0"/>
      <w:autoSpaceDN w:val="0"/>
      <w:adjustRightInd w:val="0"/>
      <w:ind w:left="720"/>
    </w:pPr>
    <w:rPr>
      <w:rFonts w:ascii="Arial" w:hAnsi="Arial" w:cs="Arial"/>
    </w:rPr>
  </w:style>
  <w:style w:type="paragraph" w:customStyle="1" w:styleId="StyleHeading2LatinVerdana">
    <w:name w:val="Style Heading 2 + (Latin) Verdana"/>
    <w:basedOn w:val="Heading2"/>
    <w:link w:val="StyleHeading2LatinVerdanaChar"/>
    <w:rsid w:val="007D32DD"/>
  </w:style>
  <w:style w:type="paragraph" w:styleId="BodyTextIndent3">
    <w:name w:val="Body Text Indent 3"/>
    <w:basedOn w:val="Normal"/>
    <w:link w:val="BodyTextIndent3Char"/>
    <w:pPr>
      <w:widowControl w:val="0"/>
      <w:autoSpaceDE w:val="0"/>
      <w:autoSpaceDN w:val="0"/>
      <w:adjustRightInd w:val="0"/>
      <w:ind w:left="1440"/>
    </w:pPr>
    <w:rPr>
      <w:rFonts w:ascii="Arial" w:hAnsi="Arial" w:cs="Arial"/>
    </w:rPr>
  </w:style>
  <w:style w:type="character" w:customStyle="1" w:styleId="Heading2Char">
    <w:name w:val="Heading 2 Char"/>
    <w:link w:val="Heading2"/>
    <w:rsid w:val="009A78CE"/>
    <w:rPr>
      <w:rFonts w:eastAsia="Times"/>
      <w:b/>
      <w:bCs/>
      <w:sz w:val="24"/>
    </w:rPr>
  </w:style>
  <w:style w:type="character" w:styleId="PageNumber">
    <w:name w:val="page number"/>
    <w:basedOn w:val="DefaultParagraphFont"/>
  </w:style>
  <w:style w:type="paragraph" w:styleId="BodyTextIndent2">
    <w:name w:val="Body Text Indent 2"/>
    <w:basedOn w:val="Normal"/>
    <w:link w:val="BodyTextIndent2Char"/>
    <w:pPr>
      <w:widowControl w:val="0"/>
      <w:spacing w:before="60" w:after="60"/>
      <w:ind w:firstLine="720"/>
    </w:pPr>
  </w:style>
  <w:style w:type="paragraph" w:styleId="Title">
    <w:name w:val="Title"/>
    <w:basedOn w:val="Normal"/>
    <w:link w:val="TitleChar"/>
    <w:qFormat/>
    <w:pPr>
      <w:spacing w:line="240" w:lineRule="exact"/>
      <w:jc w:val="center"/>
    </w:pPr>
    <w:rPr>
      <w:rFonts w:ascii="Arial" w:hAnsi="Arial"/>
      <w:b/>
      <w:szCs w:val="20"/>
    </w:rPr>
  </w:style>
  <w:style w:type="paragraph" w:styleId="TOC2">
    <w:name w:val="toc 2"/>
    <w:basedOn w:val="Normal"/>
    <w:next w:val="Normal"/>
    <w:autoRedefine/>
    <w:uiPriority w:val="39"/>
    <w:rsid w:val="00DF21CC"/>
    <w:pPr>
      <w:tabs>
        <w:tab w:val="left" w:pos="720"/>
        <w:tab w:val="right" w:leader="dot" w:pos="9350"/>
      </w:tabs>
      <w:ind w:left="240"/>
    </w:pPr>
  </w:style>
  <w:style w:type="paragraph" w:styleId="TOC3">
    <w:name w:val="toc 3"/>
    <w:basedOn w:val="Normal"/>
    <w:next w:val="Normal"/>
    <w:autoRedefine/>
    <w:uiPriority w:val="39"/>
    <w:rsid w:val="00CA4B65"/>
    <w:pPr>
      <w:tabs>
        <w:tab w:val="right" w:leader="dot" w:pos="9350"/>
      </w:tabs>
      <w:ind w:left="72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Pr>
      <w:color w:val="0000FF"/>
      <w:u w:val="single"/>
    </w:rPr>
  </w:style>
  <w:style w:type="character" w:customStyle="1" w:styleId="StyleHeading2LatinVerdanaChar">
    <w:name w:val="Style Heading 2 + (Latin) Verdana Char"/>
    <w:basedOn w:val="Heading2Char"/>
    <w:link w:val="StyleHeading2LatinVerdana"/>
    <w:rsid w:val="007D32DD"/>
    <w:rPr>
      <w:rFonts w:eastAsia="Times"/>
      <w:b/>
      <w:bCs/>
      <w:sz w:val="24"/>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Strong">
    <w:name w:val="Strong"/>
    <w:qFormat/>
    <w:rPr>
      <w:b/>
      <w:bCs/>
    </w:rPr>
  </w:style>
  <w:style w:type="paragraph" w:styleId="NormalWeb">
    <w:name w:val="Normal (Web)"/>
    <w:basedOn w:val="Normal"/>
    <w:pPr>
      <w:spacing w:before="100" w:beforeAutospacing="1" w:after="100" w:afterAutospacing="1"/>
    </w:pPr>
  </w:style>
  <w:style w:type="paragraph" w:styleId="Index1">
    <w:name w:val="index 1"/>
    <w:basedOn w:val="Normal"/>
    <w:next w:val="Normal"/>
    <w:autoRedefine/>
    <w:semiHidden/>
    <w:rsid w:val="00E847E3"/>
  </w:style>
  <w:style w:type="paragraph" w:styleId="IndexHeading">
    <w:name w:val="index heading"/>
    <w:basedOn w:val="Normal"/>
    <w:next w:val="Index1"/>
    <w:semiHidden/>
  </w:style>
  <w:style w:type="paragraph" w:customStyle="1" w:styleId="StyleHeading3LatinVerdana11pt">
    <w:name w:val="Style Heading 3 + (Latin) Verdana 11 pt"/>
    <w:basedOn w:val="Heading3"/>
    <w:rsid w:val="00860729"/>
    <w:rPr>
      <w:rFonts w:ascii="Verdana" w:hAnsi="Verdana"/>
      <w:sz w:val="22"/>
    </w:rPr>
  </w:style>
  <w:style w:type="paragraph" w:styleId="BalloonText">
    <w:name w:val="Balloon Text"/>
    <w:basedOn w:val="Normal"/>
    <w:link w:val="BalloonTextChar"/>
    <w:semiHidden/>
    <w:rsid w:val="00405E6A"/>
    <w:rPr>
      <w:rFonts w:ascii="Tahoma" w:hAnsi="Tahoma" w:cs="Tahoma"/>
      <w:sz w:val="16"/>
      <w:szCs w:val="16"/>
    </w:rPr>
  </w:style>
  <w:style w:type="paragraph" w:styleId="BodyText">
    <w:name w:val="Body Text"/>
    <w:basedOn w:val="Normal"/>
    <w:link w:val="BodyTextChar"/>
    <w:rsid w:val="004D105B"/>
    <w:rPr>
      <w:rFonts w:ascii="Arial" w:hAnsi="Arial"/>
      <w:sz w:val="22"/>
      <w:szCs w:val="20"/>
    </w:rPr>
  </w:style>
  <w:style w:type="paragraph" w:styleId="BlockText">
    <w:name w:val="Block Text"/>
    <w:basedOn w:val="Normal"/>
    <w:rsid w:val="004D105B"/>
    <w:pPr>
      <w:ind w:left="1440" w:right="-720"/>
    </w:pPr>
    <w:rPr>
      <w:sz w:val="20"/>
    </w:rPr>
  </w:style>
  <w:style w:type="character" w:customStyle="1" w:styleId="HeaderChar">
    <w:name w:val="Header Char"/>
    <w:link w:val="Header"/>
    <w:uiPriority w:val="99"/>
    <w:rsid w:val="00BC2456"/>
    <w:rPr>
      <w:sz w:val="24"/>
      <w:szCs w:val="24"/>
    </w:rPr>
  </w:style>
  <w:style w:type="table" w:styleId="TableGrid">
    <w:name w:val="Table Grid"/>
    <w:basedOn w:val="TableNormal"/>
    <w:uiPriority w:val="59"/>
    <w:rsid w:val="008B4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8A5F5E"/>
    <w:pPr>
      <w:ind w:left="720"/>
      <w:contextualSpacing/>
    </w:pPr>
  </w:style>
  <w:style w:type="character" w:customStyle="1" w:styleId="BodyTextChar">
    <w:name w:val="Body Text Char"/>
    <w:link w:val="BodyText"/>
    <w:rsid w:val="00395D37"/>
    <w:rPr>
      <w:rFonts w:ascii="Arial" w:hAnsi="Arial"/>
      <w:sz w:val="22"/>
    </w:rPr>
  </w:style>
  <w:style w:type="character" w:styleId="CommentReference">
    <w:name w:val="annotation reference"/>
    <w:rsid w:val="00405E6A"/>
    <w:rPr>
      <w:sz w:val="16"/>
      <w:szCs w:val="16"/>
    </w:rPr>
  </w:style>
  <w:style w:type="paragraph" w:styleId="CommentText">
    <w:name w:val="annotation text"/>
    <w:basedOn w:val="Normal"/>
    <w:link w:val="CommentTextChar"/>
    <w:rsid w:val="00405E6A"/>
    <w:rPr>
      <w:sz w:val="20"/>
      <w:szCs w:val="20"/>
    </w:rPr>
  </w:style>
  <w:style w:type="character" w:customStyle="1" w:styleId="CommentTextChar">
    <w:name w:val="Comment Text Char"/>
    <w:basedOn w:val="DefaultParagraphFont"/>
    <w:link w:val="CommentText"/>
    <w:rsid w:val="00417F42"/>
  </w:style>
  <w:style w:type="paragraph" w:styleId="CommentSubject">
    <w:name w:val="annotation subject"/>
    <w:basedOn w:val="CommentText"/>
    <w:next w:val="CommentText"/>
    <w:link w:val="CommentSubjectChar"/>
    <w:rsid w:val="00405E6A"/>
    <w:rPr>
      <w:b/>
      <w:bCs/>
    </w:rPr>
  </w:style>
  <w:style w:type="character" w:customStyle="1" w:styleId="CommentSubjectChar">
    <w:name w:val="Comment Subject Char"/>
    <w:link w:val="CommentSubject"/>
    <w:rsid w:val="00417F42"/>
    <w:rPr>
      <w:b/>
      <w:bCs/>
    </w:rPr>
  </w:style>
  <w:style w:type="paragraph" w:customStyle="1" w:styleId="Default">
    <w:name w:val="Default"/>
    <w:rsid w:val="00405E6A"/>
    <w:pPr>
      <w:widowControl w:val="0"/>
      <w:autoSpaceDE w:val="0"/>
      <w:autoSpaceDN w:val="0"/>
      <w:adjustRightInd w:val="0"/>
    </w:pPr>
    <w:rPr>
      <w:rFonts w:ascii="RDYQIM+TimesNewRomanBdMS" w:hAnsi="RDYQIM+TimesNewRomanBdMS"/>
      <w:color w:val="000000"/>
      <w:sz w:val="24"/>
      <w:szCs w:val="24"/>
    </w:rPr>
  </w:style>
  <w:style w:type="character" w:styleId="FollowedHyperlink">
    <w:name w:val="FollowedHyperlink"/>
    <w:basedOn w:val="DefaultParagraphFont"/>
    <w:rsid w:val="000858BC"/>
    <w:rPr>
      <w:color w:val="800080" w:themeColor="followedHyperlink"/>
      <w:u w:val="single"/>
    </w:rPr>
  </w:style>
  <w:style w:type="character" w:customStyle="1" w:styleId="FooterChar">
    <w:name w:val="Footer Char"/>
    <w:link w:val="Footer"/>
    <w:uiPriority w:val="99"/>
    <w:rsid w:val="00174459"/>
    <w:rPr>
      <w:sz w:val="24"/>
      <w:szCs w:val="24"/>
    </w:rPr>
  </w:style>
  <w:style w:type="character" w:customStyle="1" w:styleId="BalloonTextChar">
    <w:name w:val="Balloon Text Char"/>
    <w:basedOn w:val="DefaultParagraphFont"/>
    <w:link w:val="BalloonText"/>
    <w:semiHidden/>
    <w:rsid w:val="00405E6A"/>
    <w:rPr>
      <w:rFonts w:ascii="Tahoma" w:hAnsi="Tahoma" w:cs="Tahoma"/>
      <w:sz w:val="16"/>
      <w:szCs w:val="16"/>
    </w:rPr>
  </w:style>
  <w:style w:type="character" w:customStyle="1" w:styleId="Heading1Char">
    <w:name w:val="Heading 1 Char"/>
    <w:basedOn w:val="DefaultParagraphFont"/>
    <w:link w:val="Heading1"/>
    <w:rsid w:val="00405E6A"/>
    <w:rPr>
      <w:sz w:val="28"/>
      <w:szCs w:val="24"/>
    </w:rPr>
  </w:style>
  <w:style w:type="character" w:customStyle="1" w:styleId="Heading3Char">
    <w:name w:val="Heading 3 Char"/>
    <w:basedOn w:val="DefaultParagraphFont"/>
    <w:link w:val="Heading3"/>
    <w:rsid w:val="00E847E3"/>
    <w:rPr>
      <w:rFonts w:eastAsia="Times"/>
      <w:sz w:val="24"/>
      <w:u w:val="single"/>
    </w:rPr>
  </w:style>
  <w:style w:type="character" w:customStyle="1" w:styleId="Heading4Char">
    <w:name w:val="Heading 4 Char"/>
    <w:basedOn w:val="DefaultParagraphFont"/>
    <w:link w:val="Heading4"/>
    <w:rsid w:val="00405E6A"/>
    <w:rPr>
      <w:rFonts w:ascii="Arial" w:eastAsia="Times" w:hAnsi="Arial"/>
      <w:b/>
      <w:i/>
      <w:sz w:val="22"/>
      <w:u w:val="single"/>
    </w:rPr>
  </w:style>
  <w:style w:type="character" w:customStyle="1" w:styleId="Heading5Char">
    <w:name w:val="Heading 5 Char"/>
    <w:basedOn w:val="DefaultParagraphFont"/>
    <w:link w:val="Heading5"/>
    <w:rsid w:val="00405E6A"/>
    <w:rPr>
      <w:rFonts w:ascii="Arial" w:eastAsia="Times" w:hAnsi="Arial"/>
      <w:b/>
      <w:sz w:val="28"/>
    </w:rPr>
  </w:style>
  <w:style w:type="character" w:customStyle="1" w:styleId="Heading6Char">
    <w:name w:val="Heading 6 Char"/>
    <w:basedOn w:val="DefaultParagraphFont"/>
    <w:link w:val="Heading6"/>
    <w:rsid w:val="00405E6A"/>
    <w:rPr>
      <w:rFonts w:ascii="Arial" w:eastAsia="Times" w:hAnsi="Arial"/>
      <w:sz w:val="28"/>
    </w:rPr>
  </w:style>
  <w:style w:type="character" w:customStyle="1" w:styleId="Heading7Char">
    <w:name w:val="Heading 7 Char"/>
    <w:basedOn w:val="DefaultParagraphFont"/>
    <w:link w:val="Heading7"/>
    <w:rsid w:val="00405E6A"/>
    <w:rPr>
      <w:rFonts w:ascii="Arial" w:hAnsi="Arial"/>
      <w:b/>
      <w:sz w:val="22"/>
    </w:rPr>
  </w:style>
  <w:style w:type="character" w:customStyle="1" w:styleId="Heading8Char">
    <w:name w:val="Heading 8 Char"/>
    <w:basedOn w:val="DefaultParagraphFont"/>
    <w:link w:val="Heading8"/>
    <w:rsid w:val="00405E6A"/>
    <w:rPr>
      <w:rFonts w:ascii="Arial" w:eastAsia="Times" w:hAnsi="Arial"/>
      <w:b/>
      <w:sz w:val="22"/>
    </w:rPr>
  </w:style>
  <w:style w:type="character" w:customStyle="1" w:styleId="Heading9Char">
    <w:name w:val="Heading 9 Char"/>
    <w:basedOn w:val="DefaultParagraphFont"/>
    <w:link w:val="Heading9"/>
    <w:rsid w:val="00405E6A"/>
    <w:rPr>
      <w:rFonts w:ascii="Arial" w:eastAsia="Times" w:hAnsi="Arial"/>
      <w:i/>
      <w:sz w:val="22"/>
    </w:rPr>
  </w:style>
  <w:style w:type="character" w:customStyle="1" w:styleId="PlainTextChar">
    <w:name w:val="Plain Text Char"/>
    <w:basedOn w:val="DefaultParagraphFont"/>
    <w:link w:val="PlainText"/>
    <w:rsid w:val="00405E6A"/>
    <w:rPr>
      <w:rFonts w:ascii="Arial" w:hAnsi="Arial"/>
      <w:sz w:val="24"/>
    </w:rPr>
  </w:style>
  <w:style w:type="character" w:customStyle="1" w:styleId="BodyTextIndentChar">
    <w:name w:val="Body Text Indent Char"/>
    <w:basedOn w:val="DefaultParagraphFont"/>
    <w:link w:val="BodyTextIndent"/>
    <w:rsid w:val="00405E6A"/>
    <w:rPr>
      <w:rFonts w:ascii="Arial" w:hAnsi="Arial" w:cs="Arial"/>
      <w:sz w:val="24"/>
      <w:szCs w:val="24"/>
    </w:rPr>
  </w:style>
  <w:style w:type="character" w:customStyle="1" w:styleId="BodyTextIndent3Char">
    <w:name w:val="Body Text Indent 3 Char"/>
    <w:basedOn w:val="DefaultParagraphFont"/>
    <w:link w:val="BodyTextIndent3"/>
    <w:rsid w:val="00405E6A"/>
    <w:rPr>
      <w:rFonts w:ascii="Arial" w:hAnsi="Arial" w:cs="Arial"/>
      <w:sz w:val="24"/>
      <w:szCs w:val="24"/>
    </w:rPr>
  </w:style>
  <w:style w:type="character" w:customStyle="1" w:styleId="BodyTextIndent2Char">
    <w:name w:val="Body Text Indent 2 Char"/>
    <w:basedOn w:val="DefaultParagraphFont"/>
    <w:link w:val="BodyTextIndent2"/>
    <w:rsid w:val="00405E6A"/>
    <w:rPr>
      <w:sz w:val="24"/>
      <w:szCs w:val="24"/>
    </w:rPr>
  </w:style>
  <w:style w:type="character" w:customStyle="1" w:styleId="TitleChar">
    <w:name w:val="Title Char"/>
    <w:basedOn w:val="DefaultParagraphFont"/>
    <w:link w:val="Title"/>
    <w:rsid w:val="00405E6A"/>
    <w:rPr>
      <w:rFonts w:ascii="Arial" w:hAnsi="Arial"/>
      <w:b/>
      <w:sz w:val="24"/>
    </w:rPr>
  </w:style>
  <w:style w:type="character" w:customStyle="1" w:styleId="HTMLPreformattedChar">
    <w:name w:val="HTML Preformatted Char"/>
    <w:basedOn w:val="DefaultParagraphFont"/>
    <w:link w:val="HTMLPreformatted"/>
    <w:rsid w:val="00405E6A"/>
    <w:rPr>
      <w:rFonts w:ascii="Courier New" w:eastAsia="Courier New" w:hAnsi="Courier New" w:cs="Courier New"/>
    </w:rPr>
  </w:style>
  <w:style w:type="paragraph" w:customStyle="1" w:styleId="ReturnAddress">
    <w:name w:val="Return Address"/>
    <w:basedOn w:val="Normal"/>
    <w:uiPriority w:val="99"/>
    <w:rsid w:val="00405E6A"/>
    <w:pPr>
      <w:keepLines/>
      <w:spacing w:line="276" w:lineRule="auto"/>
      <w:ind w:right="4320"/>
    </w:pPr>
    <w:rPr>
      <w:sz w:val="20"/>
      <w:szCs w:val="20"/>
    </w:rPr>
  </w:style>
  <w:style w:type="paragraph" w:styleId="Revision">
    <w:name w:val="Revision"/>
    <w:hidden/>
    <w:uiPriority w:val="99"/>
    <w:semiHidden/>
    <w:rsid w:val="00405E6A"/>
    <w:rPr>
      <w:sz w:val="24"/>
      <w:szCs w:val="24"/>
    </w:rPr>
  </w:style>
  <w:style w:type="character" w:styleId="UnresolvedMention">
    <w:name w:val="Unresolved Mention"/>
    <w:basedOn w:val="DefaultParagraphFont"/>
    <w:uiPriority w:val="99"/>
    <w:semiHidden/>
    <w:unhideWhenUsed/>
    <w:rsid w:val="00515BCE"/>
    <w:rPr>
      <w:color w:val="605E5C"/>
      <w:shd w:val="clear" w:color="auto" w:fill="E1DFDD"/>
    </w:rPr>
  </w:style>
  <w:style w:type="character" w:customStyle="1" w:styleId="ListParagraphChar">
    <w:name w:val="List Paragraph Char"/>
    <w:basedOn w:val="DefaultParagraphFont"/>
    <w:link w:val="ListParagraph"/>
    <w:uiPriority w:val="34"/>
    <w:locked/>
    <w:rsid w:val="00A6036F"/>
    <w:rPr>
      <w:sz w:val="24"/>
      <w:szCs w:val="24"/>
    </w:rPr>
  </w:style>
  <w:style w:type="table" w:styleId="LightList">
    <w:name w:val="Light List"/>
    <w:basedOn w:val="TableNormal"/>
    <w:uiPriority w:val="61"/>
    <w:rsid w:val="00D0029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82153">
      <w:bodyDiv w:val="1"/>
      <w:marLeft w:val="0"/>
      <w:marRight w:val="0"/>
      <w:marTop w:val="0"/>
      <w:marBottom w:val="0"/>
      <w:divBdr>
        <w:top w:val="none" w:sz="0" w:space="0" w:color="auto"/>
        <w:left w:val="none" w:sz="0" w:space="0" w:color="auto"/>
        <w:bottom w:val="none" w:sz="0" w:space="0" w:color="auto"/>
        <w:right w:val="none" w:sz="0" w:space="0" w:color="auto"/>
      </w:divBdr>
    </w:div>
    <w:div w:id="163127097">
      <w:bodyDiv w:val="1"/>
      <w:marLeft w:val="0"/>
      <w:marRight w:val="0"/>
      <w:marTop w:val="0"/>
      <w:marBottom w:val="0"/>
      <w:divBdr>
        <w:top w:val="none" w:sz="0" w:space="0" w:color="auto"/>
        <w:left w:val="none" w:sz="0" w:space="0" w:color="auto"/>
        <w:bottom w:val="none" w:sz="0" w:space="0" w:color="auto"/>
        <w:right w:val="none" w:sz="0" w:space="0" w:color="auto"/>
      </w:divBdr>
    </w:div>
    <w:div w:id="167330668">
      <w:bodyDiv w:val="1"/>
      <w:marLeft w:val="0"/>
      <w:marRight w:val="0"/>
      <w:marTop w:val="0"/>
      <w:marBottom w:val="0"/>
      <w:divBdr>
        <w:top w:val="none" w:sz="0" w:space="0" w:color="auto"/>
        <w:left w:val="none" w:sz="0" w:space="0" w:color="auto"/>
        <w:bottom w:val="none" w:sz="0" w:space="0" w:color="auto"/>
        <w:right w:val="none" w:sz="0" w:space="0" w:color="auto"/>
      </w:divBdr>
    </w:div>
    <w:div w:id="257763101">
      <w:bodyDiv w:val="1"/>
      <w:marLeft w:val="0"/>
      <w:marRight w:val="0"/>
      <w:marTop w:val="0"/>
      <w:marBottom w:val="0"/>
      <w:divBdr>
        <w:top w:val="none" w:sz="0" w:space="0" w:color="auto"/>
        <w:left w:val="none" w:sz="0" w:space="0" w:color="auto"/>
        <w:bottom w:val="none" w:sz="0" w:space="0" w:color="auto"/>
        <w:right w:val="none" w:sz="0" w:space="0" w:color="auto"/>
      </w:divBdr>
    </w:div>
    <w:div w:id="354892785">
      <w:bodyDiv w:val="1"/>
      <w:marLeft w:val="0"/>
      <w:marRight w:val="0"/>
      <w:marTop w:val="0"/>
      <w:marBottom w:val="0"/>
      <w:divBdr>
        <w:top w:val="none" w:sz="0" w:space="0" w:color="auto"/>
        <w:left w:val="none" w:sz="0" w:space="0" w:color="auto"/>
        <w:bottom w:val="none" w:sz="0" w:space="0" w:color="auto"/>
        <w:right w:val="none" w:sz="0" w:space="0" w:color="auto"/>
      </w:divBdr>
    </w:div>
    <w:div w:id="362052765">
      <w:bodyDiv w:val="1"/>
      <w:marLeft w:val="0"/>
      <w:marRight w:val="0"/>
      <w:marTop w:val="0"/>
      <w:marBottom w:val="0"/>
      <w:divBdr>
        <w:top w:val="none" w:sz="0" w:space="0" w:color="auto"/>
        <w:left w:val="none" w:sz="0" w:space="0" w:color="auto"/>
        <w:bottom w:val="none" w:sz="0" w:space="0" w:color="auto"/>
        <w:right w:val="none" w:sz="0" w:space="0" w:color="auto"/>
      </w:divBdr>
    </w:div>
    <w:div w:id="449201672">
      <w:bodyDiv w:val="1"/>
      <w:marLeft w:val="0"/>
      <w:marRight w:val="0"/>
      <w:marTop w:val="0"/>
      <w:marBottom w:val="0"/>
      <w:divBdr>
        <w:top w:val="none" w:sz="0" w:space="0" w:color="auto"/>
        <w:left w:val="none" w:sz="0" w:space="0" w:color="auto"/>
        <w:bottom w:val="none" w:sz="0" w:space="0" w:color="auto"/>
        <w:right w:val="none" w:sz="0" w:space="0" w:color="auto"/>
      </w:divBdr>
    </w:div>
    <w:div w:id="464932084">
      <w:bodyDiv w:val="1"/>
      <w:marLeft w:val="0"/>
      <w:marRight w:val="0"/>
      <w:marTop w:val="0"/>
      <w:marBottom w:val="0"/>
      <w:divBdr>
        <w:top w:val="none" w:sz="0" w:space="0" w:color="auto"/>
        <w:left w:val="none" w:sz="0" w:space="0" w:color="auto"/>
        <w:bottom w:val="none" w:sz="0" w:space="0" w:color="auto"/>
        <w:right w:val="none" w:sz="0" w:space="0" w:color="auto"/>
      </w:divBdr>
    </w:div>
    <w:div w:id="474836858">
      <w:bodyDiv w:val="1"/>
      <w:marLeft w:val="0"/>
      <w:marRight w:val="0"/>
      <w:marTop w:val="0"/>
      <w:marBottom w:val="0"/>
      <w:divBdr>
        <w:top w:val="none" w:sz="0" w:space="0" w:color="auto"/>
        <w:left w:val="none" w:sz="0" w:space="0" w:color="auto"/>
        <w:bottom w:val="none" w:sz="0" w:space="0" w:color="auto"/>
        <w:right w:val="none" w:sz="0" w:space="0" w:color="auto"/>
      </w:divBdr>
    </w:div>
    <w:div w:id="514614940">
      <w:bodyDiv w:val="1"/>
      <w:marLeft w:val="0"/>
      <w:marRight w:val="0"/>
      <w:marTop w:val="0"/>
      <w:marBottom w:val="0"/>
      <w:divBdr>
        <w:top w:val="none" w:sz="0" w:space="0" w:color="auto"/>
        <w:left w:val="none" w:sz="0" w:space="0" w:color="auto"/>
        <w:bottom w:val="none" w:sz="0" w:space="0" w:color="auto"/>
        <w:right w:val="none" w:sz="0" w:space="0" w:color="auto"/>
      </w:divBdr>
    </w:div>
    <w:div w:id="519586704">
      <w:bodyDiv w:val="1"/>
      <w:marLeft w:val="0"/>
      <w:marRight w:val="0"/>
      <w:marTop w:val="0"/>
      <w:marBottom w:val="0"/>
      <w:divBdr>
        <w:top w:val="none" w:sz="0" w:space="0" w:color="auto"/>
        <w:left w:val="none" w:sz="0" w:space="0" w:color="auto"/>
        <w:bottom w:val="none" w:sz="0" w:space="0" w:color="auto"/>
        <w:right w:val="none" w:sz="0" w:space="0" w:color="auto"/>
      </w:divBdr>
    </w:div>
    <w:div w:id="692809664">
      <w:bodyDiv w:val="1"/>
      <w:marLeft w:val="0"/>
      <w:marRight w:val="0"/>
      <w:marTop w:val="0"/>
      <w:marBottom w:val="0"/>
      <w:divBdr>
        <w:top w:val="none" w:sz="0" w:space="0" w:color="auto"/>
        <w:left w:val="none" w:sz="0" w:space="0" w:color="auto"/>
        <w:bottom w:val="none" w:sz="0" w:space="0" w:color="auto"/>
        <w:right w:val="none" w:sz="0" w:space="0" w:color="auto"/>
      </w:divBdr>
    </w:div>
    <w:div w:id="719015806">
      <w:bodyDiv w:val="1"/>
      <w:marLeft w:val="0"/>
      <w:marRight w:val="0"/>
      <w:marTop w:val="0"/>
      <w:marBottom w:val="0"/>
      <w:divBdr>
        <w:top w:val="none" w:sz="0" w:space="0" w:color="auto"/>
        <w:left w:val="none" w:sz="0" w:space="0" w:color="auto"/>
        <w:bottom w:val="none" w:sz="0" w:space="0" w:color="auto"/>
        <w:right w:val="none" w:sz="0" w:space="0" w:color="auto"/>
      </w:divBdr>
    </w:div>
    <w:div w:id="803545397">
      <w:bodyDiv w:val="1"/>
      <w:marLeft w:val="0"/>
      <w:marRight w:val="0"/>
      <w:marTop w:val="0"/>
      <w:marBottom w:val="0"/>
      <w:divBdr>
        <w:top w:val="none" w:sz="0" w:space="0" w:color="auto"/>
        <w:left w:val="none" w:sz="0" w:space="0" w:color="auto"/>
        <w:bottom w:val="none" w:sz="0" w:space="0" w:color="auto"/>
        <w:right w:val="none" w:sz="0" w:space="0" w:color="auto"/>
      </w:divBdr>
    </w:div>
    <w:div w:id="900365246">
      <w:bodyDiv w:val="1"/>
      <w:marLeft w:val="0"/>
      <w:marRight w:val="0"/>
      <w:marTop w:val="0"/>
      <w:marBottom w:val="0"/>
      <w:divBdr>
        <w:top w:val="none" w:sz="0" w:space="0" w:color="auto"/>
        <w:left w:val="none" w:sz="0" w:space="0" w:color="auto"/>
        <w:bottom w:val="none" w:sz="0" w:space="0" w:color="auto"/>
        <w:right w:val="none" w:sz="0" w:space="0" w:color="auto"/>
      </w:divBdr>
    </w:div>
    <w:div w:id="1084031477">
      <w:bodyDiv w:val="1"/>
      <w:marLeft w:val="0"/>
      <w:marRight w:val="0"/>
      <w:marTop w:val="0"/>
      <w:marBottom w:val="0"/>
      <w:divBdr>
        <w:top w:val="none" w:sz="0" w:space="0" w:color="auto"/>
        <w:left w:val="none" w:sz="0" w:space="0" w:color="auto"/>
        <w:bottom w:val="none" w:sz="0" w:space="0" w:color="auto"/>
        <w:right w:val="none" w:sz="0" w:space="0" w:color="auto"/>
      </w:divBdr>
    </w:div>
    <w:div w:id="1086338594">
      <w:bodyDiv w:val="1"/>
      <w:marLeft w:val="0"/>
      <w:marRight w:val="0"/>
      <w:marTop w:val="0"/>
      <w:marBottom w:val="0"/>
      <w:divBdr>
        <w:top w:val="none" w:sz="0" w:space="0" w:color="auto"/>
        <w:left w:val="none" w:sz="0" w:space="0" w:color="auto"/>
        <w:bottom w:val="none" w:sz="0" w:space="0" w:color="auto"/>
        <w:right w:val="none" w:sz="0" w:space="0" w:color="auto"/>
      </w:divBdr>
    </w:div>
    <w:div w:id="1210532913">
      <w:bodyDiv w:val="1"/>
      <w:marLeft w:val="0"/>
      <w:marRight w:val="0"/>
      <w:marTop w:val="0"/>
      <w:marBottom w:val="0"/>
      <w:divBdr>
        <w:top w:val="none" w:sz="0" w:space="0" w:color="auto"/>
        <w:left w:val="none" w:sz="0" w:space="0" w:color="auto"/>
        <w:bottom w:val="none" w:sz="0" w:space="0" w:color="auto"/>
        <w:right w:val="none" w:sz="0" w:space="0" w:color="auto"/>
      </w:divBdr>
    </w:div>
    <w:div w:id="1262303168">
      <w:bodyDiv w:val="1"/>
      <w:marLeft w:val="0"/>
      <w:marRight w:val="0"/>
      <w:marTop w:val="0"/>
      <w:marBottom w:val="0"/>
      <w:divBdr>
        <w:top w:val="none" w:sz="0" w:space="0" w:color="auto"/>
        <w:left w:val="none" w:sz="0" w:space="0" w:color="auto"/>
        <w:bottom w:val="none" w:sz="0" w:space="0" w:color="auto"/>
        <w:right w:val="none" w:sz="0" w:space="0" w:color="auto"/>
      </w:divBdr>
    </w:div>
    <w:div w:id="1446345368">
      <w:bodyDiv w:val="1"/>
      <w:marLeft w:val="0"/>
      <w:marRight w:val="0"/>
      <w:marTop w:val="0"/>
      <w:marBottom w:val="0"/>
      <w:divBdr>
        <w:top w:val="none" w:sz="0" w:space="0" w:color="auto"/>
        <w:left w:val="none" w:sz="0" w:space="0" w:color="auto"/>
        <w:bottom w:val="none" w:sz="0" w:space="0" w:color="auto"/>
        <w:right w:val="none" w:sz="0" w:space="0" w:color="auto"/>
      </w:divBdr>
    </w:div>
    <w:div w:id="1512993563">
      <w:bodyDiv w:val="1"/>
      <w:marLeft w:val="0"/>
      <w:marRight w:val="0"/>
      <w:marTop w:val="0"/>
      <w:marBottom w:val="0"/>
      <w:divBdr>
        <w:top w:val="none" w:sz="0" w:space="0" w:color="auto"/>
        <w:left w:val="none" w:sz="0" w:space="0" w:color="auto"/>
        <w:bottom w:val="none" w:sz="0" w:space="0" w:color="auto"/>
        <w:right w:val="none" w:sz="0" w:space="0" w:color="auto"/>
      </w:divBdr>
    </w:div>
    <w:div w:id="1546873726">
      <w:bodyDiv w:val="1"/>
      <w:marLeft w:val="0"/>
      <w:marRight w:val="0"/>
      <w:marTop w:val="0"/>
      <w:marBottom w:val="0"/>
      <w:divBdr>
        <w:top w:val="none" w:sz="0" w:space="0" w:color="auto"/>
        <w:left w:val="none" w:sz="0" w:space="0" w:color="auto"/>
        <w:bottom w:val="none" w:sz="0" w:space="0" w:color="auto"/>
        <w:right w:val="none" w:sz="0" w:space="0" w:color="auto"/>
      </w:divBdr>
    </w:div>
    <w:div w:id="1588418539">
      <w:bodyDiv w:val="1"/>
      <w:marLeft w:val="0"/>
      <w:marRight w:val="0"/>
      <w:marTop w:val="0"/>
      <w:marBottom w:val="0"/>
      <w:divBdr>
        <w:top w:val="none" w:sz="0" w:space="0" w:color="auto"/>
        <w:left w:val="none" w:sz="0" w:space="0" w:color="auto"/>
        <w:bottom w:val="none" w:sz="0" w:space="0" w:color="auto"/>
        <w:right w:val="none" w:sz="0" w:space="0" w:color="auto"/>
      </w:divBdr>
    </w:div>
    <w:div w:id="1616863152">
      <w:bodyDiv w:val="1"/>
      <w:marLeft w:val="0"/>
      <w:marRight w:val="0"/>
      <w:marTop w:val="0"/>
      <w:marBottom w:val="0"/>
      <w:divBdr>
        <w:top w:val="none" w:sz="0" w:space="0" w:color="auto"/>
        <w:left w:val="none" w:sz="0" w:space="0" w:color="auto"/>
        <w:bottom w:val="none" w:sz="0" w:space="0" w:color="auto"/>
        <w:right w:val="none" w:sz="0" w:space="0" w:color="auto"/>
      </w:divBdr>
    </w:div>
    <w:div w:id="1634291692">
      <w:bodyDiv w:val="1"/>
      <w:marLeft w:val="0"/>
      <w:marRight w:val="0"/>
      <w:marTop w:val="0"/>
      <w:marBottom w:val="0"/>
      <w:divBdr>
        <w:top w:val="none" w:sz="0" w:space="0" w:color="auto"/>
        <w:left w:val="none" w:sz="0" w:space="0" w:color="auto"/>
        <w:bottom w:val="none" w:sz="0" w:space="0" w:color="auto"/>
        <w:right w:val="none" w:sz="0" w:space="0" w:color="auto"/>
      </w:divBdr>
    </w:div>
    <w:div w:id="1820724969">
      <w:bodyDiv w:val="1"/>
      <w:marLeft w:val="0"/>
      <w:marRight w:val="0"/>
      <w:marTop w:val="0"/>
      <w:marBottom w:val="0"/>
      <w:divBdr>
        <w:top w:val="none" w:sz="0" w:space="0" w:color="auto"/>
        <w:left w:val="none" w:sz="0" w:space="0" w:color="auto"/>
        <w:bottom w:val="none" w:sz="0" w:space="0" w:color="auto"/>
        <w:right w:val="none" w:sz="0" w:space="0" w:color="auto"/>
      </w:divBdr>
    </w:div>
    <w:div w:id="1866165305">
      <w:bodyDiv w:val="1"/>
      <w:marLeft w:val="0"/>
      <w:marRight w:val="0"/>
      <w:marTop w:val="0"/>
      <w:marBottom w:val="0"/>
      <w:divBdr>
        <w:top w:val="none" w:sz="0" w:space="0" w:color="auto"/>
        <w:left w:val="none" w:sz="0" w:space="0" w:color="auto"/>
        <w:bottom w:val="none" w:sz="0" w:space="0" w:color="auto"/>
        <w:right w:val="none" w:sz="0" w:space="0" w:color="auto"/>
      </w:divBdr>
    </w:div>
    <w:div w:id="203557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ed.sc.gov/finance/grants/scde-grant-opportunities/" TargetMode="External"/><Relationship Id="rId21" Type="http://schemas.openxmlformats.org/officeDocument/2006/relationships/header" Target="header3.xml"/><Relationship Id="rId34" Type="http://schemas.openxmlformats.org/officeDocument/2006/relationships/image" Target="media/image4.png"/><Relationship Id="rId42" Type="http://schemas.openxmlformats.org/officeDocument/2006/relationships/image" Target="media/image12.png"/><Relationship Id="rId47" Type="http://schemas.openxmlformats.org/officeDocument/2006/relationships/hyperlink" Target="https://www.nagc.org/national-standards-in-gifted-and-talented-education" TargetMode="External"/><Relationship Id="rId50" Type="http://schemas.openxmlformats.org/officeDocument/2006/relationships/hyperlink" Target="http://www.sam.gov" TargetMode="External"/><Relationship Id="rId55" Type="http://schemas.openxmlformats.org/officeDocument/2006/relationships/hyperlink" Target="https://nam10.safelinks.protection.outlook.com/?url=https%3A%2F%2Fed.sc.gov%2Fnewsroom%2Fguidance-regarding-terminology-and-data-collection-practices%2F&amp;data=05%7C02%7CAShiffle%40ed.sc.gov%7Cb3964c58c035442118cf08dd9ef2132e%7C2704e2c529f54f7eb91cbd56f0685995%7C0%7C0%7C638841484777690763%7CUnknown%7CTWFpbGZsb3d8eyJFbXB0eU1hcGkiOnRydWUsIlYiOiIwLjAuMDAwMCIsIlAiOiJXaW4zMiIsIkFOIjoiTWFpbCIsIldUIjoyfQ%3D%3D%7C0%7C%7C%7C&amp;sdata=2W1Q98QwcbjZW737lHPkZ%2F0ARixvS6S%2F1kg7H3upR8Y%3D&amp;reserved=0" TargetMode="External"/><Relationship Id="rId63" Type="http://schemas.openxmlformats.org/officeDocument/2006/relationships/image" Target="media/image15.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sam.gov/content/home" TargetMode="External"/><Relationship Id="rId11" Type="http://schemas.openxmlformats.org/officeDocument/2006/relationships/hyperlink" Target="mailto:jnholliday@ed.sc.gov" TargetMode="External"/><Relationship Id="rId24" Type="http://schemas.openxmlformats.org/officeDocument/2006/relationships/hyperlink" Target="https://www.nagc.org/national-standards-in-gifted-and-talented-education" TargetMode="External"/><Relationship Id="rId32" Type="http://schemas.openxmlformats.org/officeDocument/2006/relationships/image" Target="media/image2.png"/><Relationship Id="rId37" Type="http://schemas.openxmlformats.org/officeDocument/2006/relationships/image" Target="media/image7.png"/><Relationship Id="rId40" Type="http://schemas.openxmlformats.org/officeDocument/2006/relationships/image" Target="media/image10.png"/><Relationship Id="rId45" Type="http://schemas.openxmlformats.org/officeDocument/2006/relationships/hyperlink" Target="https://ed.sc.gov/educators/certification/certification-legislation-and-policy/required-credentials-for-professional-staff-members/" TargetMode="External"/><Relationship Id="rId53" Type="http://schemas.openxmlformats.org/officeDocument/2006/relationships/hyperlink" Target="https://www.sc.statehouse.gov/sess125_2023-2024/appropriations2024/gab5100.php" TargetMode="External"/><Relationship Id="rId58" Type="http://schemas.openxmlformats.org/officeDocument/2006/relationships/hyperlink" Target="https://www.gsa.gov/travel/plan-book/per-diem-rates"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footer" Target="footer3.xml"/><Relationship Id="rId19" Type="http://schemas.openxmlformats.org/officeDocument/2006/relationships/hyperlink" Target="https://ed.sc.gov/finance/auditing/" TargetMode="External"/><Relationship Id="rId14" Type="http://schemas.openxmlformats.org/officeDocument/2006/relationships/footer" Target="footer1.xml"/><Relationship Id="rId22" Type="http://schemas.openxmlformats.org/officeDocument/2006/relationships/hyperlink" Target="https://scde.formstack.com/forms/gt_graduate_program_2025_26" TargetMode="External"/><Relationship Id="rId27" Type="http://schemas.openxmlformats.org/officeDocument/2006/relationships/hyperlink" Target="https://ed.sc.gov/finance/grants/scde-grant-opportunities/202526-gifted-and-talented-graduate-course-program-discretionary-grant/" TargetMode="External"/><Relationship Id="rId30" Type="http://schemas.openxmlformats.org/officeDocument/2006/relationships/hyperlink" Target="https://www.fsd.gov/gsafsd_sp?id=gsafsd_kb_articles&amp;sys_id=c86bfd0f979fde90852ab546f053afa6" TargetMode="External"/><Relationship Id="rId35" Type="http://schemas.openxmlformats.org/officeDocument/2006/relationships/image" Target="media/image5.png"/><Relationship Id="rId43" Type="http://schemas.openxmlformats.org/officeDocument/2006/relationships/image" Target="media/image13.png"/><Relationship Id="rId48" Type="http://schemas.openxmlformats.org/officeDocument/2006/relationships/hyperlink" Target="https://ed.sc.gov/instruction/standards-learning/advanced-academic-programs/gifted-and-talented/" TargetMode="External"/><Relationship Id="rId56" Type="http://schemas.openxmlformats.org/officeDocument/2006/relationships/hyperlink" Target="https://nam10.safelinks.protection.outlook.com/?url=https%3A%2F%2Fed.sc.gov%2Fstate-board%2Fstate-board-of-education%2Funiform-procedure-for-selection-or-reconsideration-of-instructional-materials%2F&amp;data=05%7C02%7CAShiffle%40ed.sc.gov%7Cb3964c58c035442118cf08dd9ef2132e%7C2704e2c529f54f7eb91cbd56f0685995%7C0%7C0%7C638841484777706188%7CUnknown%7CTWFpbGZsb3d8eyJFbXB0eU1hcGkiOnRydWUsIlYiOiIwLjAuMDAwMCIsIlAiOiJXaW4zMiIsIkFOIjoiTWFpbCIsIldUIjoyfQ%3D%3D%7C0%7C%7C%7C&amp;sdata=7%2BksdjAbVNomRmF7XcLNNclpO9IJAOGIHJdz%2FAu0Ou0%3D&amp;reserved=0" TargetMode="External"/><Relationship Id="rId64" Type="http://schemas.openxmlformats.org/officeDocument/2006/relationships/header" Target="header7.xml"/><Relationship Id="rId8" Type="http://schemas.openxmlformats.org/officeDocument/2006/relationships/webSettings" Target="webSettings.xml"/><Relationship Id="rId51" Type="http://schemas.openxmlformats.org/officeDocument/2006/relationships/header" Target="header5.xml"/><Relationship Id="rId3" Type="http://schemas.openxmlformats.org/officeDocument/2006/relationships/customXml" Target="../customXml/item3.xml"/><Relationship Id="rId12" Type="http://schemas.openxmlformats.org/officeDocument/2006/relationships/hyperlink" Target="mailto:sstokes@ed.sc.gov" TargetMode="External"/><Relationship Id="rId17" Type="http://schemas.openxmlformats.org/officeDocument/2006/relationships/hyperlink" Target="https://scde.adobeconnect.com/g-t-gradcourse_pre-ap-ta/" TargetMode="External"/><Relationship Id="rId25" Type="http://schemas.openxmlformats.org/officeDocument/2006/relationships/hyperlink" Target="https://ed.sc.gov/instruction/standards-learning/advanced-academic-programs/gifted-and-talented/" TargetMode="Externa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hyperlink" Target="https://ed.sc.gov/instruction/standards-learning/" TargetMode="External"/><Relationship Id="rId59" Type="http://schemas.openxmlformats.org/officeDocument/2006/relationships/hyperlink" Target="https://cg.sc.gov/sites/cg/files/Documents/Guidance%20and%20Forms%20for%20State%20Agencies/CGs%20Accounting%20Policies%20and%20Procedures/03-31-25/Disbursement%20Regulations%20-%20June%202024.pdf" TargetMode="External"/><Relationship Id="rId67" Type="http://schemas.openxmlformats.org/officeDocument/2006/relationships/theme" Target="theme/theme1.xml"/><Relationship Id="rId20" Type="http://schemas.openxmlformats.org/officeDocument/2006/relationships/hyperlink" Target="https://ed.sc.gov/finance/auditing/pre-award-audit-resources/" TargetMode="External"/><Relationship Id="rId41" Type="http://schemas.openxmlformats.org/officeDocument/2006/relationships/image" Target="media/image11.png"/><Relationship Id="rId54" Type="http://schemas.openxmlformats.org/officeDocument/2006/relationships/hyperlink" Target="https://nam10.safelinks.protection.outlook.com/?url=https%3A%2F%2Fed.sc.gov%2Fnewsroom%2Fschool-district-memoranda-archive%2Fupdate-on-federal-education-policy-changes%2Fupdate-on-federal-education-policy-changes-memo%2F&amp;data=05%7C02%7CAShiffle%40ed.sc.gov%7Cb3964c58c035442118cf08dd9ef2132e%7C2704e2c529f54f7eb91cbd56f0685995%7C0%7C0%7C638841484777670085%7CUnknown%7CTWFpbGZsb3d8eyJFbXB0eU1hcGkiOnRydWUsIlYiOiIwLjAuMDAwMCIsIlAiOiJXaW4zMiIsIkFOIjoiTWFpbCIsIldUIjoyfQ%3D%3D%7C0%7C%7C%7C&amp;sdata=ytQBh2DAvdJPJwnzgi6FlLNUzesNI%2FJSCGSnK%2BcH3oY%3D&amp;reserved=0" TargetMode="External"/><Relationship Id="rId62" Type="http://schemas.openxmlformats.org/officeDocument/2006/relationships/hyperlink" Target="https://ed.sc.gov/finance/grants/scde-grant-opportunities/202526-gifted-and-talented-graduate-course-program-discretionary-grant/"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s://ed.sc.gov/instruction/standards-learning/" TargetMode="External"/><Relationship Id="rId28" Type="http://schemas.openxmlformats.org/officeDocument/2006/relationships/hyperlink" Target="https://www.procurement.sc.gov/legal/procurement-law" TargetMode="External"/><Relationship Id="rId36" Type="http://schemas.openxmlformats.org/officeDocument/2006/relationships/image" Target="media/image6.png"/><Relationship Id="rId49" Type="http://schemas.openxmlformats.org/officeDocument/2006/relationships/header" Target="header4.xml"/><Relationship Id="rId57" Type="http://schemas.openxmlformats.org/officeDocument/2006/relationships/hyperlink" Target="http://ed.sc.gov/finance/auditing/manuals-handbooks-and-guidelines/guidelines-for-retaining-documentation-to-support-expenditures/" TargetMode="External"/><Relationship Id="rId10" Type="http://schemas.openxmlformats.org/officeDocument/2006/relationships/endnotes" Target="endnotes.xml"/><Relationship Id="rId31" Type="http://schemas.openxmlformats.org/officeDocument/2006/relationships/hyperlink" Target="https://scde.formstack.com/forms/gt_graduate_program_2025_26" TargetMode="External"/><Relationship Id="rId44" Type="http://schemas.openxmlformats.org/officeDocument/2006/relationships/image" Target="media/image14.png"/><Relationship Id="rId52" Type="http://schemas.openxmlformats.org/officeDocument/2006/relationships/hyperlink" Target="https://www.scstatehouse.gov/sess126_2025-2026/appropriations2025/crp1b.pdf" TargetMode="External"/><Relationship Id="rId60" Type="http://schemas.openxmlformats.org/officeDocument/2006/relationships/header" Target="header6.xml"/><Relationship Id="rId65"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hyperlink" Target="http://ed.sc.gov/instruction/standards-learning/advanced-academic-programs/gifted-and-talented/" TargetMode="External"/><Relationship Id="rId39"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5.xml.rels><?xml version="1.0" encoding="UTF-8" standalone="yes"?>
<Relationships xmlns="http://schemas.openxmlformats.org/package/2006/relationships"><Relationship Id="rId1" Type="http://schemas.openxmlformats.org/officeDocument/2006/relationships/image" Target="media/image1.gif"/></Relationships>
</file>

<file path=word/_rels/header6.xml.rels><?xml version="1.0" encoding="UTF-8" standalone="yes"?>
<Relationships xmlns="http://schemas.openxmlformats.org/package/2006/relationships"><Relationship Id="rId1" Type="http://schemas.openxmlformats.org/officeDocument/2006/relationships/image" Target="media/image1.gif"/></Relationships>
</file>

<file path=word/_rels/header7.xml.rels><?xml version="1.0" encoding="UTF-8" standalone="yes"?>
<Relationships xmlns="http://schemas.openxmlformats.org/package/2006/relationships"><Relationship Id="rId1" Type="http://schemas.openxmlformats.org/officeDocument/2006/relationships/image" Target="media/image1.gif"/></Relationships>
</file>

<file path=word/_rels/header8.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105690A85EC2448C2EBA19D354F1EC" ma:contentTypeVersion="17" ma:contentTypeDescription="Create a new document." ma:contentTypeScope="" ma:versionID="0debf8c88a7222c4cda97a5f16744518">
  <xsd:schema xmlns:xsd="http://www.w3.org/2001/XMLSchema" xmlns:xs="http://www.w3.org/2001/XMLSchema" xmlns:p="http://schemas.microsoft.com/office/2006/metadata/properties" xmlns:ns2="4156c6c0-55d3-46bd-947b-c0981f42ad3d" xmlns:ns3="61b6f52b-ee08-46d7-8326-758c64b35613" targetNamespace="http://schemas.microsoft.com/office/2006/metadata/properties" ma:root="true" ma:fieldsID="27f671c66add11b1bb6724ca78d3a9e8" ns2:_="" ns3:_="">
    <xsd:import namespace="4156c6c0-55d3-46bd-947b-c0981f42ad3d"/>
    <xsd:import namespace="61b6f52b-ee08-46d7-8326-758c64b35613"/>
    <xsd:element name="properties">
      <xsd:complexType>
        <xsd:sequence>
          <xsd:element name="documentManagement">
            <xsd:complexType>
              <xsd:all>
                <xsd:element ref="ns2:Related_x0020_ARS_x0020_Recor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6c6c0-55d3-46bd-947b-c0981f42ad3d" elementFormDefault="qualified">
    <xsd:import namespace="http://schemas.microsoft.com/office/2006/documentManagement/types"/>
    <xsd:import namespace="http://schemas.microsoft.com/office/infopath/2007/PartnerControls"/>
    <xsd:element name="Related_x0020_ARS_x0020_Record" ma:index="2" nillable="true" ma:displayName="Related ART Record" ma:format="Dropdown" ma:list="842b15f5-835b-4709-9baf-f3ef5e2d0c0d" ma:internalName="Related_x0020_ARS_x0020_Record" ma:readOnly="false" ma:showField="Title">
      <xsd:simpleType>
        <xsd:restriction base="dms:Lookup"/>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hidden="true" ma:internalName="MediaServiceAutoTags" ma:readOnly="true">
      <xsd:simpleType>
        <xsd:restriction base="dms:Text"/>
      </xsd:simpleType>
    </xsd:element>
    <xsd:element name="MediaServiceOCR" ma:index="12" nillable="true" ma:displayName="Extracted Text" ma:hidden="true" ma:internalName="MediaServiceOCR"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e4daac4-fd0c-4c4b-a426-489ddec535ad"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b6f52b-ee08-46d7-8326-758c64b35613" elementFormDefault="qualified">
    <xsd:import namespace="http://schemas.microsoft.com/office/2006/documentManagement/types"/>
    <xsd:import namespace="http://schemas.microsoft.com/office/infopath/2007/PartnerControls"/>
    <xsd:element name="SharedWithUsers" ma:index="15"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hidden="true" ma:internalName="SharedWithDetails" ma:readOnly="true">
      <xsd:simpleType>
        <xsd:restriction base="dms:Note"/>
      </xsd:simpleType>
    </xsd:element>
    <xsd:element name="TaxCatchAll" ma:index="20" nillable="true" ma:displayName="Taxonomy Catch All Column" ma:hidden="true" ma:list="{6e990046-3222-461c-9c97-ced63ce803ab}" ma:internalName="TaxCatchAll" ma:readOnly="false" ma:showField="CatchAllData" ma:web="61b6f52b-ee08-46d7-8326-758c64b356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elated_x0020_ARS_x0020_Record xmlns="4156c6c0-55d3-46bd-947b-c0981f42ad3d">733</Related_x0020_ARS_x0020_Record>
    <lcf76f155ced4ddcb4097134ff3c332f xmlns="4156c6c0-55d3-46bd-947b-c0981f42ad3d">
      <Terms xmlns="http://schemas.microsoft.com/office/infopath/2007/PartnerControls"/>
    </lcf76f155ced4ddcb4097134ff3c332f>
    <TaxCatchAll xmlns="61b6f52b-ee08-46d7-8326-758c64b35613" xsi:nil="true"/>
  </documentManagement>
</p:properties>
</file>

<file path=customXml/itemProps1.xml><?xml version="1.0" encoding="utf-8"?>
<ds:datastoreItem xmlns:ds="http://schemas.openxmlformats.org/officeDocument/2006/customXml" ds:itemID="{044C8175-6A64-4A0A-A34F-CA8E90394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56c6c0-55d3-46bd-947b-c0981f42ad3d"/>
    <ds:schemaRef ds:uri="61b6f52b-ee08-46d7-8326-758c64b356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AA8971-4A34-4255-AD21-1076D9982876}">
  <ds:schemaRefs>
    <ds:schemaRef ds:uri="http://schemas.microsoft.com/sharepoint/v3/contenttype/forms"/>
  </ds:schemaRefs>
</ds:datastoreItem>
</file>

<file path=customXml/itemProps3.xml><?xml version="1.0" encoding="utf-8"?>
<ds:datastoreItem xmlns:ds="http://schemas.openxmlformats.org/officeDocument/2006/customXml" ds:itemID="{147D00EA-30ED-42D8-B1FF-2BE24EE849D6}">
  <ds:schemaRefs>
    <ds:schemaRef ds:uri="http://schemas.openxmlformats.org/officeDocument/2006/bibliography"/>
  </ds:schemaRefs>
</ds:datastoreItem>
</file>

<file path=customXml/itemProps4.xml><?xml version="1.0" encoding="utf-8"?>
<ds:datastoreItem xmlns:ds="http://schemas.openxmlformats.org/officeDocument/2006/customXml" ds:itemID="{4F33015D-834B-40EC-B0C1-397DFE9D47BB}">
  <ds:schemaRefs>
    <ds:schemaRef ds:uri="http://www.w3.org/XML/1998/namespace"/>
    <ds:schemaRef ds:uri="http://purl.org/dc/dcmitype/"/>
    <ds:schemaRef ds:uri="http://schemas.microsoft.com/office/infopath/2007/PartnerControls"/>
    <ds:schemaRef ds:uri="http://schemas.microsoft.com/office/2006/documentManagement/types"/>
    <ds:schemaRef ds:uri="http://purl.org/dc/elements/1.1/"/>
    <ds:schemaRef ds:uri="4156c6c0-55d3-46bd-947b-c0981f42ad3d"/>
    <ds:schemaRef ds:uri="http://schemas.microsoft.com/office/2006/metadata/properties"/>
    <ds:schemaRef ds:uri="http://schemas.openxmlformats.org/package/2006/metadata/core-properties"/>
    <ds:schemaRef ds:uri="61b6f52b-ee08-46d7-8326-758c64b3561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40</Pages>
  <Words>12516</Words>
  <Characters>77105</Characters>
  <Application>Microsoft Office Word</Application>
  <DocSecurity>0</DocSecurity>
  <Lines>642</Lines>
  <Paragraphs>178</Paragraphs>
  <ScaleCrop>false</ScaleCrop>
  <HeadingPairs>
    <vt:vector size="2" baseType="variant">
      <vt:variant>
        <vt:lpstr>Title</vt:lpstr>
      </vt:variant>
      <vt:variant>
        <vt:i4>1</vt:i4>
      </vt:variant>
    </vt:vector>
  </HeadingPairs>
  <TitlesOfParts>
    <vt:vector size="1" baseType="lpstr">
      <vt:lpstr>2025-26 Gifted and Talented Program Grant</vt:lpstr>
    </vt:vector>
  </TitlesOfParts>
  <Company>SDE</Company>
  <LinksUpToDate>false</LinksUpToDate>
  <CharactersWithSpaces>89443</CharactersWithSpaces>
  <SharedDoc>false</SharedDoc>
  <HLinks>
    <vt:vector size="318" baseType="variant">
      <vt:variant>
        <vt:i4>5701708</vt:i4>
      </vt:variant>
      <vt:variant>
        <vt:i4>383</vt:i4>
      </vt:variant>
      <vt:variant>
        <vt:i4>0</vt:i4>
      </vt:variant>
      <vt:variant>
        <vt:i4>5</vt:i4>
      </vt:variant>
      <vt:variant>
        <vt:lpwstr>http://www.irs.gov/w9</vt:lpwstr>
      </vt:variant>
      <vt:variant>
        <vt:lpwstr/>
      </vt:variant>
      <vt:variant>
        <vt:i4>3932258</vt:i4>
      </vt:variant>
      <vt:variant>
        <vt:i4>380</vt:i4>
      </vt:variant>
      <vt:variant>
        <vt:i4>0</vt:i4>
      </vt:variant>
      <vt:variant>
        <vt:i4>5</vt:i4>
      </vt:variant>
      <vt:variant>
        <vt:lpwstr>http://www.gsa.gov/</vt:lpwstr>
      </vt:variant>
      <vt:variant>
        <vt:lpwstr/>
      </vt:variant>
      <vt:variant>
        <vt:i4>2031666</vt:i4>
      </vt:variant>
      <vt:variant>
        <vt:i4>377</vt:i4>
      </vt:variant>
      <vt:variant>
        <vt:i4>0</vt:i4>
      </vt:variant>
      <vt:variant>
        <vt:i4>5</vt:i4>
      </vt:variant>
      <vt:variant>
        <vt:lpwstr>http://ed.sc.gov/agency/as/documents/Guidelines_RetainingDocToSupportExpenditureClaims.pdf</vt:lpwstr>
      </vt:variant>
      <vt:variant>
        <vt:lpwstr/>
      </vt:variant>
      <vt:variant>
        <vt:i4>7864418</vt:i4>
      </vt:variant>
      <vt:variant>
        <vt:i4>374</vt:i4>
      </vt:variant>
      <vt:variant>
        <vt:i4>0</vt:i4>
      </vt:variant>
      <vt:variant>
        <vt:i4>5</vt:i4>
      </vt:variant>
      <vt:variant>
        <vt:lpwstr>../../ashiffle/AppData/Local/Microsoft/Windows/Temporary Internet Files/ashiffle/AppData/Local/Microsoft/Windows/Temporary Internet Files/Content.Outlook/AppData/Local/Microsoft/Windows/Temporary Internet Files/Content.Outlook/AppData/Local/Microsoft/Windows/Temporary Internet Files/ashiffle/AppData/Local/Microsoft/Windows/Temporary Internet Files/ashiffle/AppData/Local/Microsoft/Windows/Temporary Internet Files/Content.Outlook/Users/mmccambe/AppData/Local/Microsoft/Windows/Temporary Internet Files/Content.Outlook/D0Q0YVZX/www.sam.gov</vt:lpwstr>
      </vt:variant>
      <vt:variant>
        <vt:lpwstr/>
      </vt:variant>
      <vt:variant>
        <vt:i4>6160400</vt:i4>
      </vt:variant>
      <vt:variant>
        <vt:i4>342</vt:i4>
      </vt:variant>
      <vt:variant>
        <vt:i4>0</vt:i4>
      </vt:variant>
      <vt:variant>
        <vt:i4>5</vt:i4>
      </vt:variant>
      <vt:variant>
        <vt:lpwstr>http://www.dropoutprevention.org/</vt:lpwstr>
      </vt:variant>
      <vt:variant>
        <vt:lpwstr/>
      </vt:variant>
      <vt:variant>
        <vt:i4>6946936</vt:i4>
      </vt:variant>
      <vt:variant>
        <vt:i4>339</vt:i4>
      </vt:variant>
      <vt:variant>
        <vt:i4>0</vt:i4>
      </vt:variant>
      <vt:variant>
        <vt:i4>5</vt:i4>
      </vt:variant>
      <vt:variant>
        <vt:lpwstr>http://ed.sc.gov/agency/programs-services/174/documents/AtRiskStudentGuide2.pdf</vt:lpwstr>
      </vt:variant>
      <vt:variant>
        <vt:lpwstr/>
      </vt:variant>
      <vt:variant>
        <vt:i4>2687073</vt:i4>
      </vt:variant>
      <vt:variant>
        <vt:i4>324</vt:i4>
      </vt:variant>
      <vt:variant>
        <vt:i4>0</vt:i4>
      </vt:variant>
      <vt:variant>
        <vt:i4>5</vt:i4>
      </vt:variant>
      <vt:variant>
        <vt:lpwstr>http://ed.sc.gov/agency/as/</vt:lpwstr>
      </vt:variant>
      <vt:variant>
        <vt:lpwstr/>
      </vt:variant>
      <vt:variant>
        <vt:i4>2687073</vt:i4>
      </vt:variant>
      <vt:variant>
        <vt:i4>321</vt:i4>
      </vt:variant>
      <vt:variant>
        <vt:i4>0</vt:i4>
      </vt:variant>
      <vt:variant>
        <vt:i4>5</vt:i4>
      </vt:variant>
      <vt:variant>
        <vt:lpwstr>http://ed.sc.gov/agency/as/</vt:lpwstr>
      </vt:variant>
      <vt:variant>
        <vt:lpwstr/>
      </vt:variant>
      <vt:variant>
        <vt:i4>4587600</vt:i4>
      </vt:variant>
      <vt:variant>
        <vt:i4>318</vt:i4>
      </vt:variant>
      <vt:variant>
        <vt:i4>0</vt:i4>
      </vt:variant>
      <vt:variant>
        <vt:i4>5</vt:i4>
      </vt:variant>
      <vt:variant>
        <vt:lpwstr>http://www.ecfr.gov/</vt:lpwstr>
      </vt:variant>
      <vt:variant>
        <vt:lpwstr/>
      </vt:variant>
      <vt:variant>
        <vt:i4>1638456</vt:i4>
      </vt:variant>
      <vt:variant>
        <vt:i4>260</vt:i4>
      </vt:variant>
      <vt:variant>
        <vt:i4>0</vt:i4>
      </vt:variant>
      <vt:variant>
        <vt:i4>5</vt:i4>
      </vt:variant>
      <vt:variant>
        <vt:lpwstr/>
      </vt:variant>
      <vt:variant>
        <vt:lpwstr>_Toc372897069</vt:lpwstr>
      </vt:variant>
      <vt:variant>
        <vt:i4>1638456</vt:i4>
      </vt:variant>
      <vt:variant>
        <vt:i4>254</vt:i4>
      </vt:variant>
      <vt:variant>
        <vt:i4>0</vt:i4>
      </vt:variant>
      <vt:variant>
        <vt:i4>5</vt:i4>
      </vt:variant>
      <vt:variant>
        <vt:lpwstr/>
      </vt:variant>
      <vt:variant>
        <vt:lpwstr>_Toc372897068</vt:lpwstr>
      </vt:variant>
      <vt:variant>
        <vt:i4>1638456</vt:i4>
      </vt:variant>
      <vt:variant>
        <vt:i4>248</vt:i4>
      </vt:variant>
      <vt:variant>
        <vt:i4>0</vt:i4>
      </vt:variant>
      <vt:variant>
        <vt:i4>5</vt:i4>
      </vt:variant>
      <vt:variant>
        <vt:lpwstr/>
      </vt:variant>
      <vt:variant>
        <vt:lpwstr>_Toc372897067</vt:lpwstr>
      </vt:variant>
      <vt:variant>
        <vt:i4>1638456</vt:i4>
      </vt:variant>
      <vt:variant>
        <vt:i4>242</vt:i4>
      </vt:variant>
      <vt:variant>
        <vt:i4>0</vt:i4>
      </vt:variant>
      <vt:variant>
        <vt:i4>5</vt:i4>
      </vt:variant>
      <vt:variant>
        <vt:lpwstr/>
      </vt:variant>
      <vt:variant>
        <vt:lpwstr>_Toc372897066</vt:lpwstr>
      </vt:variant>
      <vt:variant>
        <vt:i4>1638456</vt:i4>
      </vt:variant>
      <vt:variant>
        <vt:i4>236</vt:i4>
      </vt:variant>
      <vt:variant>
        <vt:i4>0</vt:i4>
      </vt:variant>
      <vt:variant>
        <vt:i4>5</vt:i4>
      </vt:variant>
      <vt:variant>
        <vt:lpwstr/>
      </vt:variant>
      <vt:variant>
        <vt:lpwstr>_Toc372897065</vt:lpwstr>
      </vt:variant>
      <vt:variant>
        <vt:i4>1638456</vt:i4>
      </vt:variant>
      <vt:variant>
        <vt:i4>230</vt:i4>
      </vt:variant>
      <vt:variant>
        <vt:i4>0</vt:i4>
      </vt:variant>
      <vt:variant>
        <vt:i4>5</vt:i4>
      </vt:variant>
      <vt:variant>
        <vt:lpwstr/>
      </vt:variant>
      <vt:variant>
        <vt:lpwstr>_Toc372897064</vt:lpwstr>
      </vt:variant>
      <vt:variant>
        <vt:i4>1638456</vt:i4>
      </vt:variant>
      <vt:variant>
        <vt:i4>224</vt:i4>
      </vt:variant>
      <vt:variant>
        <vt:i4>0</vt:i4>
      </vt:variant>
      <vt:variant>
        <vt:i4>5</vt:i4>
      </vt:variant>
      <vt:variant>
        <vt:lpwstr/>
      </vt:variant>
      <vt:variant>
        <vt:lpwstr>_Toc372897063</vt:lpwstr>
      </vt:variant>
      <vt:variant>
        <vt:i4>3145842</vt:i4>
      </vt:variant>
      <vt:variant>
        <vt:i4>218</vt:i4>
      </vt:variant>
      <vt:variant>
        <vt:i4>0</vt:i4>
      </vt:variant>
      <vt:variant>
        <vt:i4>5</vt:i4>
      </vt:variant>
      <vt:variant>
        <vt:lpwstr>\\msfs01.ed.sc.org\users\Ashiffle\drafts\RFP Redesigh\SCDE RFP Template-Nov 2013.doc</vt:lpwstr>
      </vt:variant>
      <vt:variant>
        <vt:lpwstr>_Toc372897060</vt:lpwstr>
      </vt:variant>
      <vt:variant>
        <vt:i4>1703992</vt:i4>
      </vt:variant>
      <vt:variant>
        <vt:i4>212</vt:i4>
      </vt:variant>
      <vt:variant>
        <vt:i4>0</vt:i4>
      </vt:variant>
      <vt:variant>
        <vt:i4>5</vt:i4>
      </vt:variant>
      <vt:variant>
        <vt:lpwstr/>
      </vt:variant>
      <vt:variant>
        <vt:lpwstr>_Toc372897059</vt:lpwstr>
      </vt:variant>
      <vt:variant>
        <vt:i4>1703992</vt:i4>
      </vt:variant>
      <vt:variant>
        <vt:i4>206</vt:i4>
      </vt:variant>
      <vt:variant>
        <vt:i4>0</vt:i4>
      </vt:variant>
      <vt:variant>
        <vt:i4>5</vt:i4>
      </vt:variant>
      <vt:variant>
        <vt:lpwstr/>
      </vt:variant>
      <vt:variant>
        <vt:lpwstr>_Toc372897058</vt:lpwstr>
      </vt:variant>
      <vt:variant>
        <vt:i4>1703992</vt:i4>
      </vt:variant>
      <vt:variant>
        <vt:i4>200</vt:i4>
      </vt:variant>
      <vt:variant>
        <vt:i4>0</vt:i4>
      </vt:variant>
      <vt:variant>
        <vt:i4>5</vt:i4>
      </vt:variant>
      <vt:variant>
        <vt:lpwstr/>
      </vt:variant>
      <vt:variant>
        <vt:lpwstr>_Toc372897057</vt:lpwstr>
      </vt:variant>
      <vt:variant>
        <vt:i4>1703992</vt:i4>
      </vt:variant>
      <vt:variant>
        <vt:i4>194</vt:i4>
      </vt:variant>
      <vt:variant>
        <vt:i4>0</vt:i4>
      </vt:variant>
      <vt:variant>
        <vt:i4>5</vt:i4>
      </vt:variant>
      <vt:variant>
        <vt:lpwstr/>
      </vt:variant>
      <vt:variant>
        <vt:lpwstr>_Toc372897056</vt:lpwstr>
      </vt:variant>
      <vt:variant>
        <vt:i4>1703992</vt:i4>
      </vt:variant>
      <vt:variant>
        <vt:i4>188</vt:i4>
      </vt:variant>
      <vt:variant>
        <vt:i4>0</vt:i4>
      </vt:variant>
      <vt:variant>
        <vt:i4>5</vt:i4>
      </vt:variant>
      <vt:variant>
        <vt:lpwstr/>
      </vt:variant>
      <vt:variant>
        <vt:lpwstr>_Toc372897055</vt:lpwstr>
      </vt:variant>
      <vt:variant>
        <vt:i4>1703992</vt:i4>
      </vt:variant>
      <vt:variant>
        <vt:i4>182</vt:i4>
      </vt:variant>
      <vt:variant>
        <vt:i4>0</vt:i4>
      </vt:variant>
      <vt:variant>
        <vt:i4>5</vt:i4>
      </vt:variant>
      <vt:variant>
        <vt:lpwstr/>
      </vt:variant>
      <vt:variant>
        <vt:lpwstr>_Toc372897054</vt:lpwstr>
      </vt:variant>
      <vt:variant>
        <vt:i4>1703992</vt:i4>
      </vt:variant>
      <vt:variant>
        <vt:i4>176</vt:i4>
      </vt:variant>
      <vt:variant>
        <vt:i4>0</vt:i4>
      </vt:variant>
      <vt:variant>
        <vt:i4>5</vt:i4>
      </vt:variant>
      <vt:variant>
        <vt:lpwstr/>
      </vt:variant>
      <vt:variant>
        <vt:lpwstr>_Toc372897053</vt:lpwstr>
      </vt:variant>
      <vt:variant>
        <vt:i4>1703992</vt:i4>
      </vt:variant>
      <vt:variant>
        <vt:i4>170</vt:i4>
      </vt:variant>
      <vt:variant>
        <vt:i4>0</vt:i4>
      </vt:variant>
      <vt:variant>
        <vt:i4>5</vt:i4>
      </vt:variant>
      <vt:variant>
        <vt:lpwstr/>
      </vt:variant>
      <vt:variant>
        <vt:lpwstr>_Toc372897052</vt:lpwstr>
      </vt:variant>
      <vt:variant>
        <vt:i4>1703992</vt:i4>
      </vt:variant>
      <vt:variant>
        <vt:i4>164</vt:i4>
      </vt:variant>
      <vt:variant>
        <vt:i4>0</vt:i4>
      </vt:variant>
      <vt:variant>
        <vt:i4>5</vt:i4>
      </vt:variant>
      <vt:variant>
        <vt:lpwstr/>
      </vt:variant>
      <vt:variant>
        <vt:lpwstr>_Toc372897051</vt:lpwstr>
      </vt:variant>
      <vt:variant>
        <vt:i4>1703992</vt:i4>
      </vt:variant>
      <vt:variant>
        <vt:i4>158</vt:i4>
      </vt:variant>
      <vt:variant>
        <vt:i4>0</vt:i4>
      </vt:variant>
      <vt:variant>
        <vt:i4>5</vt:i4>
      </vt:variant>
      <vt:variant>
        <vt:lpwstr/>
      </vt:variant>
      <vt:variant>
        <vt:lpwstr>_Toc372897050</vt:lpwstr>
      </vt:variant>
      <vt:variant>
        <vt:i4>1769528</vt:i4>
      </vt:variant>
      <vt:variant>
        <vt:i4>152</vt:i4>
      </vt:variant>
      <vt:variant>
        <vt:i4>0</vt:i4>
      </vt:variant>
      <vt:variant>
        <vt:i4>5</vt:i4>
      </vt:variant>
      <vt:variant>
        <vt:lpwstr/>
      </vt:variant>
      <vt:variant>
        <vt:lpwstr>_Toc372897049</vt:lpwstr>
      </vt:variant>
      <vt:variant>
        <vt:i4>1769528</vt:i4>
      </vt:variant>
      <vt:variant>
        <vt:i4>146</vt:i4>
      </vt:variant>
      <vt:variant>
        <vt:i4>0</vt:i4>
      </vt:variant>
      <vt:variant>
        <vt:i4>5</vt:i4>
      </vt:variant>
      <vt:variant>
        <vt:lpwstr/>
      </vt:variant>
      <vt:variant>
        <vt:lpwstr>_Toc372897048</vt:lpwstr>
      </vt:variant>
      <vt:variant>
        <vt:i4>1769528</vt:i4>
      </vt:variant>
      <vt:variant>
        <vt:i4>140</vt:i4>
      </vt:variant>
      <vt:variant>
        <vt:i4>0</vt:i4>
      </vt:variant>
      <vt:variant>
        <vt:i4>5</vt:i4>
      </vt:variant>
      <vt:variant>
        <vt:lpwstr/>
      </vt:variant>
      <vt:variant>
        <vt:lpwstr>_Toc372897047</vt:lpwstr>
      </vt:variant>
      <vt:variant>
        <vt:i4>1769528</vt:i4>
      </vt:variant>
      <vt:variant>
        <vt:i4>134</vt:i4>
      </vt:variant>
      <vt:variant>
        <vt:i4>0</vt:i4>
      </vt:variant>
      <vt:variant>
        <vt:i4>5</vt:i4>
      </vt:variant>
      <vt:variant>
        <vt:lpwstr/>
      </vt:variant>
      <vt:variant>
        <vt:lpwstr>_Toc372897046</vt:lpwstr>
      </vt:variant>
      <vt:variant>
        <vt:i4>1769528</vt:i4>
      </vt:variant>
      <vt:variant>
        <vt:i4>128</vt:i4>
      </vt:variant>
      <vt:variant>
        <vt:i4>0</vt:i4>
      </vt:variant>
      <vt:variant>
        <vt:i4>5</vt:i4>
      </vt:variant>
      <vt:variant>
        <vt:lpwstr/>
      </vt:variant>
      <vt:variant>
        <vt:lpwstr>_Toc372897045</vt:lpwstr>
      </vt:variant>
      <vt:variant>
        <vt:i4>1769528</vt:i4>
      </vt:variant>
      <vt:variant>
        <vt:i4>122</vt:i4>
      </vt:variant>
      <vt:variant>
        <vt:i4>0</vt:i4>
      </vt:variant>
      <vt:variant>
        <vt:i4>5</vt:i4>
      </vt:variant>
      <vt:variant>
        <vt:lpwstr/>
      </vt:variant>
      <vt:variant>
        <vt:lpwstr>_Toc372897044</vt:lpwstr>
      </vt:variant>
      <vt:variant>
        <vt:i4>1769528</vt:i4>
      </vt:variant>
      <vt:variant>
        <vt:i4>116</vt:i4>
      </vt:variant>
      <vt:variant>
        <vt:i4>0</vt:i4>
      </vt:variant>
      <vt:variant>
        <vt:i4>5</vt:i4>
      </vt:variant>
      <vt:variant>
        <vt:lpwstr/>
      </vt:variant>
      <vt:variant>
        <vt:lpwstr>_Toc372897043</vt:lpwstr>
      </vt:variant>
      <vt:variant>
        <vt:i4>1769528</vt:i4>
      </vt:variant>
      <vt:variant>
        <vt:i4>110</vt:i4>
      </vt:variant>
      <vt:variant>
        <vt:i4>0</vt:i4>
      </vt:variant>
      <vt:variant>
        <vt:i4>5</vt:i4>
      </vt:variant>
      <vt:variant>
        <vt:lpwstr/>
      </vt:variant>
      <vt:variant>
        <vt:lpwstr>_Toc372897042</vt:lpwstr>
      </vt:variant>
      <vt:variant>
        <vt:i4>1769528</vt:i4>
      </vt:variant>
      <vt:variant>
        <vt:i4>104</vt:i4>
      </vt:variant>
      <vt:variant>
        <vt:i4>0</vt:i4>
      </vt:variant>
      <vt:variant>
        <vt:i4>5</vt:i4>
      </vt:variant>
      <vt:variant>
        <vt:lpwstr/>
      </vt:variant>
      <vt:variant>
        <vt:lpwstr>_Toc372897041</vt:lpwstr>
      </vt:variant>
      <vt:variant>
        <vt:i4>1769528</vt:i4>
      </vt:variant>
      <vt:variant>
        <vt:i4>98</vt:i4>
      </vt:variant>
      <vt:variant>
        <vt:i4>0</vt:i4>
      </vt:variant>
      <vt:variant>
        <vt:i4>5</vt:i4>
      </vt:variant>
      <vt:variant>
        <vt:lpwstr/>
      </vt:variant>
      <vt:variant>
        <vt:lpwstr>_Toc372897040</vt:lpwstr>
      </vt:variant>
      <vt:variant>
        <vt:i4>1835064</vt:i4>
      </vt:variant>
      <vt:variant>
        <vt:i4>92</vt:i4>
      </vt:variant>
      <vt:variant>
        <vt:i4>0</vt:i4>
      </vt:variant>
      <vt:variant>
        <vt:i4>5</vt:i4>
      </vt:variant>
      <vt:variant>
        <vt:lpwstr/>
      </vt:variant>
      <vt:variant>
        <vt:lpwstr>_Toc372897039</vt:lpwstr>
      </vt:variant>
      <vt:variant>
        <vt:i4>1835064</vt:i4>
      </vt:variant>
      <vt:variant>
        <vt:i4>86</vt:i4>
      </vt:variant>
      <vt:variant>
        <vt:i4>0</vt:i4>
      </vt:variant>
      <vt:variant>
        <vt:i4>5</vt:i4>
      </vt:variant>
      <vt:variant>
        <vt:lpwstr/>
      </vt:variant>
      <vt:variant>
        <vt:lpwstr>_Toc372897038</vt:lpwstr>
      </vt:variant>
      <vt:variant>
        <vt:i4>1835064</vt:i4>
      </vt:variant>
      <vt:variant>
        <vt:i4>80</vt:i4>
      </vt:variant>
      <vt:variant>
        <vt:i4>0</vt:i4>
      </vt:variant>
      <vt:variant>
        <vt:i4>5</vt:i4>
      </vt:variant>
      <vt:variant>
        <vt:lpwstr/>
      </vt:variant>
      <vt:variant>
        <vt:lpwstr>_Toc372897037</vt:lpwstr>
      </vt:variant>
      <vt:variant>
        <vt:i4>1835064</vt:i4>
      </vt:variant>
      <vt:variant>
        <vt:i4>74</vt:i4>
      </vt:variant>
      <vt:variant>
        <vt:i4>0</vt:i4>
      </vt:variant>
      <vt:variant>
        <vt:i4>5</vt:i4>
      </vt:variant>
      <vt:variant>
        <vt:lpwstr/>
      </vt:variant>
      <vt:variant>
        <vt:lpwstr>_Toc372897036</vt:lpwstr>
      </vt:variant>
      <vt:variant>
        <vt:i4>1835064</vt:i4>
      </vt:variant>
      <vt:variant>
        <vt:i4>68</vt:i4>
      </vt:variant>
      <vt:variant>
        <vt:i4>0</vt:i4>
      </vt:variant>
      <vt:variant>
        <vt:i4>5</vt:i4>
      </vt:variant>
      <vt:variant>
        <vt:lpwstr/>
      </vt:variant>
      <vt:variant>
        <vt:lpwstr>_Toc372897035</vt:lpwstr>
      </vt:variant>
      <vt:variant>
        <vt:i4>1835064</vt:i4>
      </vt:variant>
      <vt:variant>
        <vt:i4>62</vt:i4>
      </vt:variant>
      <vt:variant>
        <vt:i4>0</vt:i4>
      </vt:variant>
      <vt:variant>
        <vt:i4>5</vt:i4>
      </vt:variant>
      <vt:variant>
        <vt:lpwstr/>
      </vt:variant>
      <vt:variant>
        <vt:lpwstr>_Toc372897034</vt:lpwstr>
      </vt:variant>
      <vt:variant>
        <vt:i4>1835064</vt:i4>
      </vt:variant>
      <vt:variant>
        <vt:i4>56</vt:i4>
      </vt:variant>
      <vt:variant>
        <vt:i4>0</vt:i4>
      </vt:variant>
      <vt:variant>
        <vt:i4>5</vt:i4>
      </vt:variant>
      <vt:variant>
        <vt:lpwstr/>
      </vt:variant>
      <vt:variant>
        <vt:lpwstr>_Toc372897033</vt:lpwstr>
      </vt:variant>
      <vt:variant>
        <vt:i4>1835064</vt:i4>
      </vt:variant>
      <vt:variant>
        <vt:i4>50</vt:i4>
      </vt:variant>
      <vt:variant>
        <vt:i4>0</vt:i4>
      </vt:variant>
      <vt:variant>
        <vt:i4>5</vt:i4>
      </vt:variant>
      <vt:variant>
        <vt:lpwstr/>
      </vt:variant>
      <vt:variant>
        <vt:lpwstr>_Toc372897032</vt:lpwstr>
      </vt:variant>
      <vt:variant>
        <vt:i4>1835064</vt:i4>
      </vt:variant>
      <vt:variant>
        <vt:i4>44</vt:i4>
      </vt:variant>
      <vt:variant>
        <vt:i4>0</vt:i4>
      </vt:variant>
      <vt:variant>
        <vt:i4>5</vt:i4>
      </vt:variant>
      <vt:variant>
        <vt:lpwstr/>
      </vt:variant>
      <vt:variant>
        <vt:lpwstr>_Toc372897031</vt:lpwstr>
      </vt:variant>
      <vt:variant>
        <vt:i4>1835064</vt:i4>
      </vt:variant>
      <vt:variant>
        <vt:i4>38</vt:i4>
      </vt:variant>
      <vt:variant>
        <vt:i4>0</vt:i4>
      </vt:variant>
      <vt:variant>
        <vt:i4>5</vt:i4>
      </vt:variant>
      <vt:variant>
        <vt:lpwstr/>
      </vt:variant>
      <vt:variant>
        <vt:lpwstr>_Toc372897030</vt:lpwstr>
      </vt:variant>
      <vt:variant>
        <vt:i4>1900600</vt:i4>
      </vt:variant>
      <vt:variant>
        <vt:i4>32</vt:i4>
      </vt:variant>
      <vt:variant>
        <vt:i4>0</vt:i4>
      </vt:variant>
      <vt:variant>
        <vt:i4>5</vt:i4>
      </vt:variant>
      <vt:variant>
        <vt:lpwstr/>
      </vt:variant>
      <vt:variant>
        <vt:lpwstr>_Toc372897029</vt:lpwstr>
      </vt:variant>
      <vt:variant>
        <vt:i4>1900600</vt:i4>
      </vt:variant>
      <vt:variant>
        <vt:i4>26</vt:i4>
      </vt:variant>
      <vt:variant>
        <vt:i4>0</vt:i4>
      </vt:variant>
      <vt:variant>
        <vt:i4>5</vt:i4>
      </vt:variant>
      <vt:variant>
        <vt:lpwstr/>
      </vt:variant>
      <vt:variant>
        <vt:lpwstr>_Toc372897028</vt:lpwstr>
      </vt:variant>
      <vt:variant>
        <vt:i4>1900600</vt:i4>
      </vt:variant>
      <vt:variant>
        <vt:i4>20</vt:i4>
      </vt:variant>
      <vt:variant>
        <vt:i4>0</vt:i4>
      </vt:variant>
      <vt:variant>
        <vt:i4>5</vt:i4>
      </vt:variant>
      <vt:variant>
        <vt:lpwstr/>
      </vt:variant>
      <vt:variant>
        <vt:lpwstr>_Toc372897027</vt:lpwstr>
      </vt:variant>
      <vt:variant>
        <vt:i4>1900600</vt:i4>
      </vt:variant>
      <vt:variant>
        <vt:i4>14</vt:i4>
      </vt:variant>
      <vt:variant>
        <vt:i4>0</vt:i4>
      </vt:variant>
      <vt:variant>
        <vt:i4>5</vt:i4>
      </vt:variant>
      <vt:variant>
        <vt:lpwstr/>
      </vt:variant>
      <vt:variant>
        <vt:lpwstr>_Toc372897026</vt:lpwstr>
      </vt:variant>
      <vt:variant>
        <vt:i4>1900600</vt:i4>
      </vt:variant>
      <vt:variant>
        <vt:i4>8</vt:i4>
      </vt:variant>
      <vt:variant>
        <vt:i4>0</vt:i4>
      </vt:variant>
      <vt:variant>
        <vt:i4>5</vt:i4>
      </vt:variant>
      <vt:variant>
        <vt:lpwstr/>
      </vt:variant>
      <vt:variant>
        <vt:lpwstr>_Toc372897025</vt:lpwstr>
      </vt:variant>
      <vt:variant>
        <vt:i4>1900600</vt:i4>
      </vt:variant>
      <vt:variant>
        <vt:i4>2</vt:i4>
      </vt:variant>
      <vt:variant>
        <vt:i4>0</vt:i4>
      </vt:variant>
      <vt:variant>
        <vt:i4>5</vt:i4>
      </vt:variant>
      <vt:variant>
        <vt:lpwstr/>
      </vt:variant>
      <vt:variant>
        <vt:lpwstr>_Toc372897024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2025-26 Gifted and Talented Program Grant</dc:title>
  <dc:subject/>
  <dc:creator>South Carolina Department of Education</dc:creator>
  <cp:keywords/>
  <dc:description/>
  <cp:lastModifiedBy>Thomas, Tina C</cp:lastModifiedBy>
  <cp:revision>4</cp:revision>
  <cp:lastPrinted>2017-09-22T13:50:00Z</cp:lastPrinted>
  <dcterms:created xsi:type="dcterms:W3CDTF">2025-08-12T20:27:00Z</dcterms:created>
  <dcterms:modified xsi:type="dcterms:W3CDTF">2025-08-15T15:29:00Z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0x01010038105690A85EC2448C2EBA19D354F1EC</vt:lpwstr>
  </property>
  <property fmtid="{D5CDD505-2E9C-101B-9397-08002B2CF9AE}" pid="3" name="MediaServiceImageTags">
    <vt:lpwstr/>
  </property>
</Properties>
</file>