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192C95F1" w14:textId="3572E523" w:rsidR="00CE48CA" w:rsidRPr="00595862" w:rsidRDefault="006E1251" w:rsidP="00CE48CA">
      <w:pPr>
        <w:spacing w:after="240"/>
        <w:contextualSpacing/>
        <w:jc w:val="center"/>
        <w:rPr>
          <w:b/>
          <w:sz w:val="32"/>
          <w:szCs w:val="32"/>
        </w:rPr>
      </w:pPr>
      <w:r w:rsidRPr="00595862">
        <w:rPr>
          <w:b/>
          <w:noProof/>
          <w:sz w:val="36"/>
          <w:szCs w:val="36"/>
        </w:rPr>
        <mc:AlternateContent>
          <mc:Choice Requires="wps">
            <w:drawing>
              <wp:anchor distT="0" distB="0" distL="114300" distR="114300" simplePos="0" relativeHeight="251657728" behindDoc="1" locked="0" layoutInCell="1" allowOverlap="1" wp14:anchorId="07EFFB93" wp14:editId="1C92F56B">
                <wp:simplePos x="0" y="0"/>
                <wp:positionH relativeFrom="column">
                  <wp:posOffset>-66674</wp:posOffset>
                </wp:positionH>
                <wp:positionV relativeFrom="paragraph">
                  <wp:posOffset>-127634</wp:posOffset>
                </wp:positionV>
                <wp:extent cx="5505450" cy="1047750"/>
                <wp:effectExtent l="0" t="0" r="95250" b="9525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5450" cy="1047750"/>
                        </a:xfrm>
                        <a:prstGeom prst="rect">
                          <a:avLst/>
                        </a:prstGeom>
                        <a:solidFill>
                          <a:srgbClr val="FFFFFF"/>
                        </a:solidFill>
                        <a:ln w="9525">
                          <a:solidFill>
                            <a:srgbClr val="000000"/>
                          </a:solidFill>
                          <a:miter lim="800000"/>
                          <a:headEnd/>
                          <a:tailEnd/>
                        </a:ln>
                        <a:effectLst>
                          <a:outerShdw dist="107763" dir="2700000" algn="ctr" rotWithShape="0">
                            <a:srgbClr val="808080">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5="http://schemas.microsoft.com/office/word/2012/wordml" xmlns:w16se="http://schemas.microsoft.com/office/word/2015/wordml/symex" xmlns:cx1="http://schemas.microsoft.com/office/drawing/2015/9/8/chartex" xmlns:cx="http://schemas.microsoft.com/office/drawing/2014/chartex">
            <w:pict>
              <v:rect w14:anchorId="1E7576EA" id="Rectangle 2" o:spid="_x0000_s1026" style="position:absolute;margin-left:-5.25pt;margin-top:-10.05pt;width:433.5pt;height:8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">
                <v:shadow on="t" opacity=".5" offset="6pt,6pt"/>
              </v:rect>
            </w:pict>
          </mc:Fallback>
        </mc:AlternateContent>
      </w:r>
      <w:r w:rsidR="00CE48CA" w:rsidRPr="00595862">
        <w:rPr>
          <w:b/>
          <w:sz w:val="32"/>
          <w:szCs w:val="32"/>
        </w:rPr>
        <w:t>Educator Preparation Provider (EPP)</w:t>
      </w:r>
    </w:p>
    <w:p w14:paraId="1E6F27F3" w14:textId="78E79482" w:rsidR="00BF417F" w:rsidRPr="00595862" w:rsidRDefault="00BF417F" w:rsidP="00CE48CA">
      <w:pPr>
        <w:spacing w:after="240"/>
        <w:contextualSpacing/>
        <w:jc w:val="center"/>
        <w:rPr>
          <w:b/>
          <w:sz w:val="32"/>
          <w:szCs w:val="32"/>
        </w:rPr>
      </w:pPr>
      <w:r w:rsidRPr="00595862">
        <w:rPr>
          <w:b/>
          <w:sz w:val="32"/>
          <w:szCs w:val="32"/>
        </w:rPr>
        <w:t>ADEPT Program Evaluation and Assurances</w:t>
      </w:r>
    </w:p>
    <w:p w14:paraId="295C53FE" w14:textId="77777777" w:rsidR="00A016BD" w:rsidRPr="00595862" w:rsidRDefault="00E44D83" w:rsidP="002611EB">
      <w:pPr>
        <w:spacing w:after="240"/>
        <w:contextualSpacing/>
        <w:jc w:val="center"/>
        <w:rPr>
          <w:b/>
          <w:sz w:val="32"/>
          <w:szCs w:val="32"/>
        </w:rPr>
      </w:pPr>
      <w:r w:rsidRPr="00595862">
        <w:rPr>
          <w:b/>
          <w:sz w:val="32"/>
          <w:szCs w:val="32"/>
        </w:rPr>
        <w:t>Library Media Specialists</w:t>
      </w:r>
    </w:p>
    <w:p w14:paraId="560F1263" w14:textId="38FF9C64" w:rsidR="00BF417F" w:rsidRPr="00595862" w:rsidRDefault="00904E80" w:rsidP="00CE48CA">
      <w:pPr>
        <w:contextualSpacing/>
        <w:jc w:val="center"/>
        <w:rPr>
          <w:b/>
          <w:sz w:val="36"/>
          <w:szCs w:val="36"/>
        </w:rPr>
      </w:pPr>
      <w:r w:rsidRPr="00595862">
        <w:rPr>
          <w:b/>
          <w:sz w:val="32"/>
          <w:szCs w:val="32"/>
        </w:rPr>
        <w:t>2018—</w:t>
      </w:r>
      <w:r w:rsidR="00CE48CA" w:rsidRPr="00595862">
        <w:rPr>
          <w:b/>
          <w:sz w:val="32"/>
          <w:szCs w:val="32"/>
        </w:rPr>
        <w:t>19</w:t>
      </w:r>
    </w:p>
    <w:p w14:paraId="1B413503" w14:textId="77777777" w:rsidR="00A016BD" w:rsidRPr="00595862" w:rsidRDefault="00A016BD" w:rsidP="00037311">
      <w:pPr>
        <w:pStyle w:val="Subtitle"/>
        <w:spacing w:before="240"/>
        <w:jc w:val="left"/>
        <w:rPr>
          <w:rFonts w:ascii="Times New Roman" w:hAnsi="Times New Roman"/>
          <w:bCs/>
          <w:sz w:val="24"/>
          <w:szCs w:val="24"/>
          <w14:shadow w14:blurRad="0" w14:dist="0" w14:dir="0" w14:sx="0" w14:sy="0" w14:kx="0" w14:ky="0" w14:algn="none">
            <w14:srgbClr w14:val="000000"/>
          </w14:shadow>
        </w:rPr>
      </w:pPr>
    </w:p>
    <w:p w14:paraId="2F9B6DC9" w14:textId="77777777" w:rsidR="00156158" w:rsidRPr="00595862" w:rsidRDefault="00156158" w:rsidP="00037311">
      <w:pPr>
        <w:pStyle w:val="Subtitle"/>
        <w:spacing w:before="240"/>
        <w:jc w:val="left"/>
        <w:rPr>
          <w:rFonts w:ascii="Times New Roman" w:hAnsi="Times New Roman"/>
          <w:bCs/>
          <w:sz w:val="24"/>
          <w:szCs w:val="24"/>
          <w14:shadow w14:blurRad="0" w14:dist="0" w14:dir="0" w14:sx="0" w14:sy="0" w14:kx="0" w14:ky="0" w14:algn="none">
            <w14:srgbClr w14:val="000000"/>
          </w14:shadow>
        </w:rPr>
      </w:pPr>
      <w:r w:rsidRPr="00595862">
        <w:rPr>
          <w:rFonts w:ascii="Times New Roman" w:hAnsi="Times New Roman"/>
          <w:bCs/>
          <w:sz w:val="24"/>
          <w:szCs w:val="24"/>
          <w14:shadow w14:blurRad="0" w14:dist="0" w14:dir="0" w14:sx="0" w14:sy="0" w14:kx="0" w14:ky="0" w14:algn="none">
            <w14:srgbClr w14:val="000000"/>
          </w14:shadow>
        </w:rPr>
        <w:t>Please n</w:t>
      </w:r>
      <w:r w:rsidR="00037311" w:rsidRPr="00595862">
        <w:rPr>
          <w:rFonts w:ascii="Times New Roman" w:hAnsi="Times New Roman"/>
          <w:bCs/>
          <w:sz w:val="24"/>
          <w:szCs w:val="24"/>
          <w14:shadow w14:blurRad="0" w14:dist="0" w14:dir="0" w14:sx="0" w14:sy="0" w14:kx="0" w14:ky="0" w14:algn="none">
            <w14:srgbClr w14:val="000000"/>
          </w14:shadow>
        </w:rPr>
        <w:t xml:space="preserve">ote:  </w:t>
      </w:r>
    </w:p>
    <w:p w14:paraId="67608A42" w14:textId="168FCB22" w:rsidR="00BF417F" w:rsidRDefault="00AD0070" w:rsidP="002C3275">
      <w:pPr>
        <w:pStyle w:val="Subtitle"/>
        <w:spacing w:before="240"/>
        <w:jc w:val="left"/>
      </w:pPr>
      <w:r w:rsidRPr="00595862">
        <w:rPr>
          <w:rFonts w:ascii="Times New Roman" w:hAnsi="Times New Roman"/>
          <w:bCs/>
          <w:sz w:val="24"/>
          <w:szCs w:val="24"/>
          <w14:shadow w14:blurRad="0" w14:dist="0" w14:dir="0" w14:sx="0" w14:sy="0" w14:kx="0" w14:ky="0" w14:algn="none">
            <w14:srgbClr w14:val="000000"/>
          </w14:shadow>
        </w:rPr>
        <w:t>A</w:t>
      </w:r>
      <w:r w:rsidR="00037311" w:rsidRPr="00595862">
        <w:rPr>
          <w:rFonts w:ascii="Times New Roman" w:hAnsi="Times New Roman"/>
          <w:bCs/>
          <w:sz w:val="24"/>
          <w:szCs w:val="24"/>
          <w14:shadow w14:blurRad="0" w14:dist="0" w14:dir="0" w14:sx="0" w14:sy="0" w14:kx="0" w14:ky="0" w14:algn="none">
            <w14:srgbClr w14:val="000000"/>
          </w14:shadow>
        </w:rPr>
        <w:t xml:space="preserve"> </w:t>
      </w:r>
      <w:r w:rsidR="0054084F" w:rsidRPr="00595862">
        <w:rPr>
          <w:rFonts w:ascii="Times New Roman" w:hAnsi="Times New Roman"/>
          <w:bCs/>
          <w:sz w:val="24"/>
          <w:szCs w:val="24"/>
          <w14:shadow w14:blurRad="0" w14:dist="0" w14:dir="0" w14:sx="0" w14:sy="0" w14:kx="0" w14:ky="0" w14:algn="none">
            <w14:srgbClr w14:val="000000"/>
          </w14:shadow>
        </w:rPr>
        <w:t xml:space="preserve">separate </w:t>
      </w:r>
      <w:r w:rsidR="00037311" w:rsidRPr="00595862">
        <w:rPr>
          <w:rFonts w:ascii="Times New Roman" w:hAnsi="Times New Roman"/>
          <w:bCs/>
          <w:sz w:val="24"/>
          <w:szCs w:val="24"/>
          <w14:shadow w14:blurRad="0" w14:dist="0" w14:dir="0" w14:sx="0" w14:sy="0" w14:kx="0" w14:ky="0" w14:algn="none">
            <w14:srgbClr w14:val="000000"/>
          </w14:shadow>
        </w:rPr>
        <w:t>Pr</w:t>
      </w:r>
      <w:r w:rsidR="00300BBD" w:rsidRPr="00595862">
        <w:rPr>
          <w:rFonts w:ascii="Times New Roman" w:hAnsi="Times New Roman"/>
          <w:bCs/>
          <w:sz w:val="24"/>
          <w:szCs w:val="24"/>
          <w14:shadow w14:blurRad="0" w14:dist="0" w14:dir="0" w14:sx="0" w14:sy="0" w14:kx="0" w14:ky="0" w14:algn="none">
            <w14:srgbClr w14:val="000000"/>
          </w14:shadow>
        </w:rPr>
        <w:t>ogram Evaluation and Assurances</w:t>
      </w:r>
      <w:r w:rsidR="00904E80" w:rsidRPr="00595862">
        <w:rPr>
          <w:rFonts w:ascii="Times New Roman" w:hAnsi="Times New Roman"/>
          <w:bCs/>
          <w:sz w:val="24"/>
          <w:szCs w:val="24"/>
          <w14:shadow w14:blurRad="0" w14:dist="0" w14:dir="0" w14:sx="0" w14:sy="0" w14:kx="0" w14:ky="0" w14:algn="none">
            <w14:srgbClr w14:val="000000"/>
          </w14:shadow>
        </w:rPr>
        <w:t xml:space="preserve"> </w:t>
      </w:r>
      <w:r w:rsidR="00156158" w:rsidRPr="00595862">
        <w:rPr>
          <w:rFonts w:ascii="Times New Roman" w:hAnsi="Times New Roman"/>
          <w:bCs/>
          <w:sz w:val="24"/>
          <w:szCs w:val="24"/>
          <w14:shadow w14:blurRad="0" w14:dist="0" w14:dir="0" w14:sx="0" w14:sy="0" w14:kx="0" w14:ky="0" w14:algn="none">
            <w14:srgbClr w14:val="000000"/>
          </w14:shadow>
        </w:rPr>
        <w:t>must</w:t>
      </w:r>
      <w:r w:rsidR="00037311" w:rsidRPr="00595862">
        <w:rPr>
          <w:rFonts w:ascii="Times New Roman" w:hAnsi="Times New Roman"/>
          <w:bCs/>
          <w:sz w:val="24"/>
          <w:szCs w:val="24"/>
          <w14:shadow w14:blurRad="0" w14:dist="0" w14:dir="0" w14:sx="0" w14:sy="0" w14:kx="0" w14:ky="0" w14:algn="none">
            <w14:srgbClr w14:val="000000"/>
          </w14:shadow>
        </w:rPr>
        <w:t xml:space="preserve"> be submitted for </w:t>
      </w:r>
      <w:r w:rsidR="00037311" w:rsidRPr="00595862">
        <w:rPr>
          <w:rFonts w:ascii="Times New Roman" w:hAnsi="Times New Roman"/>
          <w:bCs/>
          <w:i/>
          <w:sz w:val="24"/>
          <w:szCs w:val="24"/>
          <w14:shadow w14:blurRad="0" w14:dist="0" w14:dir="0" w14:sx="0" w14:sy="0" w14:kx="0" w14:ky="0" w14:algn="none">
            <w14:srgbClr w14:val="000000"/>
          </w14:shadow>
        </w:rPr>
        <w:t>each</w:t>
      </w:r>
      <w:r w:rsidR="00037311" w:rsidRPr="00595862">
        <w:rPr>
          <w:rFonts w:ascii="Times New Roman" w:hAnsi="Times New Roman"/>
          <w:bCs/>
          <w:sz w:val="24"/>
          <w:szCs w:val="24"/>
          <w14:shadow w14:blurRad="0" w14:dist="0" w14:dir="0" w14:sx="0" w14:sy="0" w14:kx="0" w14:ky="0" w14:algn="none">
            <w14:srgbClr w14:val="000000"/>
          </w14:shadow>
        </w:rPr>
        <w:t xml:space="preserve"> </w:t>
      </w:r>
      <w:r w:rsidR="00DC2C12" w:rsidRPr="00595862">
        <w:rPr>
          <w:rFonts w:ascii="Times New Roman" w:hAnsi="Times New Roman"/>
          <w:bCs/>
          <w:i/>
          <w:sz w:val="24"/>
          <w:szCs w:val="24"/>
          <w14:shadow w14:blurRad="0" w14:dist="0" w14:dir="0" w14:sx="0" w14:sy="0" w14:kx="0" w14:ky="0" w14:algn="none">
            <w14:srgbClr w14:val="000000"/>
          </w14:shadow>
        </w:rPr>
        <w:t>P</w:t>
      </w:r>
      <w:r w:rsidR="00037311" w:rsidRPr="00595862">
        <w:rPr>
          <w:rFonts w:ascii="Times New Roman" w:hAnsi="Times New Roman"/>
          <w:bCs/>
          <w:i/>
          <w:sz w:val="24"/>
          <w:szCs w:val="24"/>
          <w14:shadow w14:blurRad="0" w14:dist="0" w14:dir="0" w14:sx="0" w14:sy="0" w14:kx="0" w14:ky="0" w14:algn="none">
            <w14:srgbClr w14:val="000000"/>
          </w14:shadow>
        </w:rPr>
        <w:t xml:space="preserve">rogram </w:t>
      </w:r>
      <w:r w:rsidR="00DC2C12" w:rsidRPr="00595862">
        <w:rPr>
          <w:rFonts w:ascii="Times New Roman" w:hAnsi="Times New Roman"/>
          <w:bCs/>
          <w:i/>
          <w:sz w:val="24"/>
          <w:szCs w:val="24"/>
          <w14:shadow w14:blurRad="0" w14:dist="0" w14:dir="0" w14:sx="0" w14:sy="0" w14:kx="0" w14:ky="0" w14:algn="none">
            <w14:srgbClr w14:val="000000"/>
          </w14:shadow>
        </w:rPr>
        <w:t>T</w:t>
      </w:r>
      <w:r w:rsidR="00037311" w:rsidRPr="00595862">
        <w:rPr>
          <w:rFonts w:ascii="Times New Roman" w:hAnsi="Times New Roman"/>
          <w:bCs/>
          <w:i/>
          <w:sz w:val="24"/>
          <w:szCs w:val="24"/>
          <w14:shadow w14:blurRad="0" w14:dist="0" w14:dir="0" w14:sx="0" w14:sy="0" w14:kx="0" w14:ky="0" w14:algn="none">
            <w14:srgbClr w14:val="000000"/>
          </w14:shadow>
        </w:rPr>
        <w:t>ype</w:t>
      </w:r>
      <w:r w:rsidR="00CE48CA" w:rsidRPr="00595862">
        <w:rPr>
          <w:rFonts w:ascii="Times New Roman" w:hAnsi="Times New Roman"/>
          <w:bCs/>
          <w:sz w:val="24"/>
          <w:szCs w:val="24"/>
          <w14:shadow w14:blurRad="0" w14:dist="0" w14:dir="0" w14:sx="0" w14:sy="0" w14:kx="0" w14:ky="0" w14:algn="none">
            <w14:srgbClr w14:val="000000"/>
          </w14:shadow>
        </w:rPr>
        <w:t xml:space="preserve"> offered at the below-named EPP</w:t>
      </w:r>
      <w:r w:rsidR="00037311" w:rsidRPr="00595862">
        <w:rPr>
          <w:rFonts w:ascii="Times New Roman" w:hAnsi="Times New Roman"/>
          <w:bCs/>
          <w:sz w:val="24"/>
          <w:szCs w:val="24"/>
          <w14:shadow w14:blurRad="0" w14:dist="0" w14:dir="0" w14:sx="0" w14:sy="0" w14:kx="0" w14:ky="0" w14:algn="none">
            <w14:srgbClr w14:val="000000"/>
          </w14:shadow>
        </w:rPr>
        <w:t>.</w:t>
      </w:r>
      <w:r w:rsidR="00DC2C12" w:rsidRPr="00595862">
        <w:rPr>
          <w:rFonts w:ascii="Times New Roman" w:hAnsi="Times New Roman"/>
          <w:bCs/>
          <w:sz w:val="24"/>
          <w:szCs w:val="24"/>
          <w14:shadow w14:blurRad="0" w14:dist="0" w14:dir="0" w14:sx="0" w14:sy="0" w14:kx="0" w14:ky="0" w14:algn="none">
            <w14:srgbClr w14:val="000000"/>
          </w14:shadow>
        </w:rPr>
        <w:t xml:space="preserve">   </w:t>
      </w:r>
      <w:r w:rsidR="0054084F" w:rsidRPr="00595862">
        <w:rPr>
          <w:rFonts w:ascii="Times New Roman" w:hAnsi="Times New Roman"/>
          <w:bCs/>
          <w:sz w:val="24"/>
          <w:szCs w:val="24"/>
          <w14:shadow w14:blurRad="0" w14:dist="0" w14:dir="0" w14:sx="0" w14:sy="0" w14:kx="0" w14:ky="0" w14:algn="none">
            <w14:srgbClr w14:val="000000"/>
          </w14:shadow>
        </w:rPr>
        <w:t>(</w:t>
      </w:r>
      <w:r w:rsidR="0054084F" w:rsidRPr="00595862">
        <w:rPr>
          <w:rFonts w:ascii="Times New Roman" w:hAnsi="Times New Roman"/>
          <w:bCs/>
          <w:i/>
          <w:sz w:val="24"/>
          <w:szCs w:val="24"/>
          <w14:shadow w14:blurRad="0" w14:dist="0" w14:dir="0" w14:sx="0" w14:sy="0" w14:kx="0" w14:ky="0" w14:algn="none">
            <w14:srgbClr w14:val="000000"/>
          </w14:shadow>
        </w:rPr>
        <w:t>This is not a change in requirements</w:t>
      </w:r>
      <w:r w:rsidR="0054084F" w:rsidRPr="00595862">
        <w:rPr>
          <w:rFonts w:ascii="Times New Roman" w:hAnsi="Times New Roman"/>
          <w:bCs/>
          <w:sz w:val="24"/>
          <w:szCs w:val="24"/>
          <w14:shadow w14:blurRad="0" w14:dist="0" w14:dir="0" w14:sx="0" w14:sy="0" w14:kx="0" w14:ky="0" w14:algn="none">
            <w14:srgbClr w14:val="000000"/>
          </w14:shadow>
        </w:rPr>
        <w:t>.)</w:t>
      </w:r>
      <w:r w:rsidR="00A016BD" w:rsidRPr="00595862">
        <w:rPr>
          <w:rFonts w:ascii="Times New Roman" w:hAnsi="Times New Roman"/>
          <w:bCs/>
          <w:sz w:val="24"/>
          <w:szCs w:val="24"/>
          <w14:shadow w14:blurRad="0" w14:dist="0" w14:dir="0" w14:sx="0" w14:sy="0" w14:kx="0" w14:ky="0" w14:algn="none">
            <w14:srgbClr w14:val="000000"/>
          </w14:shadow>
        </w:rPr>
        <w:t xml:space="preserve"> </w:t>
      </w:r>
    </w:p>
    <w:p w14:paraId="4CFC0E30" w14:textId="141BD04D" w:rsidR="006154C9" w:rsidRDefault="006154C9" w:rsidP="002C3275">
      <w:pPr>
        <w:pStyle w:val="Subtitle"/>
        <w:spacing w:before="240"/>
        <w:jc w:val="left"/>
        <w:rPr>
          <w:rFonts w:ascii="Times New Roman" w:hAnsi="Times New Roman"/>
          <w:bCs/>
          <w:i/>
          <w:sz w:val="24"/>
          <w:szCs w:val="24"/>
          <w14:shadow w14:blurRad="0" w14:dist="0" w14:dir="0" w14:sx="0" w14:sy="0" w14:kx="0" w14:ky="0" w14:algn="none">
            <w14:srgbClr w14:val="000000"/>
          </w14:shadow>
        </w:rPr>
      </w:pPr>
      <w:r>
        <w:rPr>
          <w:rFonts w:ascii="Times New Roman" w:hAnsi="Times New Roman"/>
          <w:bCs/>
          <w:sz w:val="24"/>
          <w:szCs w:val="24"/>
          <w14:shadow w14:blurRad="0" w14:dist="0" w14:dir="0" w14:sx="0" w14:sy="0" w14:kx="0" w14:ky="0" w14:algn="none">
            <w14:srgbClr w14:val="000000"/>
          </w14:shadow>
        </w:rPr>
        <w:t>S</w:t>
      </w:r>
      <w:r w:rsidRPr="00DC2C12">
        <w:rPr>
          <w:rFonts w:ascii="Times New Roman" w:hAnsi="Times New Roman"/>
          <w:bCs/>
          <w:sz w:val="24"/>
          <w:szCs w:val="24"/>
          <w14:shadow w14:blurRad="0" w14:dist="0" w14:dir="0" w14:sx="0" w14:sy="0" w14:kx="0" w14:ky="0" w14:algn="none">
            <w14:srgbClr w14:val="000000"/>
          </w14:shadow>
        </w:rPr>
        <w:t xml:space="preserve">end the completed </w:t>
      </w:r>
      <w:r>
        <w:rPr>
          <w:rFonts w:ascii="Times New Roman" w:hAnsi="Times New Roman"/>
          <w:bCs/>
          <w:sz w:val="24"/>
          <w:szCs w:val="24"/>
          <w14:shadow w14:blurRad="0" w14:dist="0" w14:dir="0" w14:sx="0" w14:sy="0" w14:kx="0" w14:ky="0" w14:algn="none">
            <w14:srgbClr w14:val="000000"/>
          </w14:shadow>
        </w:rPr>
        <w:t xml:space="preserve">Program Evaluation and Assurances </w:t>
      </w:r>
      <w:r w:rsidRPr="00DC2C12">
        <w:rPr>
          <w:rFonts w:ascii="Times New Roman" w:hAnsi="Times New Roman"/>
          <w:bCs/>
          <w:sz w:val="24"/>
          <w:szCs w:val="24"/>
          <w14:shadow w14:blurRad="0" w14:dist="0" w14:dir="0" w14:sx="0" w14:sy="0" w14:kx="0" w14:ky="0" w14:algn="none">
            <w14:srgbClr w14:val="000000"/>
          </w14:shadow>
        </w:rPr>
        <w:t>as an</w:t>
      </w:r>
      <w:r>
        <w:rPr>
          <w:rFonts w:ascii="Times New Roman" w:hAnsi="Times New Roman"/>
          <w:bCs/>
          <w:sz w:val="24"/>
          <w:szCs w:val="24"/>
          <w14:shadow w14:blurRad="0" w14:dist="0" w14:dir="0" w14:sx="0" w14:sy="0" w14:kx="0" w14:ky="0" w14:algn="none">
            <w14:srgbClr w14:val="000000"/>
          </w14:shadow>
        </w:rPr>
        <w:t xml:space="preserve"> </w:t>
      </w:r>
      <w:r w:rsidRPr="00DC2C12">
        <w:rPr>
          <w:rFonts w:ascii="Times New Roman" w:hAnsi="Times New Roman"/>
          <w:bCs/>
          <w:sz w:val="24"/>
          <w:szCs w:val="24"/>
          <w14:shadow w14:blurRad="0" w14:dist="0" w14:dir="0" w14:sx="0" w14:sy="0" w14:kx="0" w14:ky="0" w14:algn="none">
            <w14:srgbClr w14:val="000000"/>
          </w14:shadow>
        </w:rPr>
        <w:t>attachment</w:t>
      </w:r>
      <w:r>
        <w:rPr>
          <w:rFonts w:ascii="Times New Roman" w:hAnsi="Times New Roman"/>
          <w:bCs/>
          <w:sz w:val="24"/>
          <w:szCs w:val="24"/>
          <w14:shadow w14:blurRad="0" w14:dist="0" w14:dir="0" w14:sx="0" w14:sy="0" w14:kx="0" w14:ky="0" w14:algn="none">
            <w14:srgbClr w14:val="000000"/>
          </w14:shadow>
        </w:rPr>
        <w:t>(s)</w:t>
      </w:r>
      <w:r w:rsidRPr="00DC2C12">
        <w:rPr>
          <w:rFonts w:ascii="Times New Roman" w:hAnsi="Times New Roman"/>
          <w:bCs/>
          <w:sz w:val="24"/>
          <w:szCs w:val="24"/>
          <w14:shadow w14:blurRad="0" w14:dist="0" w14:dir="0" w14:sx="0" w14:sy="0" w14:kx="0" w14:ky="0" w14:algn="none">
            <w14:srgbClr w14:val="000000"/>
          </w14:shadow>
        </w:rPr>
        <w:t xml:space="preserve"> to </w:t>
      </w:r>
      <w:r w:rsidRPr="001544F9">
        <w:rPr>
          <w:rFonts w:ascii="Times New Roman" w:hAnsi="Times New Roman"/>
          <w:bCs/>
          <w:sz w:val="24"/>
          <w:szCs w:val="24"/>
          <w14:shadow w14:blurRad="0" w14:dist="0" w14:dir="0" w14:sx="0" w14:sy="0" w14:kx="0" w14:ky="0" w14:algn="none">
            <w14:srgbClr w14:val="000000"/>
          </w14:shadow>
        </w:rPr>
        <w:t xml:space="preserve">the </w:t>
      </w:r>
      <w:r>
        <w:rPr>
          <w:rFonts w:ascii="Times New Roman" w:hAnsi="Times New Roman"/>
          <w:bCs/>
          <w:sz w:val="24"/>
          <w:szCs w:val="24"/>
          <w14:shadow w14:blurRad="0" w14:dist="0" w14:dir="0" w14:sx="0" w14:sy="0" w14:kx="0" w14:ky="0" w14:algn="none">
            <w14:srgbClr w14:val="000000"/>
          </w14:shadow>
        </w:rPr>
        <w:t>Office of Educator Effectiveness and Leadership Development</w:t>
      </w:r>
      <w:r w:rsidRPr="001544F9">
        <w:rPr>
          <w:rFonts w:ascii="Times New Roman" w:hAnsi="Times New Roman"/>
          <w:bCs/>
          <w:sz w:val="24"/>
          <w:szCs w:val="24"/>
          <w14:shadow w14:blurRad="0" w14:dist="0" w14:dir="0" w14:sx="0" w14:sy="0" w14:kx="0" w14:ky="0" w14:algn="none">
            <w14:srgbClr w14:val="000000"/>
          </w14:shadow>
        </w:rPr>
        <w:t xml:space="preserve">, </w:t>
      </w:r>
      <w:r w:rsidR="00031D93">
        <w:rPr>
          <w:rFonts w:ascii="Times New Roman" w:hAnsi="Times New Roman"/>
          <w:bCs/>
          <w:sz w:val="24"/>
          <w:szCs w:val="24"/>
          <w14:shadow w14:blurRad="0" w14:dist="0" w14:dir="0" w14:sx="0" w14:sy="0" w14:kx="0" w14:ky="0" w14:algn="none">
            <w14:srgbClr w14:val="000000"/>
          </w14:shadow>
        </w:rPr>
        <w:t>using the</w:t>
      </w:r>
      <w:r>
        <w:rPr>
          <w:rFonts w:ascii="Times New Roman" w:hAnsi="Times New Roman"/>
          <w:bCs/>
          <w:sz w:val="24"/>
          <w:szCs w:val="24"/>
          <w14:shadow w14:blurRad="0" w14:dist="0" w14:dir="0" w14:sx="0" w14:sy="0" w14:kx="0" w14:ky="0" w14:algn="none">
            <w14:srgbClr w14:val="000000"/>
          </w14:shadow>
        </w:rPr>
        <w:t xml:space="preserve"> </w:t>
      </w:r>
      <w:r w:rsidR="00BA6181">
        <w:rPr>
          <w:rFonts w:ascii="Times New Roman" w:hAnsi="Times New Roman"/>
          <w:bCs/>
          <w:sz w:val="24"/>
          <w:szCs w:val="24"/>
          <w14:shadow w14:blurRad="0" w14:dist="0" w14:dir="0" w14:sx="0" w14:sy="0" w14:kx="0" w14:ky="0" w14:algn="none">
            <w14:srgbClr w14:val="000000"/>
          </w14:shadow>
        </w:rPr>
        <w:t xml:space="preserve">Google Drive </w:t>
      </w:r>
      <w:r>
        <w:rPr>
          <w:rFonts w:ascii="Times New Roman" w:hAnsi="Times New Roman"/>
          <w:bCs/>
          <w:sz w:val="24"/>
          <w:szCs w:val="24"/>
          <w14:shadow w14:blurRad="0" w14:dist="0" w14:dir="0" w14:sx="0" w14:sy="0" w14:kx="0" w14:ky="0" w14:algn="none">
            <w14:srgbClr w14:val="000000"/>
          </w14:shadow>
        </w:rPr>
        <w:t xml:space="preserve">link your EPP dean/chair has been emailed. </w:t>
      </w:r>
      <w:r w:rsidRPr="001544F9">
        <w:rPr>
          <w:rFonts w:ascii="Times New Roman" w:hAnsi="Times New Roman"/>
          <w:bCs/>
          <w:sz w:val="24"/>
          <w:szCs w:val="24"/>
          <w14:shadow w14:blurRad="0" w14:dist="0" w14:dir="0" w14:sx="0" w14:sy="0" w14:kx="0" w14:ky="0" w14:algn="none">
            <w14:srgbClr w14:val="000000"/>
          </w14:shadow>
        </w:rPr>
        <w:t xml:space="preserve">The deadline for submission is </w:t>
      </w:r>
      <w:r>
        <w:rPr>
          <w:rFonts w:ascii="Times New Roman" w:hAnsi="Times New Roman"/>
          <w:bCs/>
          <w:i/>
          <w:sz w:val="24"/>
          <w:szCs w:val="24"/>
          <w14:shadow w14:blurRad="0" w14:dist="0" w14:dir="0" w14:sx="0" w14:sy="0" w14:kx="0" w14:ky="0" w14:algn="none">
            <w14:srgbClr w14:val="000000"/>
          </w14:shadow>
        </w:rPr>
        <w:t>July 2</w:t>
      </w:r>
      <w:r w:rsidRPr="00066A81">
        <w:rPr>
          <w:rFonts w:ascii="Times New Roman" w:hAnsi="Times New Roman"/>
          <w:bCs/>
          <w:i/>
          <w:sz w:val="24"/>
          <w:szCs w:val="24"/>
          <w14:shadow w14:blurRad="0" w14:dist="0" w14:dir="0" w14:sx="0" w14:sy="0" w14:kx="0" w14:ky="0" w14:algn="none">
            <w14:srgbClr w14:val="000000"/>
          </w14:shadow>
        </w:rPr>
        <w:t>, 2018.</w:t>
      </w:r>
      <w:r w:rsidRPr="00DC2C12">
        <w:rPr>
          <w:rFonts w:ascii="Times New Roman" w:hAnsi="Times New Roman"/>
          <w:bCs/>
          <w:i/>
          <w:sz w:val="24"/>
          <w:szCs w:val="24"/>
          <w14:shadow w14:blurRad="0" w14:dist="0" w14:dir="0" w14:sx="0" w14:sy="0" w14:kx="0" w14:ky="0" w14:algn="none">
            <w14:srgbClr w14:val="000000"/>
          </w14:shadow>
        </w:rPr>
        <w:t xml:space="preserve"> </w:t>
      </w:r>
    </w:p>
    <w:p w14:paraId="4CF9967F" w14:textId="77777777" w:rsidR="006154C9" w:rsidRPr="002C3275" w:rsidRDefault="006154C9" w:rsidP="002C3275">
      <w:pPr>
        <w:pStyle w:val="Subtitle"/>
        <w:jc w:val="left"/>
        <w:rPr>
          <w:b w:val="0"/>
          <w:sz w:val="16"/>
          <w:szCs w:val="16"/>
        </w:rPr>
      </w:pPr>
    </w:p>
    <w:tbl>
      <w:tblPr>
        <w:tblW w:w="92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88"/>
        <w:gridCol w:w="4440"/>
      </w:tblGrid>
      <w:tr w:rsidR="00B52FD7" w:rsidRPr="00595862" w14:paraId="6D10D063" w14:textId="77777777" w:rsidTr="00C32921">
        <w:tc>
          <w:tcPr>
            <w:tcW w:w="4788" w:type="dxa"/>
            <w:vAlign w:val="bottom"/>
          </w:tcPr>
          <w:p w14:paraId="00F6FEB2" w14:textId="77777777" w:rsidR="00B52FD7" w:rsidRPr="00595862" w:rsidRDefault="00B52FD7" w:rsidP="00C32921">
            <w:pPr>
              <w:pStyle w:val="Subtitle"/>
              <w:spacing w:before="240"/>
              <w:jc w:val="both"/>
              <w:rPr>
                <w:rFonts w:ascii="Times New Roman" w:hAnsi="Times New Roman"/>
                <w:bCs/>
                <w:sz w:val="22"/>
                <w:szCs w:val="22"/>
                <w14:shadow w14:blurRad="0" w14:dist="0" w14:dir="0" w14:sx="0" w14:sy="0" w14:kx="0" w14:ky="0" w14:algn="none">
                  <w14:srgbClr w14:val="000000"/>
                </w14:shadow>
              </w:rPr>
            </w:pPr>
            <w:r w:rsidRPr="00595862">
              <w:rPr>
                <w:rFonts w:ascii="Times New Roman" w:hAnsi="Times New Roman"/>
                <w:bCs/>
                <w:sz w:val="22"/>
                <w:szCs w:val="22"/>
                <w14:shadow w14:blurRad="0" w14:dist="0" w14:dir="0" w14:sx="0" w14:sy="0" w14:kx="0" w14:ky="0" w14:algn="none">
                  <w14:srgbClr w14:val="000000"/>
                </w14:shadow>
              </w:rPr>
              <w:t>EPP Name</w:t>
            </w:r>
          </w:p>
        </w:tc>
        <w:tc>
          <w:tcPr>
            <w:tcW w:w="4440" w:type="dxa"/>
            <w:vAlign w:val="bottom"/>
          </w:tcPr>
          <w:p w14:paraId="1E959F66" w14:textId="77777777" w:rsidR="00B52FD7" w:rsidRPr="00595862" w:rsidRDefault="00B52FD7" w:rsidP="00C32921">
            <w:pPr>
              <w:pStyle w:val="Subtitle"/>
              <w:spacing w:before="240"/>
              <w:jc w:val="left"/>
              <w:rPr>
                <w:rFonts w:ascii="Times New Roman" w:hAnsi="Times New Roman"/>
                <w:b w:val="0"/>
                <w:sz w:val="22"/>
                <w:szCs w:val="22"/>
                <w:u w:val="single"/>
                <w14:shadow w14:blurRad="0" w14:dist="0" w14:dir="0" w14:sx="0" w14:sy="0" w14:kx="0" w14:ky="0" w14:algn="none">
                  <w14:srgbClr w14:val="000000"/>
                </w14:shadow>
              </w:rPr>
            </w:pPr>
            <w:r w:rsidRPr="00595862">
              <w:rPr>
                <w:rFonts w:ascii="Times New Roman" w:hAnsi="Times New Roman"/>
                <w:b w:val="0"/>
                <w:sz w:val="22"/>
                <w:szCs w:val="22"/>
                <w:u w:val="single"/>
                <w14:shadow w14:blurRad="0" w14:dist="0" w14:dir="0" w14:sx="0" w14:sy="0" w14:kx="0" w14:ky="0" w14:algn="none">
                  <w14:srgbClr w14:val="000000"/>
                </w14:shadow>
              </w:rPr>
              <w:t>_____________________________________</w:t>
            </w:r>
          </w:p>
        </w:tc>
      </w:tr>
      <w:tr w:rsidR="00B52FD7" w:rsidRPr="00595862" w14:paraId="4F84C529" w14:textId="77777777" w:rsidTr="00C32921">
        <w:tc>
          <w:tcPr>
            <w:tcW w:w="4788" w:type="dxa"/>
            <w:vAlign w:val="bottom"/>
          </w:tcPr>
          <w:p w14:paraId="3917647B" w14:textId="052F9D40" w:rsidR="00B52FD7" w:rsidRPr="00595862" w:rsidRDefault="000714DA" w:rsidP="00C32921">
            <w:pPr>
              <w:pStyle w:val="Subtitle"/>
              <w:spacing w:before="240"/>
              <w:jc w:val="left"/>
              <w:rPr>
                <w:rFonts w:ascii="Times New Roman" w:hAnsi="Times New Roman"/>
                <w:bCs/>
                <w:sz w:val="22"/>
                <w:szCs w:val="22"/>
                <w14:shadow w14:blurRad="0" w14:dist="0" w14:dir="0" w14:sx="0" w14:sy="0" w14:kx="0" w14:ky="0" w14:algn="none">
                  <w14:srgbClr w14:val="000000"/>
                </w14:shadow>
              </w:rPr>
            </w:pPr>
            <w:r w:rsidRPr="00595862">
              <w:rPr>
                <w:rFonts w:ascii="Times New Roman" w:hAnsi="Times New Roman"/>
                <w:bCs/>
                <w:sz w:val="22"/>
                <w:szCs w:val="22"/>
                <w14:shadow w14:blurRad="0" w14:dist="0" w14:dir="0" w14:sx="0" w14:sy="0" w14:kx="0" w14:ky="0" w14:algn="none">
                  <w14:srgbClr w14:val="000000"/>
                </w14:shadow>
              </w:rPr>
              <w:t>Date of submission of</w:t>
            </w:r>
            <w:r w:rsidR="00B52FD7" w:rsidRPr="00595862">
              <w:rPr>
                <w:rFonts w:ascii="Times New Roman" w:hAnsi="Times New Roman"/>
                <w:bCs/>
                <w:sz w:val="22"/>
                <w:szCs w:val="22"/>
                <w14:shadow w14:blurRad="0" w14:dist="0" w14:dir="0" w14:sx="0" w14:sy="0" w14:kx="0" w14:ky="0" w14:algn="none">
                  <w14:srgbClr w14:val="000000"/>
                </w14:shadow>
              </w:rPr>
              <w:t xml:space="preserve"> ADEPT report/plan</w:t>
            </w:r>
          </w:p>
        </w:tc>
        <w:tc>
          <w:tcPr>
            <w:tcW w:w="4440" w:type="dxa"/>
            <w:vAlign w:val="bottom"/>
          </w:tcPr>
          <w:p w14:paraId="5176A42A" w14:textId="77777777" w:rsidR="00B52FD7" w:rsidRPr="00595862" w:rsidRDefault="00B52FD7" w:rsidP="00C32921">
            <w:pPr>
              <w:pStyle w:val="Subtitle"/>
              <w:spacing w:before="240"/>
              <w:jc w:val="left"/>
              <w:rPr>
                <w:rFonts w:ascii="Times New Roman" w:hAnsi="Times New Roman"/>
                <w:b w:val="0"/>
                <w:sz w:val="22"/>
                <w:szCs w:val="22"/>
                <w:u w:val="single"/>
                <w14:shadow w14:blurRad="0" w14:dist="0" w14:dir="0" w14:sx="0" w14:sy="0" w14:kx="0" w14:ky="0" w14:algn="none">
                  <w14:srgbClr w14:val="000000"/>
                </w14:shadow>
              </w:rPr>
            </w:pPr>
            <w:r w:rsidRPr="00595862">
              <w:rPr>
                <w:rFonts w:ascii="Times New Roman" w:hAnsi="Times New Roman"/>
                <w:b w:val="0"/>
                <w:sz w:val="22"/>
                <w:szCs w:val="22"/>
                <w:u w:val="single"/>
                <w14:shadow w14:blurRad="0" w14:dist="0" w14:dir="0" w14:sx="0" w14:sy="0" w14:kx="0" w14:ky="0" w14:algn="none">
                  <w14:srgbClr w14:val="000000"/>
                </w14:shadow>
              </w:rPr>
              <w:t>_____________________________________</w:t>
            </w:r>
          </w:p>
        </w:tc>
      </w:tr>
      <w:tr w:rsidR="00B52FD7" w:rsidRPr="00595862" w14:paraId="62F9D1BB" w14:textId="77777777" w:rsidTr="00C32921">
        <w:tc>
          <w:tcPr>
            <w:tcW w:w="4788" w:type="dxa"/>
            <w:vAlign w:val="bottom"/>
          </w:tcPr>
          <w:p w14:paraId="338C90EF" w14:textId="77777777" w:rsidR="00B52FD7" w:rsidRPr="00595862" w:rsidRDefault="00B52FD7" w:rsidP="00C32921">
            <w:pPr>
              <w:pStyle w:val="Subtitle"/>
              <w:spacing w:before="240"/>
              <w:jc w:val="left"/>
              <w:rPr>
                <w:rFonts w:ascii="Times New Roman" w:hAnsi="Times New Roman"/>
                <w:bCs/>
                <w:sz w:val="22"/>
                <w:szCs w:val="22"/>
                <w14:shadow w14:blurRad="0" w14:dist="0" w14:dir="0" w14:sx="0" w14:sy="0" w14:kx="0" w14:ky="0" w14:algn="none">
                  <w14:srgbClr w14:val="000000"/>
                </w14:shadow>
              </w:rPr>
            </w:pPr>
            <w:r w:rsidRPr="00595862">
              <w:rPr>
                <w:rFonts w:ascii="Times New Roman" w:hAnsi="Times New Roman"/>
                <w:bCs/>
                <w:sz w:val="22"/>
                <w:szCs w:val="22"/>
                <w14:shadow w14:blurRad="0" w14:dist="0" w14:dir="0" w14:sx="0" w14:sy="0" w14:kx="0" w14:ky="0" w14:algn="none">
                  <w14:srgbClr w14:val="000000"/>
                </w14:shadow>
              </w:rPr>
              <w:t>Name of person completing report/plan</w:t>
            </w:r>
          </w:p>
        </w:tc>
        <w:tc>
          <w:tcPr>
            <w:tcW w:w="4440" w:type="dxa"/>
            <w:vAlign w:val="bottom"/>
          </w:tcPr>
          <w:p w14:paraId="32A0EEE7" w14:textId="77777777" w:rsidR="00B52FD7" w:rsidRPr="00595862" w:rsidRDefault="00B52FD7" w:rsidP="00C32921">
            <w:pPr>
              <w:pStyle w:val="Subtitle"/>
              <w:spacing w:before="240"/>
              <w:jc w:val="left"/>
              <w:rPr>
                <w:rFonts w:ascii="Times New Roman" w:hAnsi="Times New Roman"/>
                <w:b w:val="0"/>
                <w:sz w:val="22"/>
                <w:szCs w:val="22"/>
                <w:u w:val="single"/>
                <w14:shadow w14:blurRad="0" w14:dist="0" w14:dir="0" w14:sx="0" w14:sy="0" w14:kx="0" w14:ky="0" w14:algn="none">
                  <w14:srgbClr w14:val="000000"/>
                </w14:shadow>
              </w:rPr>
            </w:pPr>
            <w:r w:rsidRPr="00595862">
              <w:rPr>
                <w:rFonts w:ascii="Times New Roman" w:hAnsi="Times New Roman"/>
                <w:b w:val="0"/>
                <w:sz w:val="22"/>
                <w:szCs w:val="22"/>
                <w:u w:val="single"/>
                <w14:shadow w14:blurRad="0" w14:dist="0" w14:dir="0" w14:sx="0" w14:sy="0" w14:kx="0" w14:ky="0" w14:algn="none">
                  <w14:srgbClr w14:val="000000"/>
                </w14:shadow>
              </w:rPr>
              <w:t>_____________________________________</w:t>
            </w:r>
          </w:p>
        </w:tc>
      </w:tr>
      <w:tr w:rsidR="00B52FD7" w:rsidRPr="00595862" w14:paraId="4437448E" w14:textId="77777777" w:rsidTr="00C32921">
        <w:tc>
          <w:tcPr>
            <w:tcW w:w="4788" w:type="dxa"/>
            <w:vAlign w:val="bottom"/>
          </w:tcPr>
          <w:p w14:paraId="24EFED85" w14:textId="77777777" w:rsidR="00B52FD7" w:rsidRPr="00595862" w:rsidRDefault="00B52FD7" w:rsidP="00C32921">
            <w:pPr>
              <w:pStyle w:val="Subtitle"/>
              <w:spacing w:before="240"/>
              <w:jc w:val="left"/>
              <w:rPr>
                <w:rFonts w:ascii="Times New Roman" w:hAnsi="Times New Roman"/>
                <w:bCs/>
                <w:sz w:val="22"/>
                <w:szCs w:val="22"/>
                <w14:shadow w14:blurRad="0" w14:dist="0" w14:dir="0" w14:sx="0" w14:sy="0" w14:kx="0" w14:ky="0" w14:algn="none">
                  <w14:srgbClr w14:val="000000"/>
                </w14:shadow>
              </w:rPr>
            </w:pPr>
            <w:r w:rsidRPr="00595862">
              <w:rPr>
                <w:rFonts w:ascii="Times New Roman" w:hAnsi="Times New Roman"/>
                <w:bCs/>
                <w:sz w:val="22"/>
                <w:szCs w:val="22"/>
                <w14:shadow w14:blurRad="0" w14:dist="0" w14:dir="0" w14:sx="0" w14:sy="0" w14:kx="0" w14:ky="0" w14:algn="none">
                  <w14:srgbClr w14:val="000000"/>
                </w14:shadow>
              </w:rPr>
              <w:t>Title/position of person completing report/plan</w:t>
            </w:r>
          </w:p>
        </w:tc>
        <w:tc>
          <w:tcPr>
            <w:tcW w:w="4440" w:type="dxa"/>
            <w:vAlign w:val="bottom"/>
          </w:tcPr>
          <w:p w14:paraId="2377C117" w14:textId="77777777" w:rsidR="00B52FD7" w:rsidRPr="00595862" w:rsidRDefault="00B52FD7" w:rsidP="00C32921">
            <w:pPr>
              <w:pStyle w:val="Subtitle"/>
              <w:spacing w:before="240"/>
              <w:jc w:val="left"/>
              <w:rPr>
                <w:rFonts w:ascii="Times New Roman" w:hAnsi="Times New Roman"/>
                <w:b w:val="0"/>
                <w:sz w:val="22"/>
                <w:szCs w:val="22"/>
                <w:u w:val="single"/>
                <w14:shadow w14:blurRad="0" w14:dist="0" w14:dir="0" w14:sx="0" w14:sy="0" w14:kx="0" w14:ky="0" w14:algn="none">
                  <w14:srgbClr w14:val="000000"/>
                </w14:shadow>
              </w:rPr>
            </w:pPr>
            <w:r w:rsidRPr="00595862">
              <w:rPr>
                <w:rFonts w:ascii="Times New Roman" w:hAnsi="Times New Roman"/>
                <w:b w:val="0"/>
                <w:sz w:val="22"/>
                <w:szCs w:val="22"/>
                <w:u w:val="single"/>
                <w14:shadow w14:blurRad="0" w14:dist="0" w14:dir="0" w14:sx="0" w14:sy="0" w14:kx="0" w14:ky="0" w14:algn="none">
                  <w14:srgbClr w14:val="000000"/>
                </w14:shadow>
              </w:rPr>
              <w:t>_____________________________________</w:t>
            </w:r>
          </w:p>
        </w:tc>
      </w:tr>
      <w:tr w:rsidR="00B52FD7" w:rsidRPr="00595862" w14:paraId="34E2266D" w14:textId="77777777" w:rsidTr="00C32921">
        <w:tc>
          <w:tcPr>
            <w:tcW w:w="4788" w:type="dxa"/>
            <w:vAlign w:val="bottom"/>
          </w:tcPr>
          <w:p w14:paraId="174DD414" w14:textId="77777777" w:rsidR="00B52FD7" w:rsidRPr="00595862" w:rsidRDefault="00B52FD7" w:rsidP="00C32921">
            <w:pPr>
              <w:pStyle w:val="Subtitle"/>
              <w:spacing w:before="240"/>
              <w:jc w:val="left"/>
              <w:rPr>
                <w:rFonts w:ascii="Times New Roman" w:hAnsi="Times New Roman"/>
                <w:bCs/>
                <w:sz w:val="22"/>
                <w:szCs w:val="22"/>
                <w14:shadow w14:blurRad="0" w14:dist="0" w14:dir="0" w14:sx="0" w14:sy="0" w14:kx="0" w14:ky="0" w14:algn="none">
                  <w14:srgbClr w14:val="000000"/>
                </w14:shadow>
              </w:rPr>
            </w:pPr>
            <w:r w:rsidRPr="00595862">
              <w:rPr>
                <w:rFonts w:ascii="Times New Roman" w:hAnsi="Times New Roman"/>
                <w:bCs/>
                <w:sz w:val="22"/>
                <w:szCs w:val="22"/>
                <w14:shadow w14:blurRad="0" w14:dist="0" w14:dir="0" w14:sx="0" w14:sy="0" w14:kx="0" w14:ky="0" w14:algn="none">
                  <w14:srgbClr w14:val="000000"/>
                </w14:shadow>
              </w:rPr>
              <w:t>Phone number</w:t>
            </w:r>
          </w:p>
        </w:tc>
        <w:tc>
          <w:tcPr>
            <w:tcW w:w="4440" w:type="dxa"/>
            <w:vAlign w:val="bottom"/>
          </w:tcPr>
          <w:p w14:paraId="1FCDCA9A" w14:textId="77777777" w:rsidR="00B52FD7" w:rsidRPr="00595862" w:rsidRDefault="00B52FD7" w:rsidP="00C32921">
            <w:pPr>
              <w:pStyle w:val="Subtitle"/>
              <w:spacing w:before="240"/>
              <w:jc w:val="left"/>
              <w:rPr>
                <w:rFonts w:ascii="Times New Roman" w:hAnsi="Times New Roman"/>
                <w:b w:val="0"/>
                <w:sz w:val="22"/>
                <w:szCs w:val="22"/>
                <w:u w:val="single"/>
                <w14:shadow w14:blurRad="0" w14:dist="0" w14:dir="0" w14:sx="0" w14:sy="0" w14:kx="0" w14:ky="0" w14:algn="none">
                  <w14:srgbClr w14:val="000000"/>
                </w14:shadow>
              </w:rPr>
            </w:pPr>
            <w:r w:rsidRPr="00595862">
              <w:rPr>
                <w:rFonts w:ascii="Times New Roman" w:hAnsi="Times New Roman"/>
                <w:b w:val="0"/>
                <w:sz w:val="22"/>
                <w:szCs w:val="22"/>
                <w:u w:val="single"/>
                <w14:shadow w14:blurRad="0" w14:dist="0" w14:dir="0" w14:sx="0" w14:sy="0" w14:kx="0" w14:ky="0" w14:algn="none">
                  <w14:srgbClr w14:val="000000"/>
                </w14:shadow>
              </w:rPr>
              <w:t>_____________________________________</w:t>
            </w:r>
          </w:p>
        </w:tc>
      </w:tr>
      <w:tr w:rsidR="00B52FD7" w:rsidRPr="00595862" w14:paraId="3F0BE299" w14:textId="77777777" w:rsidTr="00C32921">
        <w:tc>
          <w:tcPr>
            <w:tcW w:w="4788" w:type="dxa"/>
            <w:vAlign w:val="bottom"/>
          </w:tcPr>
          <w:p w14:paraId="62E8EB14" w14:textId="77777777" w:rsidR="00B52FD7" w:rsidRPr="00595862" w:rsidRDefault="00B52FD7" w:rsidP="00C32921">
            <w:pPr>
              <w:pStyle w:val="Subtitle"/>
              <w:spacing w:before="240" w:after="240"/>
              <w:jc w:val="left"/>
              <w:rPr>
                <w:rFonts w:ascii="Times New Roman" w:hAnsi="Times New Roman"/>
                <w:bCs/>
                <w:sz w:val="22"/>
                <w:szCs w:val="22"/>
                <w14:shadow w14:blurRad="0" w14:dist="0" w14:dir="0" w14:sx="0" w14:sy="0" w14:kx="0" w14:ky="0" w14:algn="none">
                  <w14:srgbClr w14:val="000000"/>
                </w14:shadow>
              </w:rPr>
            </w:pPr>
            <w:r w:rsidRPr="00595862">
              <w:rPr>
                <w:rFonts w:ascii="Times New Roman" w:hAnsi="Times New Roman"/>
                <w:bCs/>
                <w:sz w:val="22"/>
                <w:szCs w:val="22"/>
                <w14:shadow w14:blurRad="0" w14:dist="0" w14:dir="0" w14:sx="0" w14:sy="0" w14:kx="0" w14:ky="0" w14:algn="none">
                  <w14:srgbClr w14:val="000000"/>
                </w14:shadow>
              </w:rPr>
              <w:t>E-mail address</w:t>
            </w:r>
          </w:p>
        </w:tc>
        <w:tc>
          <w:tcPr>
            <w:tcW w:w="4440" w:type="dxa"/>
            <w:vAlign w:val="bottom"/>
          </w:tcPr>
          <w:p w14:paraId="1C8F430C" w14:textId="77777777" w:rsidR="00B52FD7" w:rsidRPr="00595862" w:rsidRDefault="00B52FD7" w:rsidP="00C32921">
            <w:pPr>
              <w:pStyle w:val="Subtitle"/>
              <w:spacing w:before="240" w:after="240"/>
              <w:jc w:val="left"/>
              <w:rPr>
                <w:rFonts w:ascii="Times New Roman" w:hAnsi="Times New Roman"/>
                <w:b w:val="0"/>
                <w:sz w:val="22"/>
                <w:szCs w:val="22"/>
                <w:u w:val="single"/>
                <w14:shadow w14:blurRad="0" w14:dist="0" w14:dir="0" w14:sx="0" w14:sy="0" w14:kx="0" w14:ky="0" w14:algn="none">
                  <w14:srgbClr w14:val="000000"/>
                </w14:shadow>
              </w:rPr>
            </w:pPr>
            <w:r w:rsidRPr="00595862">
              <w:rPr>
                <w:rFonts w:ascii="Times New Roman" w:hAnsi="Times New Roman"/>
                <w:b w:val="0"/>
                <w:sz w:val="22"/>
                <w:szCs w:val="22"/>
                <w:u w:val="single"/>
                <w14:shadow w14:blurRad="0" w14:dist="0" w14:dir="0" w14:sx="0" w14:sy="0" w14:kx="0" w14:ky="0" w14:algn="none">
                  <w14:srgbClr w14:val="000000"/>
                </w14:shadow>
              </w:rPr>
              <w:t>_____________________________________</w:t>
            </w:r>
          </w:p>
        </w:tc>
      </w:tr>
    </w:tbl>
    <w:p w14:paraId="10A9AFC6" w14:textId="77777777" w:rsidR="00F11332" w:rsidRPr="00595862" w:rsidRDefault="00F11332" w:rsidP="00BF417F"/>
    <w:p w14:paraId="58C8F0C1" w14:textId="77777777" w:rsidR="00F11332" w:rsidRPr="00595862" w:rsidRDefault="00F11332" w:rsidP="00BF417F"/>
    <w:p w14:paraId="2FC9144D" w14:textId="700D14D8" w:rsidR="00BF417F" w:rsidRPr="00595862" w:rsidRDefault="004B19A1" w:rsidP="00BF417F">
      <w:pPr>
        <w:rPr>
          <w:sz w:val="22"/>
          <w:szCs w:val="22"/>
        </w:rPr>
      </w:pPr>
      <w:r w:rsidRPr="00595862">
        <w:rPr>
          <w:sz w:val="22"/>
          <w:szCs w:val="22"/>
        </w:rPr>
        <w:t xml:space="preserve">The above-named </w:t>
      </w:r>
      <w:r w:rsidR="00CE48CA" w:rsidRPr="00595862">
        <w:rPr>
          <w:sz w:val="22"/>
          <w:szCs w:val="22"/>
        </w:rPr>
        <w:t xml:space="preserve">EPP </w:t>
      </w:r>
      <w:r w:rsidR="00BF417F" w:rsidRPr="00595862">
        <w:rPr>
          <w:sz w:val="22"/>
          <w:szCs w:val="22"/>
        </w:rPr>
        <w:t xml:space="preserve">submits the following assurances in compliance with the ADEPT-related requirements specified in State Statute (§§ 59-26-30 and 59-26-40 of the SC Code of Laws); </w:t>
      </w:r>
      <w:r w:rsidR="007A1C98" w:rsidRPr="00595862">
        <w:rPr>
          <w:sz w:val="22"/>
          <w:szCs w:val="22"/>
        </w:rPr>
        <w:t xml:space="preserve"> </w:t>
      </w:r>
      <w:r w:rsidR="00BF417F" w:rsidRPr="00595862">
        <w:rPr>
          <w:sz w:val="22"/>
          <w:szCs w:val="22"/>
        </w:rPr>
        <w:t>State Board of Education Regulation 43-205.1;</w:t>
      </w:r>
      <w:r w:rsidR="007A1C98" w:rsidRPr="00595862">
        <w:rPr>
          <w:sz w:val="22"/>
          <w:szCs w:val="22"/>
        </w:rPr>
        <w:t xml:space="preserve"> </w:t>
      </w:r>
      <w:r w:rsidR="00BF417F" w:rsidRPr="00595862">
        <w:rPr>
          <w:sz w:val="22"/>
          <w:szCs w:val="22"/>
        </w:rPr>
        <w:t xml:space="preserve"> and the State Board of Education-approved ADEPT Guidelines. </w:t>
      </w:r>
    </w:p>
    <w:p w14:paraId="501C8EEF" w14:textId="77777777" w:rsidR="00CF1DF7" w:rsidRPr="00595862" w:rsidRDefault="00CF1DF7" w:rsidP="00CF1DF7">
      <w:pPr>
        <w:rPr>
          <w:sz w:val="22"/>
          <w:szCs w:val="22"/>
        </w:rPr>
      </w:pPr>
    </w:p>
    <w:p w14:paraId="7168D9F6" w14:textId="5058948F" w:rsidR="002C3275" w:rsidDel="002C3275" w:rsidRDefault="00BF417F" w:rsidP="00CF1DF7">
      <w:pPr>
        <w:rPr>
          <w:del w:id="1" w:author="Ritter, James" w:date="2018-05-09T10:25:00Z"/>
        </w:rPr>
      </w:pPr>
      <w:r w:rsidRPr="00595862">
        <w:rPr>
          <w:i/>
          <w:sz w:val="22"/>
          <w:szCs w:val="22"/>
        </w:rPr>
        <w:t xml:space="preserve">The </w:t>
      </w:r>
      <w:r w:rsidR="00F77A44" w:rsidRPr="00595862">
        <w:rPr>
          <w:i/>
          <w:sz w:val="22"/>
          <w:szCs w:val="22"/>
        </w:rPr>
        <w:t xml:space="preserve">current </w:t>
      </w:r>
      <w:r w:rsidR="00603196" w:rsidRPr="00595862">
        <w:rPr>
          <w:i/>
          <w:sz w:val="22"/>
          <w:szCs w:val="22"/>
        </w:rPr>
        <w:t xml:space="preserve">South Carolina </w:t>
      </w:r>
      <w:r w:rsidRPr="00595862">
        <w:rPr>
          <w:i/>
          <w:sz w:val="22"/>
          <w:szCs w:val="22"/>
        </w:rPr>
        <w:t xml:space="preserve">ADEPT </w:t>
      </w:r>
      <w:r w:rsidR="00603196" w:rsidRPr="00595862">
        <w:rPr>
          <w:i/>
          <w:sz w:val="22"/>
          <w:szCs w:val="22"/>
        </w:rPr>
        <w:t xml:space="preserve">Support and Evaluation System </w:t>
      </w:r>
      <w:r w:rsidRPr="00595862">
        <w:rPr>
          <w:i/>
          <w:sz w:val="22"/>
          <w:szCs w:val="22"/>
        </w:rPr>
        <w:t>Guidelines</w:t>
      </w:r>
      <w:r w:rsidR="00B94976" w:rsidRPr="00595862">
        <w:rPr>
          <w:i/>
          <w:sz w:val="22"/>
          <w:szCs w:val="22"/>
        </w:rPr>
        <w:t xml:space="preserve"> for </w:t>
      </w:r>
      <w:r w:rsidR="00A61F28" w:rsidRPr="00595862">
        <w:rPr>
          <w:i/>
          <w:sz w:val="22"/>
          <w:szCs w:val="22"/>
        </w:rPr>
        <w:t>Library Media Specialists</w:t>
      </w:r>
      <w:r w:rsidR="00B94976" w:rsidRPr="00595862">
        <w:rPr>
          <w:sz w:val="22"/>
          <w:szCs w:val="22"/>
        </w:rPr>
        <w:t xml:space="preserve"> </w:t>
      </w:r>
      <w:r w:rsidRPr="00595862">
        <w:rPr>
          <w:sz w:val="22"/>
          <w:szCs w:val="22"/>
        </w:rPr>
        <w:t>are available online at</w:t>
      </w:r>
      <w:r w:rsidR="00B94976" w:rsidRPr="00595862">
        <w:t xml:space="preserve"> </w:t>
      </w:r>
      <w:ins w:id="2" w:author="Ritter, James" w:date="2018-05-09T10:25:00Z">
        <w:r w:rsidR="002C3275">
          <w:fldChar w:fldCharType="begin"/>
        </w:r>
        <w:r w:rsidR="002C3275">
          <w:instrText xml:space="preserve"> HYPERLINK "</w:instrText>
        </w:r>
        <w:r w:rsidR="002C3275" w:rsidRPr="002C3275">
          <w:instrText>https://ed.sc.gov/educators/educator-effectiveness/expanded-adept-resources/https-ed-sc-gov-educators-educator-effectiveness-expanded-adept-resources-educator-evaluation-guidance-2018-19/2018-19-expanded-adept-guidelines-april-2018/</w:instrText>
        </w:r>
        <w:r w:rsidR="002C3275">
          <w:instrText xml:space="preserve">" </w:instrText>
        </w:r>
        <w:r w:rsidR="002C3275">
          <w:fldChar w:fldCharType="separate"/>
        </w:r>
        <w:r w:rsidR="002C3275" w:rsidRPr="007D3D92">
          <w:rPr>
            <w:rStyle w:val="Hyperlink"/>
          </w:rPr>
          <w:t>https://ed.sc.gov/educators/educator-effectiveness/expanded-adept-resources/https-ed-sc-gov-educators-educator-effectiveness-expanded-adept-resources-educator-evaluation-guidance-2018-19/2018-19-expanded-adept-guidelines-april-2018/</w:t>
        </w:r>
        <w:r w:rsidR="002C3275">
          <w:fldChar w:fldCharType="end"/>
        </w:r>
      </w:ins>
    </w:p>
    <w:p w14:paraId="72A4532B" w14:textId="7A287C63" w:rsidR="00CE7DD7" w:rsidRPr="00595862" w:rsidRDefault="00CE7DD7" w:rsidP="00CF1DF7">
      <w:pPr>
        <w:rPr>
          <w:sz w:val="22"/>
          <w:szCs w:val="22"/>
        </w:rPr>
      </w:pPr>
    </w:p>
    <w:p w14:paraId="25178B7D" w14:textId="77777777" w:rsidR="00BF417F" w:rsidRPr="00595862" w:rsidRDefault="00BF417F" w:rsidP="00BF417F">
      <w:pPr>
        <w:ind w:left="720"/>
        <w:rPr>
          <w:sz w:val="22"/>
          <w:szCs w:val="22"/>
        </w:rPr>
      </w:pPr>
    </w:p>
    <w:p w14:paraId="134EFF6C" w14:textId="77777777" w:rsidR="007E62F8" w:rsidRPr="00595862" w:rsidRDefault="00BF417F" w:rsidP="00CF1DF7">
      <w:pPr>
        <w:rPr>
          <w:sz w:val="22"/>
          <w:szCs w:val="22"/>
        </w:rPr>
      </w:pPr>
      <w:r w:rsidRPr="00595862">
        <w:rPr>
          <w:i/>
          <w:sz w:val="22"/>
          <w:szCs w:val="22"/>
        </w:rPr>
        <w:t>The</w:t>
      </w:r>
      <w:r w:rsidRPr="00595862">
        <w:rPr>
          <w:sz w:val="22"/>
          <w:szCs w:val="22"/>
        </w:rPr>
        <w:t xml:space="preserve"> </w:t>
      </w:r>
      <w:r w:rsidR="00F77A44" w:rsidRPr="00595862">
        <w:rPr>
          <w:i/>
          <w:sz w:val="22"/>
          <w:szCs w:val="22"/>
        </w:rPr>
        <w:t xml:space="preserve">current </w:t>
      </w:r>
      <w:r w:rsidRPr="00595862">
        <w:rPr>
          <w:i/>
          <w:sz w:val="22"/>
          <w:szCs w:val="22"/>
        </w:rPr>
        <w:t>Policy Guidelines for South Carolina Educator Preparation Units</w:t>
      </w:r>
      <w:r w:rsidRPr="00595862">
        <w:rPr>
          <w:sz w:val="22"/>
          <w:szCs w:val="22"/>
        </w:rPr>
        <w:t xml:space="preserve"> are available online at </w:t>
      </w:r>
      <w:hyperlink r:id="rId9" w:history="1">
        <w:r w:rsidR="00C5310E" w:rsidRPr="00595862">
          <w:rPr>
            <w:rStyle w:val="Hyperlink"/>
          </w:rPr>
          <w:t>http://ed.sc.gov/scdoe/assets/File/educators/educator-preparation/educator-units/081012Standards_Policies_Procedures_Board_Approved_2015(1).pdf</w:t>
        </w:r>
      </w:hyperlink>
      <w:r w:rsidR="00B7132F" w:rsidRPr="00595862">
        <w:t xml:space="preserve">. </w:t>
      </w:r>
    </w:p>
    <w:p w14:paraId="58A990E0" w14:textId="77777777" w:rsidR="00BF417F" w:rsidRPr="00595862" w:rsidRDefault="00BF417F" w:rsidP="00BF417F"/>
    <w:p w14:paraId="4600ED1C" w14:textId="77777777" w:rsidR="00B52FD7" w:rsidRPr="00595862" w:rsidRDefault="00B52FD7" w:rsidP="00CE48CA">
      <w:pPr>
        <w:rPr>
          <w:b/>
          <w:sz w:val="28"/>
          <w:szCs w:val="28"/>
        </w:rPr>
      </w:pPr>
    </w:p>
    <w:p w14:paraId="2C9529BC" w14:textId="77777777" w:rsidR="00B52FD7" w:rsidRPr="00595862" w:rsidRDefault="00B52FD7" w:rsidP="00CE48CA">
      <w:pPr>
        <w:rPr>
          <w:b/>
          <w:sz w:val="28"/>
          <w:szCs w:val="28"/>
        </w:rPr>
      </w:pPr>
    </w:p>
    <w:p w14:paraId="716ECD9D" w14:textId="77777777" w:rsidR="00B52FD7" w:rsidRPr="00595862" w:rsidRDefault="00B52FD7" w:rsidP="00CE48CA">
      <w:pPr>
        <w:rPr>
          <w:b/>
          <w:sz w:val="28"/>
          <w:szCs w:val="28"/>
        </w:rPr>
      </w:pPr>
    </w:p>
    <w:p w14:paraId="42D2E257" w14:textId="77777777" w:rsidR="00B52FD7" w:rsidRPr="00595862" w:rsidRDefault="00B52FD7" w:rsidP="00CE48CA">
      <w:pPr>
        <w:rPr>
          <w:b/>
          <w:sz w:val="28"/>
          <w:szCs w:val="28"/>
        </w:rPr>
      </w:pPr>
    </w:p>
    <w:p w14:paraId="2F42096F" w14:textId="77777777" w:rsidR="00B52FD7" w:rsidRDefault="00B52FD7" w:rsidP="00CE48CA">
      <w:pPr>
        <w:rPr>
          <w:b/>
          <w:sz w:val="28"/>
          <w:szCs w:val="28"/>
        </w:rPr>
      </w:pPr>
    </w:p>
    <w:p w14:paraId="432351AC" w14:textId="77777777" w:rsidR="00E57BC4" w:rsidRDefault="00E57BC4" w:rsidP="00CE48CA">
      <w:pPr>
        <w:rPr>
          <w:b/>
          <w:sz w:val="28"/>
          <w:szCs w:val="28"/>
        </w:rPr>
      </w:pPr>
    </w:p>
    <w:p w14:paraId="3D00F92B" w14:textId="77777777" w:rsidR="00E57BC4" w:rsidRPr="00595862" w:rsidRDefault="00E57BC4" w:rsidP="00CE48CA">
      <w:pPr>
        <w:rPr>
          <w:b/>
          <w:sz w:val="28"/>
          <w:szCs w:val="28"/>
        </w:rPr>
      </w:pPr>
    </w:p>
    <w:p w14:paraId="66F59B90" w14:textId="77777777" w:rsidR="00290BBB" w:rsidRPr="00595862" w:rsidRDefault="00290BBB" w:rsidP="00CE48CA">
      <w:pPr>
        <w:rPr>
          <w:b/>
          <w:sz w:val="28"/>
          <w:szCs w:val="28"/>
        </w:rPr>
      </w:pPr>
    </w:p>
    <w:p w14:paraId="1A6B887C" w14:textId="640346CF" w:rsidR="00BF417F" w:rsidRPr="00595862" w:rsidRDefault="00AB5B1C" w:rsidP="00CE48CA">
      <w:r w:rsidRPr="00595862">
        <w:rPr>
          <w:b/>
          <w:sz w:val="28"/>
          <w:szCs w:val="28"/>
        </w:rPr>
        <w:t xml:space="preserve">SECTION I: </w:t>
      </w:r>
      <w:r w:rsidR="00BF417F" w:rsidRPr="00595862">
        <w:rPr>
          <w:b/>
          <w:sz w:val="28"/>
          <w:szCs w:val="28"/>
        </w:rPr>
        <w:t xml:space="preserve">Statement of Assurances </w:t>
      </w:r>
    </w:p>
    <w:p w14:paraId="775DCAA3" w14:textId="77777777" w:rsidR="00290BBB" w:rsidRPr="00595862" w:rsidRDefault="00290BBB" w:rsidP="00B52FD7"/>
    <w:p w14:paraId="34E9CC02" w14:textId="2588DDB6" w:rsidR="00CC3623" w:rsidRPr="00595862" w:rsidRDefault="00CC3623" w:rsidP="00B52FD7">
      <w:r w:rsidRPr="00595862">
        <w:t>By submitting this assurances form, and</w:t>
      </w:r>
      <w:r w:rsidR="00CE48CA" w:rsidRPr="00595862">
        <w:t xml:space="preserve"> unless otherwise noted, the EPP</w:t>
      </w:r>
      <w:r w:rsidRPr="00595862">
        <w:t xml:space="preserve"> agrees to implement the </w:t>
      </w:r>
    </w:p>
    <w:p w14:paraId="08442B57" w14:textId="34C6EF02" w:rsidR="00CC3623" w:rsidRPr="00595862" w:rsidRDefault="00CC3623" w:rsidP="00CC3623">
      <w:r w:rsidRPr="00595862">
        <w:t>ADEPT requirements list</w:t>
      </w:r>
      <w:r w:rsidR="00CE48CA" w:rsidRPr="00595862">
        <w:t>ed below.  Additionally, the EPP</w:t>
      </w:r>
      <w:r w:rsidRPr="00595862">
        <w:t xml:space="preserve"> agrees to maintain supporting documentation verifying that the institution has met these requirements and to make this documentation available at the request of the South Carolina Department of Education (SCDE) or during an onsite visit.</w:t>
      </w:r>
    </w:p>
    <w:p w14:paraId="3A3F6E70" w14:textId="77777777" w:rsidR="00BF417F" w:rsidRPr="00595862" w:rsidRDefault="00BF417F" w:rsidP="00766B0A"/>
    <w:p w14:paraId="2861DFD3" w14:textId="5381EC71" w:rsidR="00CE48CA" w:rsidRPr="00595862" w:rsidRDefault="00CE48CA" w:rsidP="00CE48CA">
      <w:pPr>
        <w:numPr>
          <w:ilvl w:val="0"/>
          <w:numId w:val="7"/>
        </w:numPr>
      </w:pPr>
      <w:r w:rsidRPr="00595862">
        <w:rPr>
          <w:b/>
        </w:rPr>
        <w:t>Assurance #1: ADEPT Performance Standards</w:t>
      </w:r>
      <w:r w:rsidRPr="00595862">
        <w:t xml:space="preserve">. The </w:t>
      </w:r>
      <w:r w:rsidR="002611EB" w:rsidRPr="00595862">
        <w:t>EPP</w:t>
      </w:r>
      <w:r w:rsidRPr="00595862">
        <w:t xml:space="preserve"> will integrate the applicable ADEPT Performance Standards throughout each candidate’s course work and clinical practica so that candidates understand and are able to apply these standards. </w:t>
      </w:r>
    </w:p>
    <w:p w14:paraId="4DD47B0B" w14:textId="77777777" w:rsidR="00CE48CA" w:rsidRPr="00595862" w:rsidRDefault="00CE48CA" w:rsidP="00CE48CA">
      <w:pPr>
        <w:ind w:left="360"/>
      </w:pPr>
    </w:p>
    <w:p w14:paraId="6B812338" w14:textId="494E60BA" w:rsidR="00CE48CA" w:rsidRPr="00595862" w:rsidRDefault="00CE48CA" w:rsidP="00CE48CA">
      <w:pPr>
        <w:numPr>
          <w:ilvl w:val="0"/>
          <w:numId w:val="7"/>
        </w:numPr>
      </w:pPr>
      <w:r w:rsidRPr="00595862">
        <w:rPr>
          <w:b/>
        </w:rPr>
        <w:t xml:space="preserve">Assurance #2: Clinical Practice. </w:t>
      </w:r>
      <w:r w:rsidRPr="00595862">
        <w:t xml:space="preserve">Prior to the beginning of clinical </w:t>
      </w:r>
      <w:r w:rsidR="00300BBD" w:rsidRPr="00595862">
        <w:t>practicum, the</w:t>
      </w:r>
      <w:r w:rsidRPr="00595862">
        <w:t xml:space="preserve"> </w:t>
      </w:r>
      <w:r w:rsidR="002611EB" w:rsidRPr="00595862">
        <w:t>EPP</w:t>
      </w:r>
      <w:r w:rsidRPr="00595862">
        <w:t xml:space="preserve"> will provide candidates with a comprehensive orientation to practicum so that the candidates understand what they have to do to achieve success.  At a minimum, the orientation will include both oral and written explanations of the assistance and evaluation processes, knowledge and skills </w:t>
      </w:r>
      <w:r w:rsidR="00300BBD" w:rsidRPr="00595862">
        <w:t>competencies</w:t>
      </w:r>
      <w:r w:rsidRPr="00595862">
        <w:t xml:space="preserve"> that relate to ADEPT expectations, the </w:t>
      </w:r>
      <w:r w:rsidRPr="00595862">
        <w:rPr>
          <w:i/>
        </w:rPr>
        <w:t>Standards of Conduct for South Carolina Educators</w:t>
      </w:r>
      <w:r w:rsidRPr="00595862">
        <w:t xml:space="preserve">, and the </w:t>
      </w:r>
      <w:r w:rsidR="002611EB" w:rsidRPr="00595862">
        <w:t>EPP</w:t>
      </w:r>
      <w:r w:rsidRPr="00595862">
        <w:t xml:space="preserve">’s requirements for successful completion of clinical practica. Additionally, the </w:t>
      </w:r>
      <w:r w:rsidR="002611EB" w:rsidRPr="00595862">
        <w:t>EPP</w:t>
      </w:r>
      <w:r w:rsidRPr="00595862">
        <w:t xml:space="preserve"> will design and implement clinical practicum experiences according to all applicable policy guidelines to ensure that candidates receive full opportunities to develop their professional knowledge and skills.</w:t>
      </w:r>
    </w:p>
    <w:p w14:paraId="54310D75" w14:textId="77777777" w:rsidR="00CE48CA" w:rsidRPr="00595862" w:rsidRDefault="00CE48CA" w:rsidP="00CE48CA"/>
    <w:p w14:paraId="78DE33EB" w14:textId="6AB27473" w:rsidR="00CE48CA" w:rsidRPr="00595862" w:rsidRDefault="00CE48CA" w:rsidP="00CE48CA">
      <w:pPr>
        <w:numPr>
          <w:ilvl w:val="0"/>
          <w:numId w:val="7"/>
        </w:numPr>
      </w:pPr>
      <w:r w:rsidRPr="00595862">
        <w:rPr>
          <w:b/>
        </w:rPr>
        <w:t>Assurance #3: Supervision of Candidates</w:t>
      </w:r>
      <w:r w:rsidRPr="00595862">
        <w:t xml:space="preserve">. The </w:t>
      </w:r>
      <w:r w:rsidR="002611EB" w:rsidRPr="00595862">
        <w:t>EPP</w:t>
      </w:r>
      <w:r w:rsidRPr="00595862">
        <w:t xml:space="preserve"> will provide candidates with effective guidance and support during clinical practicum experiences by ensuring that each candidate is supervised </w:t>
      </w:r>
      <w:r w:rsidR="000714DA" w:rsidRPr="00595862">
        <w:t xml:space="preserve">by: (1) </w:t>
      </w:r>
      <w:r w:rsidRPr="00595862">
        <w:t xml:space="preserve">one or more </w:t>
      </w:r>
      <w:r w:rsidR="002611EB" w:rsidRPr="00595862">
        <w:t>EPP</w:t>
      </w:r>
      <w:r w:rsidRPr="00595862">
        <w:t xml:space="preserve"> clinical faculty members who have preparation both in the supervision of </w:t>
      </w:r>
      <w:r w:rsidR="00B400DF" w:rsidRPr="00595862">
        <w:t xml:space="preserve">Library Media </w:t>
      </w:r>
      <w:r w:rsidR="000714DA" w:rsidRPr="00595862">
        <w:t xml:space="preserve">and (2) </w:t>
      </w:r>
      <w:r w:rsidRPr="00595862">
        <w:t xml:space="preserve">one or more school-based cooperating </w:t>
      </w:r>
      <w:r w:rsidR="00B400DF" w:rsidRPr="00595862">
        <w:t xml:space="preserve">Library Media Specialist’s, </w:t>
      </w:r>
      <w:r w:rsidRPr="00595862">
        <w:t xml:space="preserve">who hold the Certificate of Clinical Competence and has been recommended as a cooperating school </w:t>
      </w:r>
      <w:r w:rsidR="00B400DF" w:rsidRPr="00595862">
        <w:t xml:space="preserve">Library Media Specialist </w:t>
      </w:r>
      <w:r w:rsidRPr="00595862">
        <w:t xml:space="preserve">by a school or district administrator and/or by an </w:t>
      </w:r>
      <w:r w:rsidR="002611EB" w:rsidRPr="00595862">
        <w:t>EPP</w:t>
      </w:r>
      <w:r w:rsidRPr="00595862">
        <w:t xml:space="preserve"> faculty member. Additionally, the </w:t>
      </w:r>
      <w:r w:rsidR="002611EB" w:rsidRPr="00595862">
        <w:t>EPP</w:t>
      </w:r>
      <w:r w:rsidRPr="00595862">
        <w:t xml:space="preserve"> will provide all supervisors and cooperating </w:t>
      </w:r>
      <w:r w:rsidR="00B400DF" w:rsidRPr="00595862">
        <w:t xml:space="preserve">Library Media Specialist’s </w:t>
      </w:r>
      <w:r w:rsidRPr="00595862">
        <w:t>with training related to the institution’s requirements and procedures for evaluating and supporting candidates.</w:t>
      </w:r>
    </w:p>
    <w:p w14:paraId="7F7AA638" w14:textId="77777777" w:rsidR="00CE48CA" w:rsidRPr="00595862" w:rsidRDefault="00CE48CA" w:rsidP="00CE48CA"/>
    <w:p w14:paraId="1F47A91B" w14:textId="37634279" w:rsidR="00CE48CA" w:rsidRPr="00595862" w:rsidRDefault="00CE48CA" w:rsidP="00CE48CA">
      <w:pPr>
        <w:numPr>
          <w:ilvl w:val="0"/>
          <w:numId w:val="7"/>
        </w:numPr>
      </w:pPr>
      <w:r w:rsidRPr="00595862">
        <w:rPr>
          <w:b/>
        </w:rPr>
        <w:t>Assurance #4: Feedback to Candidates</w:t>
      </w:r>
      <w:r w:rsidRPr="00595862">
        <w:t xml:space="preserve">. The </w:t>
      </w:r>
      <w:r w:rsidR="002611EB" w:rsidRPr="00595862">
        <w:t>EPP</w:t>
      </w:r>
      <w:r w:rsidRPr="00595862">
        <w:t xml:space="preserve"> will ensure that, throughout all clinical experiences, supervisors will provide each candidate with accurate, appropriate, and ongoing formative feedback that enables the candidate to improve his or her </w:t>
      </w:r>
      <w:r w:rsidR="00B400DF" w:rsidRPr="00595862">
        <w:t>Library</w:t>
      </w:r>
      <w:r w:rsidR="00B52FD7" w:rsidRPr="00595862">
        <w:t xml:space="preserve"> Media </w:t>
      </w:r>
      <w:r w:rsidRPr="00595862">
        <w:t xml:space="preserve">performance and effectiveness. Additionally, the </w:t>
      </w:r>
      <w:r w:rsidR="002611EB" w:rsidRPr="00595862">
        <w:t>EPP</w:t>
      </w:r>
      <w:r w:rsidRPr="00595862">
        <w:t xml:space="preserve"> will assign ratings and grades that are aligned with the </w:t>
      </w:r>
      <w:r w:rsidR="002611EB" w:rsidRPr="00595862">
        <w:t>EPP</w:t>
      </w:r>
      <w:r w:rsidRPr="00595862">
        <w:t xml:space="preserve">’s stated policies and that truly represent the quality of each candidate’s </w:t>
      </w:r>
      <w:r w:rsidR="00B400DF" w:rsidRPr="00595862">
        <w:t>Library</w:t>
      </w:r>
      <w:r w:rsidR="00B52FD7" w:rsidRPr="00595862">
        <w:t xml:space="preserve"> Media </w:t>
      </w:r>
      <w:r w:rsidRPr="00595862">
        <w:t>performance and effectiveness.</w:t>
      </w:r>
    </w:p>
    <w:p w14:paraId="1B2F46E7" w14:textId="77777777" w:rsidR="00CE48CA" w:rsidRPr="00595862" w:rsidRDefault="00CE48CA" w:rsidP="00CE48CA">
      <w:pPr>
        <w:pStyle w:val="ListParagraph"/>
        <w:rPr>
          <w:color w:val="FF0000"/>
        </w:rPr>
      </w:pPr>
    </w:p>
    <w:p w14:paraId="7FBFDA70" w14:textId="3BFBFAAD" w:rsidR="00CE48CA" w:rsidRPr="00595862" w:rsidRDefault="00CE48CA" w:rsidP="00CE48CA">
      <w:pPr>
        <w:numPr>
          <w:ilvl w:val="0"/>
          <w:numId w:val="7"/>
        </w:numPr>
      </w:pPr>
      <w:r w:rsidRPr="00595862">
        <w:rPr>
          <w:b/>
        </w:rPr>
        <w:t>Assurance #5: Continuous ADEPT Program Improvement</w:t>
      </w:r>
      <w:r w:rsidRPr="00595862">
        <w:t xml:space="preserve">. The </w:t>
      </w:r>
      <w:r w:rsidR="002611EB" w:rsidRPr="00595862">
        <w:t>EPP</w:t>
      </w:r>
      <w:r w:rsidRPr="00595862">
        <w:t xml:space="preserve"> will gather </w:t>
      </w:r>
      <w:r w:rsidRPr="00595862">
        <w:rPr>
          <w:b/>
        </w:rPr>
        <w:t>qualitative and quantitative</w:t>
      </w:r>
      <w:r w:rsidRPr="00595862">
        <w:t xml:space="preserve"> data to determine the impact of the program on the </w:t>
      </w:r>
      <w:r w:rsidR="00B400DF" w:rsidRPr="00595862">
        <w:t>Library</w:t>
      </w:r>
      <w:r w:rsidR="00B52FD7" w:rsidRPr="00595862">
        <w:t xml:space="preserve"> Media Specialist’s </w:t>
      </w:r>
      <w:r w:rsidRPr="00595862">
        <w:t xml:space="preserve">performance and effectiveness of the institution’s candidates and graduates relative to the ADEPT Performance Standards and will use these data to guide future program planning. </w:t>
      </w:r>
    </w:p>
    <w:p w14:paraId="3392C594" w14:textId="77777777" w:rsidR="00A2694C" w:rsidRPr="00595862" w:rsidRDefault="00A2694C" w:rsidP="00A2694C">
      <w:pPr>
        <w:pStyle w:val="ListParagraph"/>
      </w:pPr>
    </w:p>
    <w:p w14:paraId="20B288DF" w14:textId="77777777" w:rsidR="00F11332" w:rsidRPr="00595862" w:rsidRDefault="008D1886" w:rsidP="00F11332">
      <w:pPr>
        <w:rPr>
          <w:sz w:val="22"/>
          <w:szCs w:val="22"/>
        </w:rPr>
      </w:pPr>
      <w:r w:rsidRPr="00595862">
        <w:rPr>
          <w:sz w:val="22"/>
          <w:szCs w:val="22"/>
        </w:rPr>
        <w:br w:type="page"/>
      </w:r>
    </w:p>
    <w:p w14:paraId="7C399F23" w14:textId="7189DCCB" w:rsidR="00E92C1F" w:rsidRPr="00595862" w:rsidRDefault="00AB5B1C" w:rsidP="00E92C1F">
      <w:pPr>
        <w:ind w:left="720" w:hanging="720"/>
        <w:rPr>
          <w:b/>
          <w:sz w:val="28"/>
          <w:szCs w:val="28"/>
        </w:rPr>
      </w:pPr>
      <w:r w:rsidRPr="00595862">
        <w:rPr>
          <w:b/>
          <w:sz w:val="28"/>
          <w:szCs w:val="28"/>
        </w:rPr>
        <w:lastRenderedPageBreak/>
        <w:t xml:space="preserve">SECTION II: </w:t>
      </w:r>
      <w:r w:rsidR="00CE48CA" w:rsidRPr="00595862">
        <w:rPr>
          <w:b/>
          <w:sz w:val="28"/>
          <w:szCs w:val="28"/>
        </w:rPr>
        <w:t>EPP</w:t>
      </w:r>
      <w:r w:rsidR="00BF417F" w:rsidRPr="00595862">
        <w:rPr>
          <w:b/>
          <w:sz w:val="28"/>
          <w:szCs w:val="28"/>
        </w:rPr>
        <w:t xml:space="preserve"> ADEPT Program Evaluation</w:t>
      </w:r>
      <w:r w:rsidR="00594C99" w:rsidRPr="00595862">
        <w:rPr>
          <w:b/>
          <w:sz w:val="28"/>
          <w:szCs w:val="28"/>
        </w:rPr>
        <w:t xml:space="preserve"> and Improvement</w:t>
      </w:r>
    </w:p>
    <w:p w14:paraId="6433BB8F" w14:textId="77777777" w:rsidR="00290BBB" w:rsidRPr="00595862" w:rsidRDefault="00290BBB" w:rsidP="00CC3623">
      <w:pPr>
        <w:rPr>
          <w:sz w:val="22"/>
          <w:szCs w:val="22"/>
        </w:rPr>
      </w:pPr>
    </w:p>
    <w:p w14:paraId="580A841F" w14:textId="6553CD46" w:rsidR="00CC3623" w:rsidRPr="00595862" w:rsidRDefault="00CC3623" w:rsidP="00CC3623">
      <w:pPr>
        <w:rPr>
          <w:sz w:val="22"/>
          <w:szCs w:val="22"/>
        </w:rPr>
      </w:pPr>
      <w:r w:rsidRPr="00595862">
        <w:rPr>
          <w:sz w:val="22"/>
          <w:szCs w:val="22"/>
        </w:rPr>
        <w:t xml:space="preserve">By submitting this program evaluation and improvement plan, and unless otherwise noted, </w:t>
      </w:r>
      <w:r w:rsidR="00CE48CA" w:rsidRPr="00595862">
        <w:rPr>
          <w:sz w:val="22"/>
          <w:szCs w:val="22"/>
        </w:rPr>
        <w:t>the EPP</w:t>
      </w:r>
      <w:r w:rsidRPr="00595862">
        <w:rPr>
          <w:sz w:val="22"/>
          <w:szCs w:val="22"/>
        </w:rPr>
        <w:t xml:space="preserve"> agrees to maintain supporting documentation verifying that the institution has gathered </w:t>
      </w:r>
      <w:r w:rsidRPr="00595862">
        <w:rPr>
          <w:b/>
          <w:sz w:val="22"/>
          <w:szCs w:val="22"/>
        </w:rPr>
        <w:t>qualitative and quantitative data</w:t>
      </w:r>
      <w:r w:rsidRPr="00595862">
        <w:rPr>
          <w:sz w:val="22"/>
          <w:szCs w:val="22"/>
        </w:rPr>
        <w:t xml:space="preserve"> on the effectiveness of its ADEPT Program implementation and to make this documentation available at the request of the SCDE or during an onsite visit.</w:t>
      </w:r>
    </w:p>
    <w:p w14:paraId="267B76A0" w14:textId="52C436F6" w:rsidR="00FE3A0D" w:rsidRPr="00595862" w:rsidRDefault="00CE48CA" w:rsidP="00594C99">
      <w:pPr>
        <w:spacing w:before="240" w:after="360"/>
        <w:rPr>
          <w:i/>
          <w:sz w:val="22"/>
          <w:szCs w:val="22"/>
        </w:rPr>
      </w:pPr>
      <w:r w:rsidRPr="00595862">
        <w:rPr>
          <w:i/>
          <w:sz w:val="22"/>
          <w:szCs w:val="22"/>
        </w:rPr>
        <w:t>Instructions to the EPP</w:t>
      </w:r>
      <w:r w:rsidR="00E92C1F" w:rsidRPr="00595862">
        <w:rPr>
          <w:i/>
          <w:sz w:val="22"/>
          <w:szCs w:val="22"/>
        </w:rPr>
        <w:t xml:space="preserve">: </w:t>
      </w:r>
      <w:r w:rsidR="00594C99" w:rsidRPr="00595862">
        <w:rPr>
          <w:i/>
          <w:sz w:val="22"/>
          <w:szCs w:val="22"/>
        </w:rPr>
        <w:t xml:space="preserve">Please respond to </w:t>
      </w:r>
      <w:r w:rsidR="008A683F" w:rsidRPr="00595862">
        <w:rPr>
          <w:i/>
          <w:sz w:val="22"/>
          <w:szCs w:val="22"/>
        </w:rPr>
        <w:t>each of the following</w:t>
      </w:r>
      <w:r w:rsidR="00594C99" w:rsidRPr="00595862">
        <w:rPr>
          <w:i/>
          <w:sz w:val="22"/>
          <w:szCs w:val="22"/>
        </w:rPr>
        <w:t xml:space="preserve"> questions.</w:t>
      </w:r>
    </w:p>
    <w:p w14:paraId="69829809" w14:textId="0D8ED17B" w:rsidR="00C53111" w:rsidRPr="00595862" w:rsidRDefault="002242AC" w:rsidP="00E6027B">
      <w:pPr>
        <w:pStyle w:val="ListParagraph"/>
        <w:numPr>
          <w:ilvl w:val="0"/>
          <w:numId w:val="12"/>
        </w:numPr>
        <w:jc w:val="both"/>
        <w:rPr>
          <w:i/>
          <w:color w:val="000000" w:themeColor="text1"/>
          <w:sz w:val="22"/>
          <w:szCs w:val="22"/>
        </w:rPr>
      </w:pPr>
      <w:r w:rsidRPr="00595862">
        <w:rPr>
          <w:sz w:val="22"/>
          <w:szCs w:val="22"/>
        </w:rPr>
        <w:t>Based on</w:t>
      </w:r>
      <w:r w:rsidR="00B023A2" w:rsidRPr="00595862">
        <w:rPr>
          <w:sz w:val="22"/>
          <w:szCs w:val="22"/>
        </w:rPr>
        <w:t xml:space="preserve"> </w:t>
      </w:r>
      <w:r w:rsidR="00CE48CA" w:rsidRPr="00595862">
        <w:rPr>
          <w:sz w:val="22"/>
          <w:szCs w:val="22"/>
        </w:rPr>
        <w:t>2017</w:t>
      </w:r>
      <w:r w:rsidR="00904E80" w:rsidRPr="00595862">
        <w:rPr>
          <w:sz w:val="22"/>
          <w:szCs w:val="22"/>
        </w:rPr>
        <w:t>—</w:t>
      </w:r>
      <w:r w:rsidR="00CE48CA" w:rsidRPr="00595862">
        <w:rPr>
          <w:sz w:val="22"/>
          <w:szCs w:val="22"/>
        </w:rPr>
        <w:t>18</w:t>
      </w:r>
      <w:r w:rsidR="00871648" w:rsidRPr="00595862">
        <w:rPr>
          <w:sz w:val="22"/>
          <w:szCs w:val="22"/>
        </w:rPr>
        <w:t xml:space="preserve"> </w:t>
      </w:r>
      <w:r w:rsidRPr="00595862">
        <w:rPr>
          <w:sz w:val="22"/>
          <w:szCs w:val="22"/>
        </w:rPr>
        <w:t xml:space="preserve">qualitative and quantitative data, </w:t>
      </w:r>
      <w:r w:rsidR="00CE48CA" w:rsidRPr="00595862">
        <w:rPr>
          <w:sz w:val="22"/>
          <w:szCs w:val="22"/>
        </w:rPr>
        <w:t>what are the EPP</w:t>
      </w:r>
      <w:r w:rsidR="001A576E" w:rsidRPr="00595862">
        <w:rPr>
          <w:sz w:val="22"/>
          <w:szCs w:val="22"/>
        </w:rPr>
        <w:t xml:space="preserve">’s strengths in </w:t>
      </w:r>
      <w:r w:rsidR="00721D5B" w:rsidRPr="00595862">
        <w:rPr>
          <w:sz w:val="22"/>
          <w:szCs w:val="22"/>
        </w:rPr>
        <w:t>terms of promoting the</w:t>
      </w:r>
      <w:r w:rsidR="00B400DF" w:rsidRPr="00595862">
        <w:rPr>
          <w:sz w:val="22"/>
          <w:szCs w:val="22"/>
        </w:rPr>
        <w:t xml:space="preserve"> School Library Media </w:t>
      </w:r>
      <w:r w:rsidR="001A576E" w:rsidRPr="00595862">
        <w:rPr>
          <w:sz w:val="22"/>
          <w:szCs w:val="22"/>
        </w:rPr>
        <w:t>performance and effectiveness of its candidates and graduates relative to the ADEPT Performance Standards?</w:t>
      </w:r>
      <w:r w:rsidR="003C6C9F" w:rsidRPr="00595862">
        <w:rPr>
          <w:sz w:val="22"/>
          <w:szCs w:val="22"/>
        </w:rPr>
        <w:t xml:space="preserve"> </w:t>
      </w:r>
      <w:r w:rsidR="003C6C9F" w:rsidRPr="00595862">
        <w:rPr>
          <w:i/>
          <w:color w:val="000000" w:themeColor="text1"/>
          <w:sz w:val="22"/>
          <w:szCs w:val="22"/>
        </w:rPr>
        <w:t>In this response, please indicate how faculty and staff identified these particular strengths.</w:t>
      </w:r>
    </w:p>
    <w:p w14:paraId="39F384A3" w14:textId="77777777" w:rsidR="00FE3A0D" w:rsidRPr="00595862" w:rsidRDefault="00FE3A0D" w:rsidP="00245A77">
      <w:pPr>
        <w:jc w:val="both"/>
        <w:rPr>
          <w:sz w:val="22"/>
          <w:szCs w:val="22"/>
        </w:rPr>
      </w:pPr>
    </w:p>
    <w:p w14:paraId="4E344744" w14:textId="192DE5F3" w:rsidR="003C6C9F" w:rsidRPr="00595862" w:rsidRDefault="001A576E" w:rsidP="003C6C9F">
      <w:pPr>
        <w:pStyle w:val="ListParagraph"/>
        <w:numPr>
          <w:ilvl w:val="0"/>
          <w:numId w:val="12"/>
        </w:numPr>
        <w:jc w:val="both"/>
        <w:rPr>
          <w:i/>
          <w:color w:val="000000" w:themeColor="text1"/>
          <w:sz w:val="22"/>
          <w:szCs w:val="22"/>
        </w:rPr>
      </w:pPr>
      <w:r w:rsidRPr="00595862">
        <w:rPr>
          <w:color w:val="000000" w:themeColor="text1"/>
          <w:sz w:val="22"/>
          <w:szCs w:val="22"/>
        </w:rPr>
        <w:t xml:space="preserve">Based on </w:t>
      </w:r>
      <w:r w:rsidR="00CE48CA" w:rsidRPr="00595862">
        <w:rPr>
          <w:sz w:val="22"/>
          <w:szCs w:val="22"/>
        </w:rPr>
        <w:t>2017</w:t>
      </w:r>
      <w:r w:rsidR="00904E80" w:rsidRPr="00595862">
        <w:rPr>
          <w:sz w:val="22"/>
          <w:szCs w:val="22"/>
        </w:rPr>
        <w:t>—</w:t>
      </w:r>
      <w:r w:rsidR="00CE48CA" w:rsidRPr="00595862">
        <w:rPr>
          <w:sz w:val="22"/>
          <w:szCs w:val="22"/>
        </w:rPr>
        <w:t>18</w:t>
      </w:r>
      <w:r w:rsidRPr="00595862">
        <w:rPr>
          <w:sz w:val="22"/>
          <w:szCs w:val="22"/>
        </w:rPr>
        <w:t xml:space="preserve"> </w:t>
      </w:r>
      <w:r w:rsidRPr="00595862">
        <w:rPr>
          <w:color w:val="000000" w:themeColor="text1"/>
          <w:sz w:val="22"/>
          <w:szCs w:val="22"/>
        </w:rPr>
        <w:t>qualitat</w:t>
      </w:r>
      <w:r w:rsidR="00E5160D" w:rsidRPr="00595862">
        <w:rPr>
          <w:color w:val="000000" w:themeColor="text1"/>
          <w:sz w:val="22"/>
          <w:szCs w:val="22"/>
        </w:rPr>
        <w:t>ive and quantitative data, what are the areas of growth</w:t>
      </w:r>
      <w:r w:rsidR="00766B0A" w:rsidRPr="00595862">
        <w:rPr>
          <w:color w:val="000000" w:themeColor="text1"/>
          <w:sz w:val="22"/>
          <w:szCs w:val="22"/>
        </w:rPr>
        <w:t xml:space="preserve"> </w:t>
      </w:r>
      <w:r w:rsidR="00766B0A" w:rsidRPr="00595862">
        <w:rPr>
          <w:sz w:val="22"/>
          <w:szCs w:val="22"/>
        </w:rPr>
        <w:t>in terms of promoting the</w:t>
      </w:r>
      <w:r w:rsidR="00721D5B" w:rsidRPr="00595862">
        <w:rPr>
          <w:sz w:val="22"/>
          <w:szCs w:val="22"/>
        </w:rPr>
        <w:t xml:space="preserve"> school </w:t>
      </w:r>
      <w:r w:rsidR="00A61F28" w:rsidRPr="00595862">
        <w:rPr>
          <w:sz w:val="22"/>
          <w:szCs w:val="22"/>
        </w:rPr>
        <w:t>library media specialist</w:t>
      </w:r>
      <w:r w:rsidR="00B92069" w:rsidRPr="00595862">
        <w:rPr>
          <w:sz w:val="22"/>
          <w:szCs w:val="22"/>
        </w:rPr>
        <w:t xml:space="preserve"> </w:t>
      </w:r>
      <w:r w:rsidR="00766B0A" w:rsidRPr="00595862">
        <w:rPr>
          <w:sz w:val="22"/>
          <w:szCs w:val="22"/>
        </w:rPr>
        <w:t>performance and effectiveness of its candidates and graduates relative to the ADEPT Performance Standards?</w:t>
      </w:r>
      <w:r w:rsidR="00E5160D" w:rsidRPr="00595862">
        <w:rPr>
          <w:color w:val="000000" w:themeColor="text1"/>
          <w:sz w:val="22"/>
          <w:szCs w:val="22"/>
        </w:rPr>
        <w:t xml:space="preserve"> </w:t>
      </w:r>
      <w:r w:rsidR="00766B0A" w:rsidRPr="00595862">
        <w:rPr>
          <w:color w:val="000000" w:themeColor="text1"/>
          <w:sz w:val="22"/>
          <w:szCs w:val="22"/>
        </w:rPr>
        <w:t xml:space="preserve">What </w:t>
      </w:r>
      <w:r w:rsidRPr="00595862">
        <w:rPr>
          <w:color w:val="000000" w:themeColor="text1"/>
          <w:sz w:val="22"/>
          <w:szCs w:val="22"/>
        </w:rPr>
        <w:t>changes do</w:t>
      </w:r>
      <w:r w:rsidR="00B32D1A" w:rsidRPr="00595862">
        <w:rPr>
          <w:color w:val="000000" w:themeColor="text1"/>
          <w:sz w:val="22"/>
          <w:szCs w:val="22"/>
        </w:rPr>
        <w:t>es</w:t>
      </w:r>
      <w:r w:rsidR="00CE48CA" w:rsidRPr="00595862">
        <w:rPr>
          <w:color w:val="000000" w:themeColor="text1"/>
          <w:sz w:val="22"/>
          <w:szCs w:val="22"/>
        </w:rPr>
        <w:t xml:space="preserve"> the EPP</w:t>
      </w:r>
      <w:r w:rsidRPr="00595862">
        <w:rPr>
          <w:color w:val="000000" w:themeColor="text1"/>
          <w:sz w:val="22"/>
          <w:szCs w:val="22"/>
        </w:rPr>
        <w:t xml:space="preserve"> plan to make</w:t>
      </w:r>
      <w:r w:rsidR="00766B0A" w:rsidRPr="00595862">
        <w:rPr>
          <w:color w:val="000000" w:themeColor="text1"/>
          <w:sz w:val="22"/>
          <w:szCs w:val="22"/>
        </w:rPr>
        <w:t xml:space="preserve"> in</w:t>
      </w:r>
      <w:r w:rsidRPr="00595862">
        <w:rPr>
          <w:color w:val="000000" w:themeColor="text1"/>
          <w:sz w:val="22"/>
          <w:szCs w:val="22"/>
        </w:rPr>
        <w:t xml:space="preserve"> order to </w:t>
      </w:r>
      <w:r w:rsidR="00766B0A" w:rsidRPr="00595862">
        <w:rPr>
          <w:color w:val="000000" w:themeColor="text1"/>
          <w:sz w:val="22"/>
          <w:szCs w:val="22"/>
        </w:rPr>
        <w:t>address those areas of growth</w:t>
      </w:r>
      <w:r w:rsidRPr="00595862">
        <w:rPr>
          <w:color w:val="000000" w:themeColor="text1"/>
          <w:sz w:val="22"/>
          <w:szCs w:val="22"/>
        </w:rPr>
        <w:t>?</w:t>
      </w:r>
      <w:r w:rsidR="00766B0A" w:rsidRPr="00595862">
        <w:rPr>
          <w:color w:val="000000" w:themeColor="text1"/>
          <w:sz w:val="22"/>
          <w:szCs w:val="22"/>
        </w:rPr>
        <w:t xml:space="preserve"> </w:t>
      </w:r>
      <w:r w:rsidRPr="00595862">
        <w:rPr>
          <w:color w:val="000000" w:themeColor="text1"/>
          <w:sz w:val="22"/>
          <w:szCs w:val="22"/>
        </w:rPr>
        <w:t xml:space="preserve"> </w:t>
      </w:r>
      <w:r w:rsidR="003C6C9F" w:rsidRPr="00595862">
        <w:rPr>
          <w:i/>
          <w:color w:val="000000" w:themeColor="text1"/>
          <w:sz w:val="22"/>
          <w:szCs w:val="22"/>
        </w:rPr>
        <w:t>In this response, please indicate how faculty and staff determined the need for these changes.</w:t>
      </w:r>
    </w:p>
    <w:p w14:paraId="0CF713CE" w14:textId="77777777" w:rsidR="00C55B69" w:rsidRPr="00595862" w:rsidRDefault="00C55B69" w:rsidP="00C55B69">
      <w:pPr>
        <w:jc w:val="both"/>
        <w:rPr>
          <w:i/>
          <w:color w:val="000000" w:themeColor="text1"/>
          <w:sz w:val="22"/>
          <w:szCs w:val="22"/>
        </w:rPr>
      </w:pPr>
    </w:p>
    <w:p w14:paraId="353B137B" w14:textId="112BF542" w:rsidR="00300BBD" w:rsidRPr="00595862" w:rsidRDefault="00300BBD" w:rsidP="00300BBD">
      <w:pPr>
        <w:tabs>
          <w:tab w:val="left" w:pos="1170"/>
        </w:tabs>
        <w:jc w:val="both"/>
        <w:rPr>
          <w:b/>
          <w:sz w:val="28"/>
          <w:szCs w:val="28"/>
        </w:rPr>
      </w:pPr>
      <w:r w:rsidRPr="00595862">
        <w:rPr>
          <w:b/>
          <w:sz w:val="28"/>
          <w:szCs w:val="28"/>
        </w:rPr>
        <w:t>SECTION III: EPP’s ADEPT Program Documentation</w:t>
      </w:r>
    </w:p>
    <w:p w14:paraId="68315C80" w14:textId="77777777" w:rsidR="00DD6842" w:rsidRPr="00595862" w:rsidRDefault="00DD6842" w:rsidP="00300BBD">
      <w:pPr>
        <w:tabs>
          <w:tab w:val="left" w:pos="1170"/>
        </w:tabs>
        <w:jc w:val="both"/>
        <w:rPr>
          <w:b/>
          <w:color w:val="000000" w:themeColor="text1"/>
          <w:sz w:val="22"/>
          <w:szCs w:val="22"/>
        </w:rPr>
      </w:pPr>
    </w:p>
    <w:p w14:paraId="36671CE7" w14:textId="77777777" w:rsidR="00300BBD" w:rsidRPr="00595862" w:rsidRDefault="00300BBD" w:rsidP="00300BBD">
      <w:pPr>
        <w:rPr>
          <w:sz w:val="22"/>
          <w:szCs w:val="22"/>
        </w:rPr>
      </w:pPr>
      <w:r w:rsidRPr="00595862">
        <w:rPr>
          <w:sz w:val="22"/>
          <w:szCs w:val="22"/>
        </w:rPr>
        <w:t>By submitting this list of documents supporting the EPP’s implementation of its ADEPT program, and unless otherwise noted, the EPP agrees to make this documentation available at the request of the SCDE or during an onsite visit.</w:t>
      </w:r>
    </w:p>
    <w:p w14:paraId="2CCCA97E" w14:textId="77777777" w:rsidR="00300BBD" w:rsidRPr="00595862" w:rsidRDefault="00300BBD" w:rsidP="00300BBD">
      <w:pPr>
        <w:rPr>
          <w:sz w:val="22"/>
          <w:szCs w:val="22"/>
        </w:rPr>
      </w:pPr>
    </w:p>
    <w:p w14:paraId="428F014B" w14:textId="77777777" w:rsidR="00300BBD" w:rsidRPr="00595862" w:rsidRDefault="00300BBD" w:rsidP="00300BBD">
      <w:pPr>
        <w:spacing w:after="240"/>
        <w:jc w:val="both"/>
        <w:rPr>
          <w:i/>
          <w:sz w:val="22"/>
          <w:szCs w:val="22"/>
        </w:rPr>
      </w:pPr>
      <w:r w:rsidRPr="00595862">
        <w:rPr>
          <w:i/>
          <w:sz w:val="22"/>
          <w:szCs w:val="22"/>
        </w:rPr>
        <w:t xml:space="preserve">Please provide a list of the names and dates/versions of the most current documents that the EPP has in place to support the implementation of its ADEPT program. These documents might include specific course syllabi, agendas, candidate handbooks, cooperating teacher/school guidance counselor/library media specialists/speech language therapists’ handbooks, program evaluations, etc. If these documents are available online, please include the link(s). </w:t>
      </w:r>
    </w:p>
    <w:p w14:paraId="03316EC5" w14:textId="46A3C77F" w:rsidR="00300BBD" w:rsidRPr="00595862" w:rsidRDefault="00300BBD" w:rsidP="00300BBD">
      <w:pPr>
        <w:jc w:val="both"/>
        <w:outlineLvl w:val="0"/>
        <w:rPr>
          <w:b/>
          <w:i/>
          <w:sz w:val="28"/>
          <w:szCs w:val="28"/>
        </w:rPr>
      </w:pPr>
      <w:r w:rsidRPr="00595862">
        <w:rPr>
          <w:b/>
          <w:sz w:val="28"/>
          <w:szCs w:val="28"/>
        </w:rPr>
        <w:t>SECTION IV</w:t>
      </w:r>
      <w:r w:rsidR="00DD6842" w:rsidRPr="00595862">
        <w:rPr>
          <w:sz w:val="22"/>
          <w:szCs w:val="22"/>
        </w:rPr>
        <w:t>:</w:t>
      </w:r>
      <w:r w:rsidR="002D6D47" w:rsidRPr="00595862">
        <w:rPr>
          <w:sz w:val="22"/>
          <w:szCs w:val="22"/>
        </w:rPr>
        <w:t xml:space="preserve"> </w:t>
      </w:r>
      <w:r w:rsidR="00D73AC0" w:rsidRPr="00595862">
        <w:rPr>
          <w:b/>
          <w:sz w:val="28"/>
          <w:szCs w:val="28"/>
        </w:rPr>
        <w:t>Additional Information</w:t>
      </w:r>
    </w:p>
    <w:p w14:paraId="1A732AD9" w14:textId="77777777" w:rsidR="00300BBD" w:rsidRPr="00595862" w:rsidRDefault="00300BBD" w:rsidP="00300BBD">
      <w:pPr>
        <w:jc w:val="both"/>
        <w:outlineLvl w:val="0"/>
        <w:rPr>
          <w:i/>
          <w:sz w:val="22"/>
          <w:szCs w:val="22"/>
        </w:rPr>
      </w:pPr>
      <w:r w:rsidRPr="00595862">
        <w:rPr>
          <w:i/>
          <w:sz w:val="22"/>
          <w:szCs w:val="22"/>
        </w:rPr>
        <w:t>Additional comments or remarks about the EPP’s ADEPT program:</w:t>
      </w:r>
    </w:p>
    <w:p w14:paraId="4F3F91E9" w14:textId="77777777" w:rsidR="00300BBD" w:rsidRPr="00595862" w:rsidRDefault="00300BBD" w:rsidP="00300BBD">
      <w:pPr>
        <w:spacing w:after="120"/>
        <w:jc w:val="both"/>
        <w:rPr>
          <w:b/>
          <w:sz w:val="28"/>
          <w:szCs w:val="28"/>
        </w:rPr>
      </w:pPr>
    </w:p>
    <w:p w14:paraId="54CD88A3" w14:textId="2777029A" w:rsidR="00300BBD" w:rsidRPr="00595862" w:rsidRDefault="00300BBD" w:rsidP="00300BBD">
      <w:pPr>
        <w:spacing w:after="120"/>
        <w:jc w:val="both"/>
        <w:outlineLvl w:val="0"/>
        <w:rPr>
          <w:b/>
          <w:sz w:val="28"/>
          <w:szCs w:val="28"/>
        </w:rPr>
      </w:pPr>
      <w:r w:rsidRPr="00595862">
        <w:rPr>
          <w:b/>
          <w:sz w:val="28"/>
          <w:szCs w:val="28"/>
        </w:rPr>
        <w:t xml:space="preserve">SECTION V:  </w:t>
      </w:r>
      <w:r w:rsidR="00D73AC0" w:rsidRPr="00595862">
        <w:rPr>
          <w:b/>
          <w:sz w:val="28"/>
          <w:szCs w:val="28"/>
        </w:rPr>
        <w:t xml:space="preserve">EPP </w:t>
      </w:r>
      <w:r w:rsidR="002D6D47" w:rsidRPr="00595862">
        <w:rPr>
          <w:b/>
          <w:sz w:val="28"/>
          <w:szCs w:val="28"/>
        </w:rPr>
        <w:t>Training/Information</w:t>
      </w:r>
    </w:p>
    <w:p w14:paraId="6BFFABC1" w14:textId="77777777" w:rsidR="00300BBD" w:rsidRPr="00595862" w:rsidRDefault="00300BBD" w:rsidP="00300BBD">
      <w:pPr>
        <w:spacing w:after="120"/>
        <w:jc w:val="both"/>
        <w:rPr>
          <w:b/>
          <w:sz w:val="8"/>
          <w:szCs w:val="28"/>
        </w:rPr>
      </w:pPr>
    </w:p>
    <w:p w14:paraId="4A6D0373" w14:textId="6D33860B" w:rsidR="00300BBD" w:rsidRPr="00595862" w:rsidRDefault="00300BBD" w:rsidP="00300BBD">
      <w:pPr>
        <w:rPr>
          <w:i/>
          <w:iCs/>
        </w:rPr>
      </w:pPr>
      <w:r w:rsidRPr="00595862">
        <w:rPr>
          <w:sz w:val="22"/>
          <w:szCs w:val="22"/>
        </w:rPr>
        <w:t>What training or infor</w:t>
      </w:r>
      <w:r w:rsidR="002D6D47" w:rsidRPr="00595862">
        <w:rPr>
          <w:sz w:val="22"/>
          <w:szCs w:val="22"/>
        </w:rPr>
        <w:t>mation sessions should SCDE</w:t>
      </w:r>
      <w:r w:rsidRPr="00595862">
        <w:rPr>
          <w:sz w:val="22"/>
          <w:szCs w:val="22"/>
        </w:rPr>
        <w:t xml:space="preserve"> offer to EPP colleagues regarding school guidance counseling?</w:t>
      </w:r>
    </w:p>
    <w:p w14:paraId="532A21AD" w14:textId="77777777" w:rsidR="00300BBD" w:rsidRPr="00595862" w:rsidRDefault="00300BBD" w:rsidP="00300BBD">
      <w:pPr>
        <w:jc w:val="both"/>
        <w:rPr>
          <w:sz w:val="22"/>
          <w:szCs w:val="22"/>
          <w:highlight w:val="green"/>
        </w:rPr>
      </w:pPr>
    </w:p>
    <w:p w14:paraId="125ACDF4" w14:textId="77777777" w:rsidR="00300BBD" w:rsidRPr="00595862" w:rsidRDefault="00300BBD" w:rsidP="00300BBD">
      <w:pPr>
        <w:jc w:val="both"/>
        <w:rPr>
          <w:sz w:val="22"/>
          <w:szCs w:val="22"/>
        </w:rPr>
      </w:pPr>
    </w:p>
    <w:p w14:paraId="054129DA" w14:textId="77777777" w:rsidR="001615EA" w:rsidRPr="00595862" w:rsidRDefault="001615EA" w:rsidP="007A1C98">
      <w:pPr>
        <w:jc w:val="both"/>
        <w:rPr>
          <w:sz w:val="22"/>
          <w:szCs w:val="22"/>
          <w:highlight w:val="green"/>
        </w:rPr>
      </w:pPr>
    </w:p>
    <w:p w14:paraId="2FEF3C7B" w14:textId="77777777" w:rsidR="00E6027B" w:rsidRPr="00595862" w:rsidRDefault="00E6027B" w:rsidP="00BF417F">
      <w:pPr>
        <w:spacing w:after="120"/>
        <w:jc w:val="both"/>
        <w:rPr>
          <w:i/>
          <w:sz w:val="22"/>
          <w:szCs w:val="22"/>
        </w:rPr>
      </w:pPr>
    </w:p>
    <w:sectPr w:rsidR="00E6027B" w:rsidRPr="00595862" w:rsidSect="00BF417F">
      <w:footerReference w:type="even" r:id="rId10"/>
      <w:footerReference w:type="default" r:id="rId11"/>
      <w:pgSz w:w="12240" w:h="15840"/>
      <w:pgMar w:top="900" w:right="120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6352C8" w14:textId="77777777" w:rsidR="002E5FB2" w:rsidRDefault="002E5FB2">
      <w:r>
        <w:separator/>
      </w:r>
    </w:p>
  </w:endnote>
  <w:endnote w:type="continuationSeparator" w:id="0">
    <w:p w14:paraId="52D7BDD9" w14:textId="77777777" w:rsidR="002E5FB2" w:rsidRDefault="002E5F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C97DF0" w14:textId="77777777" w:rsidR="002242AC" w:rsidRDefault="002242AC" w:rsidP="00BF417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F11949" w14:textId="77777777" w:rsidR="002242AC" w:rsidRDefault="002242AC" w:rsidP="00BF417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188526" w14:textId="48017953" w:rsidR="002242AC" w:rsidRPr="00451931" w:rsidRDefault="002242AC" w:rsidP="00BF417F">
    <w:pPr>
      <w:pStyle w:val="Footer"/>
      <w:framePr w:wrap="around" w:vAnchor="text" w:hAnchor="margin" w:xAlign="right" w:y="1"/>
      <w:rPr>
        <w:rStyle w:val="PageNumber"/>
        <w:sz w:val="20"/>
        <w:szCs w:val="20"/>
      </w:rPr>
    </w:pPr>
    <w:r w:rsidRPr="00451931">
      <w:rPr>
        <w:rStyle w:val="PageNumber"/>
        <w:sz w:val="20"/>
        <w:szCs w:val="20"/>
      </w:rPr>
      <w:fldChar w:fldCharType="begin"/>
    </w:r>
    <w:r w:rsidRPr="00451931">
      <w:rPr>
        <w:rStyle w:val="PageNumber"/>
        <w:sz w:val="20"/>
        <w:szCs w:val="20"/>
      </w:rPr>
      <w:instrText xml:space="preserve">PAGE  </w:instrText>
    </w:r>
    <w:r w:rsidRPr="00451931">
      <w:rPr>
        <w:rStyle w:val="PageNumber"/>
        <w:sz w:val="20"/>
        <w:szCs w:val="20"/>
      </w:rPr>
      <w:fldChar w:fldCharType="separate"/>
    </w:r>
    <w:r w:rsidR="00E72399">
      <w:rPr>
        <w:rStyle w:val="PageNumber"/>
        <w:noProof/>
        <w:sz w:val="20"/>
        <w:szCs w:val="20"/>
      </w:rPr>
      <w:t>1</w:t>
    </w:r>
    <w:r w:rsidRPr="00451931">
      <w:rPr>
        <w:rStyle w:val="PageNumber"/>
        <w:sz w:val="20"/>
        <w:szCs w:val="20"/>
      </w:rPr>
      <w:fldChar w:fldCharType="end"/>
    </w:r>
  </w:p>
  <w:p w14:paraId="26B8ED21" w14:textId="77777777" w:rsidR="002242AC" w:rsidRPr="00451931" w:rsidRDefault="002242AC" w:rsidP="00BF417F">
    <w:pPr>
      <w:pStyle w:val="Footer"/>
      <w:ind w:right="360"/>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63A05C" w14:textId="77777777" w:rsidR="002E5FB2" w:rsidRDefault="002E5FB2">
      <w:r>
        <w:separator/>
      </w:r>
    </w:p>
  </w:footnote>
  <w:footnote w:type="continuationSeparator" w:id="0">
    <w:p w14:paraId="1CEDD0F6" w14:textId="77777777" w:rsidR="002E5FB2" w:rsidRDefault="002E5F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261FB"/>
    <w:multiLevelType w:val="hybridMultilevel"/>
    <w:tmpl w:val="640A48B6"/>
    <w:lvl w:ilvl="0" w:tplc="04090005">
      <w:start w:val="1"/>
      <w:numFmt w:val="bullet"/>
      <w:lvlText w:val=""/>
      <w:lvlJc w:val="left"/>
      <w:pPr>
        <w:tabs>
          <w:tab w:val="num" w:pos="810"/>
        </w:tabs>
        <w:ind w:left="810" w:hanging="360"/>
      </w:pPr>
      <w:rPr>
        <w:rFonts w:ascii="Wingdings" w:hAnsi="Wingdings" w:hint="default"/>
      </w:rPr>
    </w:lvl>
    <w:lvl w:ilvl="1" w:tplc="942825AA">
      <w:start w:val="1"/>
      <w:numFmt w:val="bullet"/>
      <w:lvlText w:val=""/>
      <w:lvlJc w:val="left"/>
      <w:pPr>
        <w:tabs>
          <w:tab w:val="num" w:pos="1224"/>
        </w:tabs>
        <w:ind w:left="1224" w:hanging="360"/>
      </w:pPr>
      <w:rPr>
        <w:rFonts w:ascii="Wingdings" w:hAnsi="Wingdings" w:hint="default"/>
      </w:rPr>
    </w:lvl>
    <w:lvl w:ilvl="2" w:tplc="04090005">
      <w:start w:val="1"/>
      <w:numFmt w:val="bullet"/>
      <w:lvlText w:val=""/>
      <w:lvlJc w:val="left"/>
      <w:pPr>
        <w:tabs>
          <w:tab w:val="num" w:pos="1944"/>
        </w:tabs>
        <w:ind w:left="1944" w:hanging="360"/>
      </w:pPr>
      <w:rPr>
        <w:rFonts w:ascii="Wingdings" w:hAnsi="Wingdings" w:hint="default"/>
      </w:rPr>
    </w:lvl>
    <w:lvl w:ilvl="3" w:tplc="04090001" w:tentative="1">
      <w:start w:val="1"/>
      <w:numFmt w:val="bullet"/>
      <w:lvlText w:val=""/>
      <w:lvlJc w:val="left"/>
      <w:pPr>
        <w:tabs>
          <w:tab w:val="num" w:pos="2664"/>
        </w:tabs>
        <w:ind w:left="2664" w:hanging="360"/>
      </w:pPr>
      <w:rPr>
        <w:rFonts w:ascii="Symbol" w:hAnsi="Symbol" w:hint="default"/>
      </w:rPr>
    </w:lvl>
    <w:lvl w:ilvl="4" w:tplc="04090003" w:tentative="1">
      <w:start w:val="1"/>
      <w:numFmt w:val="bullet"/>
      <w:lvlText w:val="o"/>
      <w:lvlJc w:val="left"/>
      <w:pPr>
        <w:tabs>
          <w:tab w:val="num" w:pos="3384"/>
        </w:tabs>
        <w:ind w:left="3384" w:hanging="360"/>
      </w:pPr>
      <w:rPr>
        <w:rFonts w:ascii="Courier New" w:hAnsi="Courier New" w:cs="Courier New" w:hint="default"/>
      </w:rPr>
    </w:lvl>
    <w:lvl w:ilvl="5" w:tplc="04090005" w:tentative="1">
      <w:start w:val="1"/>
      <w:numFmt w:val="bullet"/>
      <w:lvlText w:val=""/>
      <w:lvlJc w:val="left"/>
      <w:pPr>
        <w:tabs>
          <w:tab w:val="num" w:pos="4104"/>
        </w:tabs>
        <w:ind w:left="4104" w:hanging="360"/>
      </w:pPr>
      <w:rPr>
        <w:rFonts w:ascii="Wingdings" w:hAnsi="Wingdings" w:hint="default"/>
      </w:rPr>
    </w:lvl>
    <w:lvl w:ilvl="6" w:tplc="04090001" w:tentative="1">
      <w:start w:val="1"/>
      <w:numFmt w:val="bullet"/>
      <w:lvlText w:val=""/>
      <w:lvlJc w:val="left"/>
      <w:pPr>
        <w:tabs>
          <w:tab w:val="num" w:pos="4824"/>
        </w:tabs>
        <w:ind w:left="4824" w:hanging="360"/>
      </w:pPr>
      <w:rPr>
        <w:rFonts w:ascii="Symbol" w:hAnsi="Symbol" w:hint="default"/>
      </w:rPr>
    </w:lvl>
    <w:lvl w:ilvl="7" w:tplc="04090003" w:tentative="1">
      <w:start w:val="1"/>
      <w:numFmt w:val="bullet"/>
      <w:lvlText w:val="o"/>
      <w:lvlJc w:val="left"/>
      <w:pPr>
        <w:tabs>
          <w:tab w:val="num" w:pos="5544"/>
        </w:tabs>
        <w:ind w:left="5544" w:hanging="360"/>
      </w:pPr>
      <w:rPr>
        <w:rFonts w:ascii="Courier New" w:hAnsi="Courier New" w:cs="Courier New" w:hint="default"/>
      </w:rPr>
    </w:lvl>
    <w:lvl w:ilvl="8" w:tplc="04090005" w:tentative="1">
      <w:start w:val="1"/>
      <w:numFmt w:val="bullet"/>
      <w:lvlText w:val=""/>
      <w:lvlJc w:val="left"/>
      <w:pPr>
        <w:tabs>
          <w:tab w:val="num" w:pos="6264"/>
        </w:tabs>
        <w:ind w:left="6264" w:hanging="360"/>
      </w:pPr>
      <w:rPr>
        <w:rFonts w:ascii="Wingdings" w:hAnsi="Wingdings" w:hint="default"/>
      </w:rPr>
    </w:lvl>
  </w:abstractNum>
  <w:abstractNum w:abstractNumId="1">
    <w:nsid w:val="0446161F"/>
    <w:multiLevelType w:val="hybridMultilevel"/>
    <w:tmpl w:val="C73836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4124EA"/>
    <w:multiLevelType w:val="hybridMultilevel"/>
    <w:tmpl w:val="90EE7C34"/>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844574"/>
    <w:multiLevelType w:val="hybridMultilevel"/>
    <w:tmpl w:val="474A6F68"/>
    <w:lvl w:ilvl="0" w:tplc="97F4F53C">
      <w:start w:val="1"/>
      <w:numFmt w:val="decimal"/>
      <w:lvlText w:val="%1."/>
      <w:lvlJc w:val="left"/>
      <w:pPr>
        <w:tabs>
          <w:tab w:val="num" w:pos="360"/>
        </w:tabs>
        <w:ind w:left="360" w:hanging="360"/>
      </w:pPr>
      <w:rPr>
        <w:rFonts w:hint="default"/>
        <w:b w:val="0"/>
        <w:i/>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rPr>
        <w:rFonts w:hint="default"/>
        <w:b w:val="0"/>
        <w:i/>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AE16008"/>
    <w:multiLevelType w:val="hybridMultilevel"/>
    <w:tmpl w:val="C6DCA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C47CEF"/>
    <w:multiLevelType w:val="hybridMultilevel"/>
    <w:tmpl w:val="6E8207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E865C5"/>
    <w:multiLevelType w:val="hybridMultilevel"/>
    <w:tmpl w:val="A3BCEAEC"/>
    <w:lvl w:ilvl="0" w:tplc="97F4F53C">
      <w:start w:val="1"/>
      <w:numFmt w:val="decimal"/>
      <w:lvlText w:val="%1."/>
      <w:lvlJc w:val="left"/>
      <w:pPr>
        <w:tabs>
          <w:tab w:val="num" w:pos="360"/>
        </w:tabs>
        <w:ind w:left="360" w:hanging="360"/>
      </w:pPr>
      <w:rPr>
        <w:rFonts w:hint="default"/>
        <w:b w:val="0"/>
        <w:i/>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20BA4708"/>
    <w:multiLevelType w:val="hybridMultilevel"/>
    <w:tmpl w:val="89A275A4"/>
    <w:lvl w:ilvl="0" w:tplc="97F4F53C">
      <w:start w:val="1"/>
      <w:numFmt w:val="decimal"/>
      <w:lvlText w:val="%1."/>
      <w:lvlJc w:val="left"/>
      <w:pPr>
        <w:tabs>
          <w:tab w:val="num" w:pos="360"/>
        </w:tabs>
        <w:ind w:left="360" w:hanging="360"/>
      </w:pPr>
      <w:rPr>
        <w:rFonts w:hint="default"/>
        <w:b w:val="0"/>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B5804CF"/>
    <w:multiLevelType w:val="hybridMultilevel"/>
    <w:tmpl w:val="685AA508"/>
    <w:lvl w:ilvl="0" w:tplc="97F4F53C">
      <w:start w:val="1"/>
      <w:numFmt w:val="decimal"/>
      <w:lvlText w:val="%1."/>
      <w:lvlJc w:val="left"/>
      <w:pPr>
        <w:tabs>
          <w:tab w:val="num" w:pos="360"/>
        </w:tabs>
        <w:ind w:left="360" w:hanging="360"/>
      </w:pPr>
      <w:rPr>
        <w:rFonts w:hint="default"/>
        <w:b w:val="0"/>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82F2029"/>
    <w:multiLevelType w:val="hybridMultilevel"/>
    <w:tmpl w:val="DC5C6F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34D1CC2"/>
    <w:multiLevelType w:val="hybridMultilevel"/>
    <w:tmpl w:val="83C45F88"/>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774"/>
        </w:tabs>
        <w:ind w:left="774" w:hanging="360"/>
      </w:pPr>
      <w:rPr>
        <w:rFonts w:ascii="Courier New" w:hAnsi="Courier New" w:cs="Courier New" w:hint="default"/>
      </w:rPr>
    </w:lvl>
    <w:lvl w:ilvl="2" w:tplc="04090005">
      <w:start w:val="1"/>
      <w:numFmt w:val="bullet"/>
      <w:lvlText w:val=""/>
      <w:lvlJc w:val="left"/>
      <w:pPr>
        <w:tabs>
          <w:tab w:val="num" w:pos="1494"/>
        </w:tabs>
        <w:ind w:left="1494" w:hanging="360"/>
      </w:pPr>
      <w:rPr>
        <w:rFonts w:ascii="Wingdings" w:hAnsi="Wingdings" w:hint="default"/>
      </w:rPr>
    </w:lvl>
    <w:lvl w:ilvl="3" w:tplc="04090001" w:tentative="1">
      <w:start w:val="1"/>
      <w:numFmt w:val="bullet"/>
      <w:lvlText w:val=""/>
      <w:lvlJc w:val="left"/>
      <w:pPr>
        <w:tabs>
          <w:tab w:val="num" w:pos="2214"/>
        </w:tabs>
        <w:ind w:left="2214" w:hanging="360"/>
      </w:pPr>
      <w:rPr>
        <w:rFonts w:ascii="Symbol" w:hAnsi="Symbol" w:hint="default"/>
      </w:rPr>
    </w:lvl>
    <w:lvl w:ilvl="4" w:tplc="04090003" w:tentative="1">
      <w:start w:val="1"/>
      <w:numFmt w:val="bullet"/>
      <w:lvlText w:val="o"/>
      <w:lvlJc w:val="left"/>
      <w:pPr>
        <w:tabs>
          <w:tab w:val="num" w:pos="2934"/>
        </w:tabs>
        <w:ind w:left="2934" w:hanging="360"/>
      </w:pPr>
      <w:rPr>
        <w:rFonts w:ascii="Courier New" w:hAnsi="Courier New" w:cs="Courier New" w:hint="default"/>
      </w:rPr>
    </w:lvl>
    <w:lvl w:ilvl="5" w:tplc="04090005" w:tentative="1">
      <w:start w:val="1"/>
      <w:numFmt w:val="bullet"/>
      <w:lvlText w:val=""/>
      <w:lvlJc w:val="left"/>
      <w:pPr>
        <w:tabs>
          <w:tab w:val="num" w:pos="3654"/>
        </w:tabs>
        <w:ind w:left="3654" w:hanging="360"/>
      </w:pPr>
      <w:rPr>
        <w:rFonts w:ascii="Wingdings" w:hAnsi="Wingdings" w:hint="default"/>
      </w:rPr>
    </w:lvl>
    <w:lvl w:ilvl="6" w:tplc="04090001" w:tentative="1">
      <w:start w:val="1"/>
      <w:numFmt w:val="bullet"/>
      <w:lvlText w:val=""/>
      <w:lvlJc w:val="left"/>
      <w:pPr>
        <w:tabs>
          <w:tab w:val="num" w:pos="4374"/>
        </w:tabs>
        <w:ind w:left="4374" w:hanging="360"/>
      </w:pPr>
      <w:rPr>
        <w:rFonts w:ascii="Symbol" w:hAnsi="Symbol" w:hint="default"/>
      </w:rPr>
    </w:lvl>
    <w:lvl w:ilvl="7" w:tplc="04090003" w:tentative="1">
      <w:start w:val="1"/>
      <w:numFmt w:val="bullet"/>
      <w:lvlText w:val="o"/>
      <w:lvlJc w:val="left"/>
      <w:pPr>
        <w:tabs>
          <w:tab w:val="num" w:pos="5094"/>
        </w:tabs>
        <w:ind w:left="5094" w:hanging="360"/>
      </w:pPr>
      <w:rPr>
        <w:rFonts w:ascii="Courier New" w:hAnsi="Courier New" w:cs="Courier New" w:hint="default"/>
      </w:rPr>
    </w:lvl>
    <w:lvl w:ilvl="8" w:tplc="04090005" w:tentative="1">
      <w:start w:val="1"/>
      <w:numFmt w:val="bullet"/>
      <w:lvlText w:val=""/>
      <w:lvlJc w:val="left"/>
      <w:pPr>
        <w:tabs>
          <w:tab w:val="num" w:pos="5814"/>
        </w:tabs>
        <w:ind w:left="5814" w:hanging="360"/>
      </w:pPr>
      <w:rPr>
        <w:rFonts w:ascii="Wingdings" w:hAnsi="Wingdings" w:hint="default"/>
      </w:rPr>
    </w:lvl>
  </w:abstractNum>
  <w:abstractNum w:abstractNumId="11">
    <w:nsid w:val="44E66389"/>
    <w:multiLevelType w:val="hybridMultilevel"/>
    <w:tmpl w:val="9E2ECD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03247B"/>
    <w:multiLevelType w:val="hybridMultilevel"/>
    <w:tmpl w:val="723C0B04"/>
    <w:lvl w:ilvl="0" w:tplc="97F4F53C">
      <w:start w:val="1"/>
      <w:numFmt w:val="decimal"/>
      <w:lvlText w:val="%1."/>
      <w:lvlJc w:val="left"/>
      <w:pPr>
        <w:tabs>
          <w:tab w:val="num" w:pos="360"/>
        </w:tabs>
        <w:ind w:left="360" w:hanging="360"/>
      </w:pPr>
      <w:rPr>
        <w:rFonts w:hint="default"/>
        <w:b w:val="0"/>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AB10D58"/>
    <w:multiLevelType w:val="hybridMultilevel"/>
    <w:tmpl w:val="234690C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D5F4EA3"/>
    <w:multiLevelType w:val="hybridMultilevel"/>
    <w:tmpl w:val="F692D2D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75463DE2"/>
    <w:multiLevelType w:val="hybridMultilevel"/>
    <w:tmpl w:val="B50280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7BCF08E0"/>
    <w:multiLevelType w:val="hybridMultilevel"/>
    <w:tmpl w:val="3814D176"/>
    <w:lvl w:ilvl="0" w:tplc="97F4F53C">
      <w:start w:val="1"/>
      <w:numFmt w:val="decimal"/>
      <w:lvlText w:val="%1."/>
      <w:lvlJc w:val="left"/>
      <w:pPr>
        <w:tabs>
          <w:tab w:val="num" w:pos="360"/>
        </w:tabs>
        <w:ind w:left="360" w:hanging="360"/>
      </w:pPr>
      <w:rPr>
        <w:rFonts w:hint="default"/>
        <w:b w:val="0"/>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7ECB035C"/>
    <w:multiLevelType w:val="hybridMultilevel"/>
    <w:tmpl w:val="2B28E5BC"/>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6"/>
  </w:num>
  <w:num w:numId="2">
    <w:abstractNumId w:val="12"/>
  </w:num>
  <w:num w:numId="3">
    <w:abstractNumId w:val="16"/>
  </w:num>
  <w:num w:numId="4">
    <w:abstractNumId w:val="7"/>
  </w:num>
  <w:num w:numId="5">
    <w:abstractNumId w:val="8"/>
  </w:num>
  <w:num w:numId="6">
    <w:abstractNumId w:val="3"/>
  </w:num>
  <w:num w:numId="7">
    <w:abstractNumId w:val="10"/>
  </w:num>
  <w:num w:numId="8">
    <w:abstractNumId w:val="17"/>
  </w:num>
  <w:num w:numId="9">
    <w:abstractNumId w:val="1"/>
  </w:num>
  <w:num w:numId="10">
    <w:abstractNumId w:val="4"/>
  </w:num>
  <w:num w:numId="11">
    <w:abstractNumId w:val="11"/>
  </w:num>
  <w:num w:numId="12">
    <w:abstractNumId w:val="14"/>
  </w:num>
  <w:num w:numId="13">
    <w:abstractNumId w:val="0"/>
  </w:num>
  <w:num w:numId="14">
    <w:abstractNumId w:val="9"/>
  </w:num>
  <w:num w:numId="15">
    <w:abstractNumId w:val="5"/>
  </w:num>
  <w:num w:numId="16">
    <w:abstractNumId w:val="13"/>
  </w:num>
  <w:num w:numId="17">
    <w:abstractNumId w:val="2"/>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17F"/>
    <w:rsid w:val="000176D1"/>
    <w:rsid w:val="000255B5"/>
    <w:rsid w:val="00031D93"/>
    <w:rsid w:val="00037311"/>
    <w:rsid w:val="000413BD"/>
    <w:rsid w:val="00063BA9"/>
    <w:rsid w:val="000714DA"/>
    <w:rsid w:val="0007469F"/>
    <w:rsid w:val="00074E6B"/>
    <w:rsid w:val="00075AE5"/>
    <w:rsid w:val="00097842"/>
    <w:rsid w:val="000A279E"/>
    <w:rsid w:val="000B2988"/>
    <w:rsid w:val="000B49A7"/>
    <w:rsid w:val="000D39EC"/>
    <w:rsid w:val="00101438"/>
    <w:rsid w:val="00105625"/>
    <w:rsid w:val="00122528"/>
    <w:rsid w:val="00127BFC"/>
    <w:rsid w:val="00137F8B"/>
    <w:rsid w:val="00140C89"/>
    <w:rsid w:val="001459FD"/>
    <w:rsid w:val="001544F9"/>
    <w:rsid w:val="00156158"/>
    <w:rsid w:val="0015704C"/>
    <w:rsid w:val="001615EA"/>
    <w:rsid w:val="0017552F"/>
    <w:rsid w:val="001A576E"/>
    <w:rsid w:val="001B0EB2"/>
    <w:rsid w:val="001C2BF7"/>
    <w:rsid w:val="001E0EAC"/>
    <w:rsid w:val="001E716B"/>
    <w:rsid w:val="001E78AF"/>
    <w:rsid w:val="001F7A8B"/>
    <w:rsid w:val="00200BF3"/>
    <w:rsid w:val="00203249"/>
    <w:rsid w:val="002242AC"/>
    <w:rsid w:val="00240DDC"/>
    <w:rsid w:val="00245A77"/>
    <w:rsid w:val="00246948"/>
    <w:rsid w:val="00253305"/>
    <w:rsid w:val="002611EB"/>
    <w:rsid w:val="002754C4"/>
    <w:rsid w:val="0028594D"/>
    <w:rsid w:val="00290BBB"/>
    <w:rsid w:val="0029186D"/>
    <w:rsid w:val="002A5A48"/>
    <w:rsid w:val="002B0375"/>
    <w:rsid w:val="002C3275"/>
    <w:rsid w:val="002D04F1"/>
    <w:rsid w:val="002D6D47"/>
    <w:rsid w:val="002E0EE4"/>
    <w:rsid w:val="002E5FB2"/>
    <w:rsid w:val="002F29E8"/>
    <w:rsid w:val="00300BBD"/>
    <w:rsid w:val="003065FE"/>
    <w:rsid w:val="003421FB"/>
    <w:rsid w:val="0036716F"/>
    <w:rsid w:val="00370B69"/>
    <w:rsid w:val="00375FE4"/>
    <w:rsid w:val="00392924"/>
    <w:rsid w:val="00395954"/>
    <w:rsid w:val="00395A26"/>
    <w:rsid w:val="003A1D8A"/>
    <w:rsid w:val="003C6C9F"/>
    <w:rsid w:val="003D3BAC"/>
    <w:rsid w:val="003F203A"/>
    <w:rsid w:val="003F2BCE"/>
    <w:rsid w:val="003F3EA5"/>
    <w:rsid w:val="00407AE8"/>
    <w:rsid w:val="00431488"/>
    <w:rsid w:val="004426A5"/>
    <w:rsid w:val="0044748E"/>
    <w:rsid w:val="00460CFC"/>
    <w:rsid w:val="00462450"/>
    <w:rsid w:val="004B19A1"/>
    <w:rsid w:val="004B3192"/>
    <w:rsid w:val="004D0D85"/>
    <w:rsid w:val="00500BE1"/>
    <w:rsid w:val="00501F8A"/>
    <w:rsid w:val="0052675E"/>
    <w:rsid w:val="0054084F"/>
    <w:rsid w:val="00546BBF"/>
    <w:rsid w:val="005602DC"/>
    <w:rsid w:val="00567AB1"/>
    <w:rsid w:val="0057723F"/>
    <w:rsid w:val="00594C99"/>
    <w:rsid w:val="00595411"/>
    <w:rsid w:val="00595862"/>
    <w:rsid w:val="00597082"/>
    <w:rsid w:val="005B7711"/>
    <w:rsid w:val="005C1285"/>
    <w:rsid w:val="005C78E5"/>
    <w:rsid w:val="005F0FD5"/>
    <w:rsid w:val="00601CF2"/>
    <w:rsid w:val="00603196"/>
    <w:rsid w:val="006050D2"/>
    <w:rsid w:val="006154C9"/>
    <w:rsid w:val="00617D92"/>
    <w:rsid w:val="006231DF"/>
    <w:rsid w:val="00631F19"/>
    <w:rsid w:val="006442FB"/>
    <w:rsid w:val="00657172"/>
    <w:rsid w:val="0066350A"/>
    <w:rsid w:val="006671D5"/>
    <w:rsid w:val="00677DC2"/>
    <w:rsid w:val="006B7F43"/>
    <w:rsid w:val="006D6A2F"/>
    <w:rsid w:val="006E1251"/>
    <w:rsid w:val="006E4233"/>
    <w:rsid w:val="006E6987"/>
    <w:rsid w:val="00702BBC"/>
    <w:rsid w:val="00721D5B"/>
    <w:rsid w:val="007359DB"/>
    <w:rsid w:val="007578C6"/>
    <w:rsid w:val="00762EA1"/>
    <w:rsid w:val="00765603"/>
    <w:rsid w:val="00766160"/>
    <w:rsid w:val="00766B0A"/>
    <w:rsid w:val="007714AB"/>
    <w:rsid w:val="00786A39"/>
    <w:rsid w:val="007938F8"/>
    <w:rsid w:val="0079698E"/>
    <w:rsid w:val="007A09F2"/>
    <w:rsid w:val="007A0B18"/>
    <w:rsid w:val="007A1C98"/>
    <w:rsid w:val="007A2F89"/>
    <w:rsid w:val="007C71AF"/>
    <w:rsid w:val="007E62F8"/>
    <w:rsid w:val="007E72DC"/>
    <w:rsid w:val="008377C9"/>
    <w:rsid w:val="00841E22"/>
    <w:rsid w:val="00850EE4"/>
    <w:rsid w:val="00855879"/>
    <w:rsid w:val="00871648"/>
    <w:rsid w:val="00877991"/>
    <w:rsid w:val="008940FB"/>
    <w:rsid w:val="008A38BF"/>
    <w:rsid w:val="008A683F"/>
    <w:rsid w:val="008D1886"/>
    <w:rsid w:val="008D6372"/>
    <w:rsid w:val="00904E80"/>
    <w:rsid w:val="00906CC3"/>
    <w:rsid w:val="00910EA7"/>
    <w:rsid w:val="009328A2"/>
    <w:rsid w:val="009522BA"/>
    <w:rsid w:val="009636D8"/>
    <w:rsid w:val="0098798A"/>
    <w:rsid w:val="00994DE2"/>
    <w:rsid w:val="009B757D"/>
    <w:rsid w:val="009C7C80"/>
    <w:rsid w:val="009D0A21"/>
    <w:rsid w:val="009D1A6F"/>
    <w:rsid w:val="009D6B00"/>
    <w:rsid w:val="00A016BD"/>
    <w:rsid w:val="00A15C50"/>
    <w:rsid w:val="00A20400"/>
    <w:rsid w:val="00A2694C"/>
    <w:rsid w:val="00A45C4E"/>
    <w:rsid w:val="00A61F28"/>
    <w:rsid w:val="00A63F1B"/>
    <w:rsid w:val="00A71B9C"/>
    <w:rsid w:val="00AA30CE"/>
    <w:rsid w:val="00AA5210"/>
    <w:rsid w:val="00AB1C9C"/>
    <w:rsid w:val="00AB34CE"/>
    <w:rsid w:val="00AB5B1C"/>
    <w:rsid w:val="00AD0070"/>
    <w:rsid w:val="00AE4EC1"/>
    <w:rsid w:val="00B00DDF"/>
    <w:rsid w:val="00B023A2"/>
    <w:rsid w:val="00B033F0"/>
    <w:rsid w:val="00B04F45"/>
    <w:rsid w:val="00B17870"/>
    <w:rsid w:val="00B221B7"/>
    <w:rsid w:val="00B32D1A"/>
    <w:rsid w:val="00B3401E"/>
    <w:rsid w:val="00B400DF"/>
    <w:rsid w:val="00B52FD7"/>
    <w:rsid w:val="00B61D27"/>
    <w:rsid w:val="00B7132F"/>
    <w:rsid w:val="00B9053D"/>
    <w:rsid w:val="00B92069"/>
    <w:rsid w:val="00B94976"/>
    <w:rsid w:val="00BA6181"/>
    <w:rsid w:val="00BD66C0"/>
    <w:rsid w:val="00BF417F"/>
    <w:rsid w:val="00C03C6C"/>
    <w:rsid w:val="00C070BD"/>
    <w:rsid w:val="00C10F70"/>
    <w:rsid w:val="00C3110C"/>
    <w:rsid w:val="00C313D6"/>
    <w:rsid w:val="00C5310E"/>
    <w:rsid w:val="00C53111"/>
    <w:rsid w:val="00C53424"/>
    <w:rsid w:val="00C55B69"/>
    <w:rsid w:val="00C9373E"/>
    <w:rsid w:val="00CA5854"/>
    <w:rsid w:val="00CA6F39"/>
    <w:rsid w:val="00CB6005"/>
    <w:rsid w:val="00CB79C5"/>
    <w:rsid w:val="00CC3623"/>
    <w:rsid w:val="00CD2571"/>
    <w:rsid w:val="00CD6A34"/>
    <w:rsid w:val="00CE48CA"/>
    <w:rsid w:val="00CE7DD7"/>
    <w:rsid w:val="00CF1DF7"/>
    <w:rsid w:val="00D03338"/>
    <w:rsid w:val="00D0496E"/>
    <w:rsid w:val="00D1093C"/>
    <w:rsid w:val="00D14FC8"/>
    <w:rsid w:val="00D27686"/>
    <w:rsid w:val="00D34B04"/>
    <w:rsid w:val="00D4313D"/>
    <w:rsid w:val="00D43BC2"/>
    <w:rsid w:val="00D452C4"/>
    <w:rsid w:val="00D529F1"/>
    <w:rsid w:val="00D705A9"/>
    <w:rsid w:val="00D72FC3"/>
    <w:rsid w:val="00D73AC0"/>
    <w:rsid w:val="00D959A0"/>
    <w:rsid w:val="00DB73EF"/>
    <w:rsid w:val="00DC2C12"/>
    <w:rsid w:val="00DD6842"/>
    <w:rsid w:val="00DF78DE"/>
    <w:rsid w:val="00E021DD"/>
    <w:rsid w:val="00E03C1E"/>
    <w:rsid w:val="00E31B3D"/>
    <w:rsid w:val="00E424A7"/>
    <w:rsid w:val="00E44D83"/>
    <w:rsid w:val="00E5160D"/>
    <w:rsid w:val="00E51E7A"/>
    <w:rsid w:val="00E56B2B"/>
    <w:rsid w:val="00E57BC4"/>
    <w:rsid w:val="00E6027B"/>
    <w:rsid w:val="00E72399"/>
    <w:rsid w:val="00E8010B"/>
    <w:rsid w:val="00E83B9A"/>
    <w:rsid w:val="00E86DE9"/>
    <w:rsid w:val="00E92C1F"/>
    <w:rsid w:val="00EB14B0"/>
    <w:rsid w:val="00EB29FD"/>
    <w:rsid w:val="00EB6391"/>
    <w:rsid w:val="00EB756E"/>
    <w:rsid w:val="00EC3AC1"/>
    <w:rsid w:val="00EE4CC9"/>
    <w:rsid w:val="00F0788F"/>
    <w:rsid w:val="00F11332"/>
    <w:rsid w:val="00F26C95"/>
    <w:rsid w:val="00F27F9E"/>
    <w:rsid w:val="00F36D24"/>
    <w:rsid w:val="00F44286"/>
    <w:rsid w:val="00F6497E"/>
    <w:rsid w:val="00F66708"/>
    <w:rsid w:val="00F70D36"/>
    <w:rsid w:val="00F77A44"/>
    <w:rsid w:val="00F835D8"/>
    <w:rsid w:val="00FB2577"/>
    <w:rsid w:val="00FC5FA7"/>
    <w:rsid w:val="00FD43D3"/>
    <w:rsid w:val="00FE3A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AC3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Title" w:semiHidden="0" w:unhideWhenUsed="0" w:qFormat="1"/>
    <w:lsdException w:name="Subtitle" w:semiHidden="0" w:unhideWhenUsed="0" w:qFormat="1"/>
    <w:lsdException w:name="Body Text 3" w:semiHidden="0" w:unhideWhenUsed="0"/>
    <w:lsdException w:name="Body Text Indent 2" w:semiHidden="0" w:unhideWhenUsed="0"/>
    <w:lsdException w:name="Body Text Indent 3" w:semiHidden="0" w:unhideWhenUsed="0"/>
    <w:lsdException w:name="Block Tex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417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BF417F"/>
    <w:pPr>
      <w:tabs>
        <w:tab w:val="center" w:pos="4320"/>
        <w:tab w:val="right" w:pos="8640"/>
      </w:tabs>
    </w:pPr>
  </w:style>
  <w:style w:type="character" w:styleId="PageNumber">
    <w:name w:val="page number"/>
    <w:basedOn w:val="DefaultParagraphFont"/>
    <w:rsid w:val="00BF417F"/>
  </w:style>
  <w:style w:type="paragraph" w:styleId="Subtitle">
    <w:name w:val="Subtitle"/>
    <w:basedOn w:val="Normal"/>
    <w:link w:val="SubtitleChar"/>
    <w:qFormat/>
    <w:rsid w:val="00BF417F"/>
    <w:pPr>
      <w:jc w:val="center"/>
    </w:pPr>
    <w:rPr>
      <w:rFonts w:ascii="Arial" w:hAnsi="Arial"/>
      <w:b/>
      <w:sz w:val="32"/>
      <w:szCs w:val="20"/>
      <w14:shadow w14:blurRad="50800" w14:dist="38100" w14:dir="2700000" w14:sx="100000" w14:sy="100000" w14:kx="0" w14:ky="0" w14:algn="tl">
        <w14:srgbClr w14:val="000000">
          <w14:alpha w14:val="60000"/>
        </w14:srgbClr>
      </w14:shadow>
    </w:rPr>
  </w:style>
  <w:style w:type="character" w:styleId="Hyperlink">
    <w:name w:val="Hyperlink"/>
    <w:basedOn w:val="DefaultParagraphFont"/>
    <w:rsid w:val="00BF417F"/>
    <w:rPr>
      <w:color w:val="0000FF"/>
      <w:u w:val="single"/>
    </w:rPr>
  </w:style>
  <w:style w:type="character" w:styleId="CommentReference">
    <w:name w:val="annotation reference"/>
    <w:basedOn w:val="DefaultParagraphFont"/>
    <w:semiHidden/>
    <w:rsid w:val="00105625"/>
    <w:rPr>
      <w:sz w:val="16"/>
      <w:szCs w:val="16"/>
    </w:rPr>
  </w:style>
  <w:style w:type="paragraph" w:styleId="CommentText">
    <w:name w:val="annotation text"/>
    <w:basedOn w:val="Normal"/>
    <w:link w:val="CommentTextChar"/>
    <w:semiHidden/>
    <w:rsid w:val="00105625"/>
    <w:rPr>
      <w:sz w:val="20"/>
      <w:szCs w:val="20"/>
    </w:rPr>
  </w:style>
  <w:style w:type="paragraph" w:styleId="CommentSubject">
    <w:name w:val="annotation subject"/>
    <w:basedOn w:val="CommentText"/>
    <w:next w:val="CommentText"/>
    <w:semiHidden/>
    <w:rsid w:val="00105625"/>
    <w:rPr>
      <w:b/>
      <w:bCs/>
    </w:rPr>
  </w:style>
  <w:style w:type="paragraph" w:styleId="BalloonText">
    <w:name w:val="Balloon Text"/>
    <w:basedOn w:val="Normal"/>
    <w:semiHidden/>
    <w:rsid w:val="00105625"/>
    <w:rPr>
      <w:rFonts w:ascii="Tahoma" w:hAnsi="Tahoma" w:cs="Tahoma"/>
      <w:sz w:val="16"/>
      <w:szCs w:val="16"/>
    </w:rPr>
  </w:style>
  <w:style w:type="character" w:styleId="FollowedHyperlink">
    <w:name w:val="FollowedHyperlink"/>
    <w:basedOn w:val="DefaultParagraphFont"/>
    <w:rsid w:val="00C3110C"/>
    <w:rPr>
      <w:color w:val="800080"/>
      <w:u w:val="single"/>
    </w:rPr>
  </w:style>
  <w:style w:type="paragraph" w:styleId="ListParagraph">
    <w:name w:val="List Paragraph"/>
    <w:basedOn w:val="Normal"/>
    <w:uiPriority w:val="34"/>
    <w:qFormat/>
    <w:rsid w:val="00AB5B1C"/>
    <w:pPr>
      <w:ind w:left="720"/>
      <w:contextualSpacing/>
    </w:pPr>
  </w:style>
  <w:style w:type="paragraph" w:styleId="Header">
    <w:name w:val="header"/>
    <w:basedOn w:val="Normal"/>
    <w:link w:val="HeaderChar"/>
    <w:rsid w:val="00B3401E"/>
    <w:pPr>
      <w:tabs>
        <w:tab w:val="center" w:pos="4680"/>
        <w:tab w:val="right" w:pos="9360"/>
      </w:tabs>
    </w:pPr>
  </w:style>
  <w:style w:type="character" w:customStyle="1" w:styleId="HeaderChar">
    <w:name w:val="Header Char"/>
    <w:basedOn w:val="DefaultParagraphFont"/>
    <w:link w:val="Header"/>
    <w:rsid w:val="00B3401E"/>
    <w:rPr>
      <w:sz w:val="24"/>
      <w:szCs w:val="24"/>
    </w:rPr>
  </w:style>
  <w:style w:type="paragraph" w:customStyle="1" w:styleId="p1">
    <w:name w:val="p1"/>
    <w:basedOn w:val="Normal"/>
    <w:rsid w:val="003F2BCE"/>
    <w:rPr>
      <w:sz w:val="18"/>
      <w:szCs w:val="18"/>
    </w:rPr>
  </w:style>
  <w:style w:type="paragraph" w:customStyle="1" w:styleId="p2">
    <w:name w:val="p2"/>
    <w:basedOn w:val="Normal"/>
    <w:rsid w:val="003F2BCE"/>
    <w:rPr>
      <w:sz w:val="17"/>
      <w:szCs w:val="17"/>
    </w:rPr>
  </w:style>
  <w:style w:type="character" w:customStyle="1" w:styleId="s2">
    <w:name w:val="s2"/>
    <w:basedOn w:val="DefaultParagraphFont"/>
    <w:rsid w:val="003F2BCE"/>
    <w:rPr>
      <w:rFonts w:ascii="Times New Roman" w:hAnsi="Times New Roman" w:cs="Times New Roman" w:hint="default"/>
      <w:sz w:val="21"/>
      <w:szCs w:val="21"/>
    </w:rPr>
  </w:style>
  <w:style w:type="character" w:customStyle="1" w:styleId="apple-converted-space">
    <w:name w:val="apple-converted-space"/>
    <w:basedOn w:val="DefaultParagraphFont"/>
    <w:rsid w:val="003F2BCE"/>
  </w:style>
  <w:style w:type="character" w:customStyle="1" w:styleId="SubtitleChar">
    <w:name w:val="Subtitle Char"/>
    <w:basedOn w:val="DefaultParagraphFont"/>
    <w:link w:val="Subtitle"/>
    <w:rsid w:val="006154C9"/>
    <w:rPr>
      <w:rFonts w:ascii="Arial" w:hAnsi="Arial"/>
      <w:b/>
      <w:sz w:val="32"/>
      <w14:shadow w14:blurRad="50800" w14:dist="38100" w14:dir="2700000" w14:sx="100000" w14:sy="100000" w14:kx="0" w14:ky="0" w14:algn="tl">
        <w14:srgbClr w14:val="000000">
          <w14:alpha w14:val="60000"/>
        </w14:srgbClr>
      </w14:shadow>
    </w:rPr>
  </w:style>
  <w:style w:type="character" w:customStyle="1" w:styleId="CommentTextChar">
    <w:name w:val="Comment Text Char"/>
    <w:basedOn w:val="DefaultParagraphFont"/>
    <w:link w:val="CommentText"/>
    <w:semiHidden/>
    <w:rsid w:val="006154C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Title" w:semiHidden="0" w:unhideWhenUsed="0" w:qFormat="1"/>
    <w:lsdException w:name="Subtitle" w:semiHidden="0" w:unhideWhenUsed="0" w:qFormat="1"/>
    <w:lsdException w:name="Body Text 3" w:semiHidden="0" w:unhideWhenUsed="0"/>
    <w:lsdException w:name="Body Text Indent 2" w:semiHidden="0" w:unhideWhenUsed="0"/>
    <w:lsdException w:name="Body Text Indent 3" w:semiHidden="0" w:unhideWhenUsed="0"/>
    <w:lsdException w:name="Block Tex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417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BF417F"/>
    <w:pPr>
      <w:tabs>
        <w:tab w:val="center" w:pos="4320"/>
        <w:tab w:val="right" w:pos="8640"/>
      </w:tabs>
    </w:pPr>
  </w:style>
  <w:style w:type="character" w:styleId="PageNumber">
    <w:name w:val="page number"/>
    <w:basedOn w:val="DefaultParagraphFont"/>
    <w:rsid w:val="00BF417F"/>
  </w:style>
  <w:style w:type="paragraph" w:styleId="Subtitle">
    <w:name w:val="Subtitle"/>
    <w:basedOn w:val="Normal"/>
    <w:link w:val="SubtitleChar"/>
    <w:qFormat/>
    <w:rsid w:val="00BF417F"/>
    <w:pPr>
      <w:jc w:val="center"/>
    </w:pPr>
    <w:rPr>
      <w:rFonts w:ascii="Arial" w:hAnsi="Arial"/>
      <w:b/>
      <w:sz w:val="32"/>
      <w:szCs w:val="20"/>
      <w14:shadow w14:blurRad="50800" w14:dist="38100" w14:dir="2700000" w14:sx="100000" w14:sy="100000" w14:kx="0" w14:ky="0" w14:algn="tl">
        <w14:srgbClr w14:val="000000">
          <w14:alpha w14:val="60000"/>
        </w14:srgbClr>
      </w14:shadow>
    </w:rPr>
  </w:style>
  <w:style w:type="character" w:styleId="Hyperlink">
    <w:name w:val="Hyperlink"/>
    <w:basedOn w:val="DefaultParagraphFont"/>
    <w:rsid w:val="00BF417F"/>
    <w:rPr>
      <w:color w:val="0000FF"/>
      <w:u w:val="single"/>
    </w:rPr>
  </w:style>
  <w:style w:type="character" w:styleId="CommentReference">
    <w:name w:val="annotation reference"/>
    <w:basedOn w:val="DefaultParagraphFont"/>
    <w:semiHidden/>
    <w:rsid w:val="00105625"/>
    <w:rPr>
      <w:sz w:val="16"/>
      <w:szCs w:val="16"/>
    </w:rPr>
  </w:style>
  <w:style w:type="paragraph" w:styleId="CommentText">
    <w:name w:val="annotation text"/>
    <w:basedOn w:val="Normal"/>
    <w:link w:val="CommentTextChar"/>
    <w:semiHidden/>
    <w:rsid w:val="00105625"/>
    <w:rPr>
      <w:sz w:val="20"/>
      <w:szCs w:val="20"/>
    </w:rPr>
  </w:style>
  <w:style w:type="paragraph" w:styleId="CommentSubject">
    <w:name w:val="annotation subject"/>
    <w:basedOn w:val="CommentText"/>
    <w:next w:val="CommentText"/>
    <w:semiHidden/>
    <w:rsid w:val="00105625"/>
    <w:rPr>
      <w:b/>
      <w:bCs/>
    </w:rPr>
  </w:style>
  <w:style w:type="paragraph" w:styleId="BalloonText">
    <w:name w:val="Balloon Text"/>
    <w:basedOn w:val="Normal"/>
    <w:semiHidden/>
    <w:rsid w:val="00105625"/>
    <w:rPr>
      <w:rFonts w:ascii="Tahoma" w:hAnsi="Tahoma" w:cs="Tahoma"/>
      <w:sz w:val="16"/>
      <w:szCs w:val="16"/>
    </w:rPr>
  </w:style>
  <w:style w:type="character" w:styleId="FollowedHyperlink">
    <w:name w:val="FollowedHyperlink"/>
    <w:basedOn w:val="DefaultParagraphFont"/>
    <w:rsid w:val="00C3110C"/>
    <w:rPr>
      <w:color w:val="800080"/>
      <w:u w:val="single"/>
    </w:rPr>
  </w:style>
  <w:style w:type="paragraph" w:styleId="ListParagraph">
    <w:name w:val="List Paragraph"/>
    <w:basedOn w:val="Normal"/>
    <w:uiPriority w:val="34"/>
    <w:qFormat/>
    <w:rsid w:val="00AB5B1C"/>
    <w:pPr>
      <w:ind w:left="720"/>
      <w:contextualSpacing/>
    </w:pPr>
  </w:style>
  <w:style w:type="paragraph" w:styleId="Header">
    <w:name w:val="header"/>
    <w:basedOn w:val="Normal"/>
    <w:link w:val="HeaderChar"/>
    <w:rsid w:val="00B3401E"/>
    <w:pPr>
      <w:tabs>
        <w:tab w:val="center" w:pos="4680"/>
        <w:tab w:val="right" w:pos="9360"/>
      </w:tabs>
    </w:pPr>
  </w:style>
  <w:style w:type="character" w:customStyle="1" w:styleId="HeaderChar">
    <w:name w:val="Header Char"/>
    <w:basedOn w:val="DefaultParagraphFont"/>
    <w:link w:val="Header"/>
    <w:rsid w:val="00B3401E"/>
    <w:rPr>
      <w:sz w:val="24"/>
      <w:szCs w:val="24"/>
    </w:rPr>
  </w:style>
  <w:style w:type="paragraph" w:customStyle="1" w:styleId="p1">
    <w:name w:val="p1"/>
    <w:basedOn w:val="Normal"/>
    <w:rsid w:val="003F2BCE"/>
    <w:rPr>
      <w:sz w:val="18"/>
      <w:szCs w:val="18"/>
    </w:rPr>
  </w:style>
  <w:style w:type="paragraph" w:customStyle="1" w:styleId="p2">
    <w:name w:val="p2"/>
    <w:basedOn w:val="Normal"/>
    <w:rsid w:val="003F2BCE"/>
    <w:rPr>
      <w:sz w:val="17"/>
      <w:szCs w:val="17"/>
    </w:rPr>
  </w:style>
  <w:style w:type="character" w:customStyle="1" w:styleId="s2">
    <w:name w:val="s2"/>
    <w:basedOn w:val="DefaultParagraphFont"/>
    <w:rsid w:val="003F2BCE"/>
    <w:rPr>
      <w:rFonts w:ascii="Times New Roman" w:hAnsi="Times New Roman" w:cs="Times New Roman" w:hint="default"/>
      <w:sz w:val="21"/>
      <w:szCs w:val="21"/>
    </w:rPr>
  </w:style>
  <w:style w:type="character" w:customStyle="1" w:styleId="apple-converted-space">
    <w:name w:val="apple-converted-space"/>
    <w:basedOn w:val="DefaultParagraphFont"/>
    <w:rsid w:val="003F2BCE"/>
  </w:style>
  <w:style w:type="character" w:customStyle="1" w:styleId="SubtitleChar">
    <w:name w:val="Subtitle Char"/>
    <w:basedOn w:val="DefaultParagraphFont"/>
    <w:link w:val="Subtitle"/>
    <w:rsid w:val="006154C9"/>
    <w:rPr>
      <w:rFonts w:ascii="Arial" w:hAnsi="Arial"/>
      <w:b/>
      <w:sz w:val="32"/>
      <w14:shadow w14:blurRad="50800" w14:dist="38100" w14:dir="2700000" w14:sx="100000" w14:sy="100000" w14:kx="0" w14:ky="0" w14:algn="tl">
        <w14:srgbClr w14:val="000000">
          <w14:alpha w14:val="60000"/>
        </w14:srgbClr>
      </w14:shadow>
    </w:rPr>
  </w:style>
  <w:style w:type="character" w:customStyle="1" w:styleId="CommentTextChar">
    <w:name w:val="Comment Text Char"/>
    <w:basedOn w:val="DefaultParagraphFont"/>
    <w:link w:val="CommentText"/>
    <w:semiHidden/>
    <w:rsid w:val="006154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001830">
      <w:bodyDiv w:val="1"/>
      <w:marLeft w:val="0"/>
      <w:marRight w:val="0"/>
      <w:marTop w:val="0"/>
      <w:marBottom w:val="0"/>
      <w:divBdr>
        <w:top w:val="none" w:sz="0" w:space="0" w:color="auto"/>
        <w:left w:val="none" w:sz="0" w:space="0" w:color="auto"/>
        <w:bottom w:val="none" w:sz="0" w:space="0" w:color="auto"/>
        <w:right w:val="none" w:sz="0" w:space="0" w:color="auto"/>
      </w:divBdr>
    </w:div>
    <w:div w:id="483011837">
      <w:bodyDiv w:val="1"/>
      <w:marLeft w:val="0"/>
      <w:marRight w:val="0"/>
      <w:marTop w:val="0"/>
      <w:marBottom w:val="0"/>
      <w:divBdr>
        <w:top w:val="none" w:sz="0" w:space="0" w:color="auto"/>
        <w:left w:val="none" w:sz="0" w:space="0" w:color="auto"/>
        <w:bottom w:val="none" w:sz="0" w:space="0" w:color="auto"/>
        <w:right w:val="none" w:sz="0" w:space="0" w:color="auto"/>
      </w:divBdr>
    </w:div>
    <w:div w:id="644310566">
      <w:bodyDiv w:val="1"/>
      <w:marLeft w:val="0"/>
      <w:marRight w:val="0"/>
      <w:marTop w:val="0"/>
      <w:marBottom w:val="0"/>
      <w:divBdr>
        <w:top w:val="none" w:sz="0" w:space="0" w:color="auto"/>
        <w:left w:val="none" w:sz="0" w:space="0" w:color="auto"/>
        <w:bottom w:val="none" w:sz="0" w:space="0" w:color="auto"/>
        <w:right w:val="none" w:sz="0" w:space="0" w:color="auto"/>
      </w:divBdr>
    </w:div>
    <w:div w:id="644357235">
      <w:bodyDiv w:val="1"/>
      <w:marLeft w:val="0"/>
      <w:marRight w:val="0"/>
      <w:marTop w:val="0"/>
      <w:marBottom w:val="0"/>
      <w:divBdr>
        <w:top w:val="none" w:sz="0" w:space="0" w:color="auto"/>
        <w:left w:val="none" w:sz="0" w:space="0" w:color="auto"/>
        <w:bottom w:val="none" w:sz="0" w:space="0" w:color="auto"/>
        <w:right w:val="none" w:sz="0" w:space="0" w:color="auto"/>
      </w:divBdr>
    </w:div>
    <w:div w:id="996112231">
      <w:bodyDiv w:val="1"/>
      <w:marLeft w:val="0"/>
      <w:marRight w:val="0"/>
      <w:marTop w:val="0"/>
      <w:marBottom w:val="0"/>
      <w:divBdr>
        <w:top w:val="none" w:sz="0" w:space="0" w:color="auto"/>
        <w:left w:val="none" w:sz="0" w:space="0" w:color="auto"/>
        <w:bottom w:val="none" w:sz="0" w:space="0" w:color="auto"/>
        <w:right w:val="none" w:sz="0" w:space="0" w:color="auto"/>
      </w:divBdr>
    </w:div>
    <w:div w:id="1193113686">
      <w:bodyDiv w:val="1"/>
      <w:marLeft w:val="0"/>
      <w:marRight w:val="0"/>
      <w:marTop w:val="0"/>
      <w:marBottom w:val="0"/>
      <w:divBdr>
        <w:top w:val="none" w:sz="0" w:space="0" w:color="auto"/>
        <w:left w:val="none" w:sz="0" w:space="0" w:color="auto"/>
        <w:bottom w:val="none" w:sz="0" w:space="0" w:color="auto"/>
        <w:right w:val="none" w:sz="0" w:space="0" w:color="auto"/>
      </w:divBdr>
    </w:div>
    <w:div w:id="1230463892">
      <w:bodyDiv w:val="1"/>
      <w:marLeft w:val="0"/>
      <w:marRight w:val="0"/>
      <w:marTop w:val="0"/>
      <w:marBottom w:val="0"/>
      <w:divBdr>
        <w:top w:val="none" w:sz="0" w:space="0" w:color="auto"/>
        <w:left w:val="none" w:sz="0" w:space="0" w:color="auto"/>
        <w:bottom w:val="none" w:sz="0" w:space="0" w:color="auto"/>
        <w:right w:val="none" w:sz="0" w:space="0" w:color="auto"/>
      </w:divBdr>
    </w:div>
    <w:div w:id="1282768030">
      <w:bodyDiv w:val="1"/>
      <w:marLeft w:val="0"/>
      <w:marRight w:val="0"/>
      <w:marTop w:val="0"/>
      <w:marBottom w:val="0"/>
      <w:divBdr>
        <w:top w:val="none" w:sz="0" w:space="0" w:color="auto"/>
        <w:left w:val="none" w:sz="0" w:space="0" w:color="auto"/>
        <w:bottom w:val="none" w:sz="0" w:space="0" w:color="auto"/>
        <w:right w:val="none" w:sz="0" w:space="0" w:color="auto"/>
      </w:divBdr>
    </w:div>
    <w:div w:id="1326664027">
      <w:bodyDiv w:val="1"/>
      <w:marLeft w:val="0"/>
      <w:marRight w:val="0"/>
      <w:marTop w:val="0"/>
      <w:marBottom w:val="0"/>
      <w:divBdr>
        <w:top w:val="none" w:sz="0" w:space="0" w:color="auto"/>
        <w:left w:val="none" w:sz="0" w:space="0" w:color="auto"/>
        <w:bottom w:val="none" w:sz="0" w:space="0" w:color="auto"/>
        <w:right w:val="none" w:sz="0" w:space="0" w:color="auto"/>
      </w:divBdr>
    </w:div>
    <w:div w:id="1685979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ed.sc.gov/scdoe/assets/File/educators/educator-preparation/educator-units/081012Standards_Policies_Procedures_Board_Approved_2015(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17C285-01E8-42A5-BF2B-D6751FA6D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1133</Words>
  <Characters>6462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IHE ADEPT Program Evaluation and Assurances</vt:lpstr>
    </vt:vector>
  </TitlesOfParts>
  <Company>DEQL</Company>
  <LinksUpToDate>false</LinksUpToDate>
  <CharactersWithSpaces>7580</CharactersWithSpaces>
  <SharedDoc>false</SharedDoc>
  <HLinks>
    <vt:vector size="18" baseType="variant">
      <vt:variant>
        <vt:i4>65603</vt:i4>
      </vt:variant>
      <vt:variant>
        <vt:i4>32</vt:i4>
      </vt:variant>
      <vt:variant>
        <vt:i4>0</vt:i4>
      </vt:variant>
      <vt:variant>
        <vt:i4>5</vt:i4>
      </vt:variant>
      <vt:variant>
        <vt:lpwstr>http://www.scteachers.org/Cert/certpdf/standardsofconduct.pdf</vt:lpwstr>
      </vt:variant>
      <vt:variant>
        <vt:lpwstr/>
      </vt:variant>
      <vt:variant>
        <vt:i4>8323108</vt:i4>
      </vt:variant>
      <vt:variant>
        <vt:i4>3</vt:i4>
      </vt:variant>
      <vt:variant>
        <vt:i4>0</vt:i4>
      </vt:variant>
      <vt:variant>
        <vt:i4>5</vt:i4>
      </vt:variant>
      <vt:variant>
        <vt:lpwstr>http://www.scteachers.org/educate/edpdf/boardpolicy.pdf</vt:lpwstr>
      </vt:variant>
      <vt:variant>
        <vt:lpwstr/>
      </vt:variant>
      <vt:variant>
        <vt:i4>7536660</vt:i4>
      </vt:variant>
      <vt:variant>
        <vt:i4>0</vt:i4>
      </vt:variant>
      <vt:variant>
        <vt:i4>0</vt:i4>
      </vt:variant>
      <vt:variant>
        <vt:i4>5</vt:i4>
      </vt:variant>
      <vt:variant>
        <vt:lpwstr>http://www.scteachers.org/Adept/evalpdf/adept_guidelines.pdf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IHE ADEPT Program Evaluation and Assurances</dc:title>
  <dc:creator>kmeeks</dc:creator>
  <cp:lastModifiedBy>Lilla Toal Mandsager</cp:lastModifiedBy>
  <cp:revision>2</cp:revision>
  <cp:lastPrinted>2018-03-05T14:11:00Z</cp:lastPrinted>
  <dcterms:created xsi:type="dcterms:W3CDTF">2018-05-18T17:52:00Z</dcterms:created>
  <dcterms:modified xsi:type="dcterms:W3CDTF">2018-05-18T17:52:00Z</dcterms:modified>
</cp:coreProperties>
</file>