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C5A1C" w14:textId="2DA5B7D6" w:rsidR="000771EB" w:rsidRDefault="00371647" w:rsidP="000771EB">
      <w:pPr>
        <w:pStyle w:val="Title"/>
      </w:pPr>
      <w:r>
        <w:fldChar w:fldCharType="begin"/>
      </w:r>
      <w:r>
        <w:instrText xml:space="preserve"> FILLIN  "Insert here descriptions expectations for:"  \* MERGEFORMAT </w:instrText>
      </w:r>
      <w:r>
        <w:fldChar w:fldCharType="separate"/>
      </w:r>
      <w:r>
        <w:fldChar w:fldCharType="end"/>
      </w:r>
      <w:r w:rsidR="000771EB">
        <w:t>Updated eLearning Days Plan 2025-2026</w:t>
      </w:r>
    </w:p>
    <w:p w14:paraId="51E988F6" w14:textId="77777777" w:rsidR="000771EB" w:rsidRDefault="000771EB" w:rsidP="000771EB">
      <w:pPr>
        <w:spacing w:after="0"/>
      </w:pPr>
      <w:r w:rsidRPr="3203F893">
        <w:rPr>
          <w:rFonts w:ascii="Times New Roman" w:eastAsia="Times New Roman" w:hAnsi="Times New Roman" w:cs="Times New Roman"/>
          <w:sz w:val="24"/>
          <w:szCs w:val="24"/>
        </w:rPr>
        <w:t>This school is designated as an eLearning School. Those schools who meet the criteria for an eLearning School as determined by the Department of Education may use up to five eLearning days to allow for the make-up of short-term disruptions to in-person teaching and learning.</w:t>
      </w:r>
    </w:p>
    <w:p w14:paraId="07382654" w14:textId="77777777" w:rsidR="000771EB" w:rsidRDefault="000771EB" w:rsidP="000771EB">
      <w:pPr>
        <w:spacing w:after="200"/>
      </w:pPr>
      <w:r w:rsidRPr="73791F32">
        <w:rPr>
          <w:rFonts w:ascii="Times New Roman" w:eastAsia="Times New Roman" w:hAnsi="Times New Roman" w:cs="Times New Roman"/>
          <w:sz w:val="24"/>
          <w:szCs w:val="24"/>
        </w:rPr>
        <w:t xml:space="preserve"> </w:t>
      </w:r>
    </w:p>
    <w:p w14:paraId="434CBF18" w14:textId="473EDAC8" w:rsidR="00512F49" w:rsidRDefault="00512F49" w:rsidP="00512F49">
      <w:pPr>
        <w:pStyle w:val="Heading1"/>
      </w:pPr>
      <w:r>
        <w:t>eLearning Days Webpage</w:t>
      </w:r>
    </w:p>
    <w:p w14:paraId="77BA71BE" w14:textId="7A6C2D43" w:rsidR="00512F49" w:rsidRPr="00512F49" w:rsidRDefault="00512F49" w:rsidP="00512F49">
      <w:r>
        <w:t>[Insert here link of webpage with eLearning Days information]</w:t>
      </w:r>
    </w:p>
    <w:p w14:paraId="1023251B" w14:textId="77777777" w:rsidR="000771EB" w:rsidRDefault="000771EB" w:rsidP="00512F49">
      <w:pPr>
        <w:pStyle w:val="Heading1"/>
      </w:pPr>
      <w:r w:rsidRPr="73791F32">
        <w:t>Expectations</w:t>
      </w:r>
    </w:p>
    <w:p w14:paraId="2F534651" w14:textId="77777777" w:rsidR="000771EB" w:rsidRDefault="000771EB" w:rsidP="000771EB">
      <w:pPr>
        <w:spacing w:after="0"/>
      </w:pPr>
      <w:r w:rsidRPr="3203F893">
        <w:rPr>
          <w:rFonts w:ascii="Times New Roman" w:eastAsia="Times New Roman" w:hAnsi="Times New Roman" w:cs="Times New Roman"/>
          <w:sz w:val="24"/>
          <w:szCs w:val="24"/>
        </w:rPr>
        <w:t xml:space="preserve">[Insert here descriptions expectations for: </w:t>
      </w:r>
    </w:p>
    <w:p w14:paraId="28BD4C2C" w14:textId="77777777" w:rsidR="000771EB" w:rsidRDefault="000771EB" w:rsidP="000771EB">
      <w:pPr>
        <w:pStyle w:val="ListParagraph"/>
        <w:numPr>
          <w:ilvl w:val="0"/>
          <w:numId w:val="6"/>
        </w:numPr>
        <w:spacing w:after="0"/>
        <w:rPr>
          <w:rFonts w:ascii="Times New Roman" w:eastAsia="Times New Roman" w:hAnsi="Times New Roman" w:cs="Times New Roman"/>
          <w:sz w:val="24"/>
          <w:szCs w:val="24"/>
        </w:rPr>
      </w:pPr>
      <w:r w:rsidRPr="3203F893">
        <w:rPr>
          <w:rFonts w:ascii="Times New Roman" w:eastAsia="Times New Roman" w:hAnsi="Times New Roman" w:cs="Times New Roman"/>
          <w:sz w:val="24"/>
          <w:szCs w:val="24"/>
        </w:rPr>
        <w:t>work</w:t>
      </w:r>
    </w:p>
    <w:p w14:paraId="011FF70D" w14:textId="77777777" w:rsidR="000771EB" w:rsidRDefault="000771EB" w:rsidP="000771EB">
      <w:pPr>
        <w:pStyle w:val="ListParagraph"/>
        <w:numPr>
          <w:ilvl w:val="0"/>
          <w:numId w:val="6"/>
        </w:numPr>
        <w:spacing w:after="0"/>
        <w:rPr>
          <w:rFonts w:ascii="Times New Roman" w:eastAsia="Times New Roman" w:hAnsi="Times New Roman" w:cs="Times New Roman"/>
          <w:sz w:val="24"/>
          <w:szCs w:val="24"/>
        </w:rPr>
      </w:pPr>
      <w:r w:rsidRPr="3203F893">
        <w:rPr>
          <w:rFonts w:ascii="Times New Roman" w:eastAsia="Times New Roman" w:hAnsi="Times New Roman" w:cs="Times New Roman"/>
          <w:sz w:val="24"/>
          <w:szCs w:val="24"/>
        </w:rPr>
        <w:t>online presence</w:t>
      </w:r>
    </w:p>
    <w:p w14:paraId="425550A4" w14:textId="77777777" w:rsidR="000771EB" w:rsidRDefault="000771EB" w:rsidP="000771EB">
      <w:pPr>
        <w:pStyle w:val="ListParagraph"/>
        <w:numPr>
          <w:ilvl w:val="0"/>
          <w:numId w:val="6"/>
        </w:numPr>
        <w:spacing w:after="0"/>
        <w:rPr>
          <w:rFonts w:ascii="Times New Roman" w:eastAsia="Times New Roman" w:hAnsi="Times New Roman" w:cs="Times New Roman"/>
          <w:sz w:val="24"/>
          <w:szCs w:val="24"/>
        </w:rPr>
      </w:pPr>
      <w:r w:rsidRPr="3203F893">
        <w:rPr>
          <w:rFonts w:ascii="Times New Roman" w:eastAsia="Times New Roman" w:hAnsi="Times New Roman" w:cs="Times New Roman"/>
          <w:sz w:val="24"/>
          <w:szCs w:val="24"/>
        </w:rPr>
        <w:t>attendance</w:t>
      </w:r>
    </w:p>
    <w:p w14:paraId="5E036FC8" w14:textId="77777777" w:rsidR="000771EB" w:rsidRDefault="000771EB" w:rsidP="000771EB">
      <w:pPr>
        <w:spacing w:after="200"/>
      </w:pPr>
      <w:r w:rsidRPr="73791F32">
        <w:rPr>
          <w:rFonts w:ascii="Times New Roman" w:eastAsia="Times New Roman" w:hAnsi="Times New Roman" w:cs="Times New Roman"/>
          <w:sz w:val="24"/>
          <w:szCs w:val="24"/>
        </w:rPr>
        <w:t>Access to the LMS should be included in this section.]</w:t>
      </w:r>
    </w:p>
    <w:p w14:paraId="44E4268B" w14:textId="77777777" w:rsidR="000771EB" w:rsidRDefault="000771EB" w:rsidP="00512F49">
      <w:pPr>
        <w:pStyle w:val="Heading1"/>
      </w:pPr>
      <w:r w:rsidRPr="73791F32">
        <w:t>Schedule</w:t>
      </w:r>
    </w:p>
    <w:p w14:paraId="7FA788FF" w14:textId="77777777" w:rsidR="000771EB" w:rsidRDefault="000771EB" w:rsidP="000771EB">
      <w:pPr>
        <w:spacing w:after="0"/>
      </w:pPr>
      <w:r w:rsidRPr="73791F32">
        <w:rPr>
          <w:rFonts w:ascii="Times New Roman" w:eastAsia="Times New Roman" w:hAnsi="Times New Roman" w:cs="Times New Roman"/>
          <w:sz w:val="24"/>
          <w:szCs w:val="24"/>
        </w:rPr>
        <w:t xml:space="preserve">[Insert here specific times to meet with teachers online whether it be for synchronous learning or office hours. </w:t>
      </w:r>
    </w:p>
    <w:p w14:paraId="593F8B0F" w14:textId="77777777" w:rsidR="000771EB" w:rsidRDefault="000771EB" w:rsidP="000771EB">
      <w:pPr>
        <w:spacing w:after="200"/>
      </w:pPr>
      <w:r w:rsidRPr="73791F32">
        <w:rPr>
          <w:rFonts w:ascii="Times New Roman" w:eastAsia="Times New Roman" w:hAnsi="Times New Roman" w:cs="Times New Roman"/>
          <w:sz w:val="24"/>
          <w:szCs w:val="24"/>
        </w:rPr>
        <w:t>If the schedule/office hours are too much to put in the document directly, describe and insert necessary links to where the information can be found.]</w:t>
      </w:r>
    </w:p>
    <w:p w14:paraId="75C691FE" w14:textId="77777777" w:rsidR="000771EB" w:rsidRDefault="000771EB" w:rsidP="00512F49">
      <w:pPr>
        <w:pStyle w:val="Heading1"/>
      </w:pPr>
      <w:r w:rsidRPr="73791F32">
        <w:t>Communication</w:t>
      </w:r>
    </w:p>
    <w:p w14:paraId="5DDBAB6B" w14:textId="77777777" w:rsidR="000771EB" w:rsidRDefault="000771EB" w:rsidP="000771EB">
      <w:pPr>
        <w:spacing w:after="200"/>
      </w:pPr>
      <w:r w:rsidRPr="73791F32">
        <w:rPr>
          <w:rFonts w:ascii="Times New Roman" w:eastAsia="Times New Roman" w:hAnsi="Times New Roman" w:cs="Times New Roman"/>
          <w:sz w:val="24"/>
          <w:szCs w:val="24"/>
        </w:rPr>
        <w:t>[Insert here where to find contact information for teachers.]</w:t>
      </w:r>
    </w:p>
    <w:p w14:paraId="4F4C024F" w14:textId="77777777" w:rsidR="000771EB" w:rsidRDefault="000771EB" w:rsidP="00512F49">
      <w:pPr>
        <w:pStyle w:val="Heading1"/>
      </w:pPr>
      <w:r w:rsidRPr="73791F32">
        <w:t>Troubleshooting</w:t>
      </w:r>
    </w:p>
    <w:p w14:paraId="320173C1" w14:textId="77777777" w:rsidR="000771EB" w:rsidRDefault="000771EB" w:rsidP="000771EB">
      <w:pPr>
        <w:spacing w:after="200"/>
      </w:pPr>
      <w:r w:rsidRPr="73791F32">
        <w:rPr>
          <w:rFonts w:ascii="Times New Roman" w:eastAsia="Times New Roman" w:hAnsi="Times New Roman" w:cs="Times New Roman"/>
          <w:sz w:val="24"/>
          <w:szCs w:val="24"/>
        </w:rPr>
        <w:t xml:space="preserve">[Insert here fixes for common issues with LMS, applications, and/or devices or a link where the information can be found. Include contact information for additional help. You may additionally wish to include a protocol for IT issues that starts with the teacher and moves up to more specialized personnel with descriptions of the types of support that could be expected at each level.] </w:t>
      </w:r>
    </w:p>
    <w:p w14:paraId="7CC291E5" w14:textId="77777777" w:rsidR="000771EB" w:rsidRDefault="000771EB" w:rsidP="00512F49">
      <w:pPr>
        <w:pStyle w:val="Heading1"/>
      </w:pPr>
      <w:r w:rsidRPr="73791F32">
        <w:t>Special Programs</w:t>
      </w:r>
    </w:p>
    <w:p w14:paraId="48D8A93C" w14:textId="69045C5A" w:rsidR="000771EB" w:rsidRDefault="000771EB" w:rsidP="00512F49">
      <w:pPr>
        <w:spacing w:after="0"/>
      </w:pPr>
      <w:r w:rsidRPr="73791F32">
        <w:rPr>
          <w:rFonts w:ascii="Times New Roman" w:eastAsia="Times New Roman" w:hAnsi="Times New Roman" w:cs="Times New Roman"/>
          <w:sz w:val="24"/>
          <w:szCs w:val="24"/>
        </w:rPr>
        <w:t xml:space="preserve">[If you have any programs that need a special note about how they will be carrying out eLearning a little differently, insert that information here. Please note that digital instructional support must still be part of the plan.] </w:t>
      </w:r>
    </w:p>
    <w:p w14:paraId="25F79FA3" w14:textId="77777777" w:rsidR="00512F49" w:rsidRDefault="000771EB" w:rsidP="00512F49">
      <w:pPr>
        <w:pStyle w:val="Heading1"/>
      </w:pPr>
      <w:r w:rsidRPr="3203F893">
        <w:rPr>
          <w:rFonts w:ascii="Times New Roman" w:eastAsia="Times New Roman" w:hAnsi="Times New Roman" w:cs="Times New Roman"/>
          <w:sz w:val="24"/>
          <w:szCs w:val="24"/>
        </w:rPr>
        <w:t xml:space="preserve"> </w:t>
      </w:r>
      <w:r w:rsidR="00512F49">
        <w:rPr>
          <w:noProof/>
        </w:rPr>
        <mc:AlternateContent>
          <mc:Choice Requires="wps">
            <w:drawing>
              <wp:anchor distT="0" distB="0" distL="114300" distR="114300" simplePos="0" relativeHeight="251658240" behindDoc="1" locked="0" layoutInCell="1" allowOverlap="1" wp14:anchorId="0CFE2CA1" wp14:editId="0E02D9EF">
                <wp:simplePos x="0" y="0"/>
                <wp:positionH relativeFrom="column">
                  <wp:posOffset>-66675</wp:posOffset>
                </wp:positionH>
                <wp:positionV relativeFrom="paragraph">
                  <wp:posOffset>112395</wp:posOffset>
                </wp:positionV>
                <wp:extent cx="5962650" cy="942975"/>
                <wp:effectExtent l="0" t="0" r="0" b="9525"/>
                <wp:wrapNone/>
                <wp:docPr id="1086624071"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962650" cy="942975"/>
                        </a:xfrm>
                        <a:prstGeom prst="rect">
                          <a:avLst/>
                        </a:prstGeom>
                        <a:solidFill>
                          <a:schemeClr val="bg2"/>
                        </a:solidFill>
                        <a:ln>
                          <a:noFill/>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A84967" id="Rectangle 2" o:spid="_x0000_s1026" alt="&quot;&quot;" style="position:absolute;margin-left:-5.25pt;margin-top:8.85pt;width:469.5pt;height:74.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" fillcolor="#e7e6e6 [3214]" stroked="f" strokeweight=".5pt"/>
            </w:pict>
          </mc:Fallback>
        </mc:AlternateContent>
      </w:r>
      <w:r w:rsidR="00512F49">
        <w:t>Use of eLearning Days Reporting</w:t>
      </w:r>
    </w:p>
    <w:p w14:paraId="08DF6909" w14:textId="77777777" w:rsidR="00512F49" w:rsidRDefault="00512F49" w:rsidP="00512F49">
      <w:pPr>
        <w:spacing w:after="0"/>
        <w:rPr>
          <w:rFonts w:ascii="Times New Roman" w:hAnsi="Times New Roman" w:cs="Times New Roman"/>
          <w:sz w:val="24"/>
          <w:szCs w:val="24"/>
        </w:rPr>
      </w:pPr>
      <w:r w:rsidRPr="00512F49">
        <w:rPr>
          <w:rFonts w:ascii="Times New Roman" w:hAnsi="Times New Roman" w:cs="Times New Roman"/>
          <w:sz w:val="24"/>
          <w:szCs w:val="24"/>
        </w:rPr>
        <w:t xml:space="preserve">[List the dates on which eLearning days were used for the </w:t>
      </w:r>
      <w:r w:rsidRPr="00512F49">
        <w:rPr>
          <w:rFonts w:ascii="Times New Roman" w:hAnsi="Times New Roman" w:cs="Times New Roman"/>
          <w:b/>
          <w:bCs/>
          <w:sz w:val="24"/>
          <w:szCs w:val="24"/>
        </w:rPr>
        <w:t>2025-2026</w:t>
      </w:r>
      <w:r w:rsidRPr="00512F49">
        <w:rPr>
          <w:rFonts w:ascii="Times New Roman" w:hAnsi="Times New Roman" w:cs="Times New Roman"/>
          <w:sz w:val="24"/>
          <w:szCs w:val="24"/>
        </w:rPr>
        <w:t xml:space="preserve"> school year along with short descriptions of the reason an eLearning day was enacted. </w:t>
      </w:r>
    </w:p>
    <w:p w14:paraId="3CF33ACC" w14:textId="1A354687" w:rsidR="00512F49" w:rsidRPr="00512F49" w:rsidRDefault="00512F49" w:rsidP="00512F49">
      <w:pPr>
        <w:spacing w:after="0"/>
        <w:rPr>
          <w:rFonts w:ascii="Times New Roman" w:hAnsi="Times New Roman" w:cs="Times New Roman"/>
          <w:sz w:val="24"/>
          <w:szCs w:val="24"/>
        </w:rPr>
      </w:pPr>
      <w:r w:rsidRPr="00512F49">
        <w:rPr>
          <w:rFonts w:ascii="Times New Roman" w:hAnsi="Times New Roman" w:cs="Times New Roman"/>
          <w:sz w:val="24"/>
          <w:szCs w:val="24"/>
        </w:rPr>
        <w:t>See the following examples that might be on a 2024-2025 report:</w:t>
      </w:r>
    </w:p>
    <w:p w14:paraId="5A2386CA" w14:textId="77777777" w:rsidR="00512F49" w:rsidRPr="00512F49" w:rsidRDefault="00512F49" w:rsidP="00512F49">
      <w:pPr>
        <w:spacing w:after="0"/>
        <w:rPr>
          <w:rFonts w:ascii="Times New Roman" w:hAnsi="Times New Roman" w:cs="Times New Roman"/>
          <w:sz w:val="24"/>
          <w:szCs w:val="24"/>
        </w:rPr>
      </w:pPr>
      <w:r w:rsidRPr="00512F49">
        <w:rPr>
          <w:rFonts w:ascii="Times New Roman" w:hAnsi="Times New Roman" w:cs="Times New Roman"/>
          <w:noProof/>
          <w:sz w:val="24"/>
          <w:szCs w:val="24"/>
        </w:rPr>
        <w:lastRenderedPageBreak/>
        <mc:AlternateContent>
          <mc:Choice Requires="wps">
            <w:drawing>
              <wp:anchor distT="0" distB="0" distL="114300" distR="114300" simplePos="0" relativeHeight="251658241" behindDoc="1" locked="0" layoutInCell="1" allowOverlap="1" wp14:anchorId="1E6F5734" wp14:editId="30713444">
                <wp:simplePos x="0" y="0"/>
                <wp:positionH relativeFrom="column">
                  <wp:posOffset>-57150</wp:posOffset>
                </wp:positionH>
                <wp:positionV relativeFrom="paragraph">
                  <wp:posOffset>9525</wp:posOffset>
                </wp:positionV>
                <wp:extent cx="6076950" cy="838200"/>
                <wp:effectExtent l="0" t="0" r="0" b="0"/>
                <wp:wrapNone/>
                <wp:docPr id="840376202" name="Rectangle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076950" cy="838200"/>
                        </a:xfrm>
                        <a:prstGeom prst="rect">
                          <a:avLst/>
                        </a:prstGeom>
                        <a:solidFill>
                          <a:schemeClr val="bg2"/>
                        </a:solidFill>
                        <a:ln>
                          <a:noFill/>
                        </a:ln>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FD841" id="Rectangle 2" o:spid="_x0000_s1026" alt="&quot;&quot;" style="position:absolute;margin-left:-4.5pt;margin-top:.75pt;width:478.5pt;height:6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" fillcolor="#e7e6e6 [3214]" stroked="f" strokeweight=".5pt"/>
            </w:pict>
          </mc:Fallback>
        </mc:AlternateContent>
      </w:r>
      <w:r w:rsidRPr="00512F49">
        <w:rPr>
          <w:rFonts w:ascii="Times New Roman" w:hAnsi="Times New Roman" w:cs="Times New Roman"/>
          <w:sz w:val="24"/>
          <w:szCs w:val="24"/>
        </w:rPr>
        <w:t xml:space="preserve">Ex. </w:t>
      </w:r>
      <w:r w:rsidRPr="00512F49">
        <w:rPr>
          <w:rFonts w:ascii="Times New Roman" w:hAnsi="Times New Roman" w:cs="Times New Roman"/>
          <w:i/>
          <w:iCs/>
          <w:sz w:val="24"/>
          <w:szCs w:val="24"/>
        </w:rPr>
        <w:t>8/9/2024 - Tropical Storm Debby threatened unsafe conditions for travel.</w:t>
      </w:r>
    </w:p>
    <w:p w14:paraId="1FF6D5B1" w14:textId="6FC5FC08" w:rsidR="00512F49" w:rsidRPr="00512F49" w:rsidRDefault="00512F49" w:rsidP="00512F49">
      <w:pPr>
        <w:spacing w:after="0"/>
        <w:rPr>
          <w:rFonts w:ascii="Times New Roman" w:hAnsi="Times New Roman" w:cs="Times New Roman"/>
          <w:sz w:val="24"/>
          <w:szCs w:val="24"/>
        </w:rPr>
      </w:pPr>
      <w:r w:rsidRPr="00512F49">
        <w:rPr>
          <w:rFonts w:ascii="Times New Roman" w:hAnsi="Times New Roman" w:cs="Times New Roman"/>
          <w:sz w:val="24"/>
          <w:szCs w:val="24"/>
        </w:rPr>
        <w:t xml:space="preserve">Ex. </w:t>
      </w:r>
      <w:r w:rsidRPr="00512F49">
        <w:rPr>
          <w:rFonts w:ascii="Times New Roman" w:hAnsi="Times New Roman" w:cs="Times New Roman"/>
          <w:i/>
          <w:iCs/>
          <w:sz w:val="24"/>
          <w:szCs w:val="24"/>
        </w:rPr>
        <w:t>10/14/2024 - School closed for Tropical storm Debby on 8/9/2024. Weather makeup day was enacted as eLearning</w:t>
      </w:r>
      <w:r>
        <w:rPr>
          <w:rFonts w:ascii="Times New Roman" w:hAnsi="Times New Roman" w:cs="Times New Roman"/>
          <w:i/>
          <w:iCs/>
          <w:sz w:val="24"/>
          <w:szCs w:val="24"/>
        </w:rPr>
        <w:t>.</w:t>
      </w:r>
    </w:p>
    <w:p w14:paraId="5B70A6C4" w14:textId="77777777" w:rsidR="00512F49" w:rsidRPr="00512F49" w:rsidRDefault="00512F49" w:rsidP="00512F49">
      <w:pPr>
        <w:spacing w:after="0"/>
        <w:rPr>
          <w:rFonts w:ascii="Times New Roman" w:hAnsi="Times New Roman" w:cs="Times New Roman"/>
          <w:sz w:val="24"/>
          <w:szCs w:val="24"/>
        </w:rPr>
      </w:pPr>
      <w:r w:rsidRPr="00512F49">
        <w:rPr>
          <w:rFonts w:ascii="Times New Roman" w:hAnsi="Times New Roman" w:cs="Times New Roman"/>
          <w:sz w:val="24"/>
          <w:szCs w:val="24"/>
        </w:rPr>
        <w:t xml:space="preserve">Please note this section will be asked for </w:t>
      </w:r>
      <w:r w:rsidRPr="00512F49">
        <w:rPr>
          <w:rFonts w:ascii="Times New Roman" w:hAnsi="Times New Roman" w:cs="Times New Roman"/>
          <w:b/>
          <w:bCs/>
          <w:sz w:val="24"/>
          <w:szCs w:val="24"/>
        </w:rPr>
        <w:t>after the</w:t>
      </w:r>
      <w:r w:rsidRPr="00512F49">
        <w:rPr>
          <w:rFonts w:ascii="Times New Roman" w:hAnsi="Times New Roman" w:cs="Times New Roman"/>
          <w:sz w:val="24"/>
          <w:szCs w:val="24"/>
        </w:rPr>
        <w:t xml:space="preserve"> </w:t>
      </w:r>
      <w:r w:rsidRPr="00512F49">
        <w:rPr>
          <w:rFonts w:ascii="Times New Roman" w:hAnsi="Times New Roman" w:cs="Times New Roman"/>
          <w:b/>
          <w:bCs/>
          <w:sz w:val="24"/>
          <w:szCs w:val="24"/>
        </w:rPr>
        <w:t>2025-2026</w:t>
      </w:r>
      <w:r w:rsidRPr="00512F49">
        <w:rPr>
          <w:rFonts w:ascii="Times New Roman" w:hAnsi="Times New Roman" w:cs="Times New Roman"/>
          <w:sz w:val="24"/>
          <w:szCs w:val="24"/>
        </w:rPr>
        <w:t xml:space="preserve"> </w:t>
      </w:r>
      <w:r w:rsidRPr="00512F49">
        <w:rPr>
          <w:rFonts w:ascii="Times New Roman" w:hAnsi="Times New Roman" w:cs="Times New Roman"/>
          <w:b/>
          <w:bCs/>
          <w:sz w:val="24"/>
          <w:szCs w:val="24"/>
        </w:rPr>
        <w:t>school year</w:t>
      </w:r>
      <w:r w:rsidRPr="00512F49">
        <w:rPr>
          <w:rFonts w:ascii="Times New Roman" w:hAnsi="Times New Roman" w:cs="Times New Roman"/>
          <w:sz w:val="24"/>
          <w:szCs w:val="24"/>
        </w:rPr>
        <w:t>.]</w:t>
      </w:r>
    </w:p>
    <w:p w14:paraId="7CD1D064" w14:textId="14954BD8" w:rsidR="000771EB" w:rsidRDefault="000771EB" w:rsidP="3588E12A">
      <w:pPr>
        <w:pStyle w:val="Title"/>
        <w:rPr>
          <w:rFonts w:ascii="Times New Roman" w:eastAsia="Times New Roman" w:hAnsi="Times New Roman" w:cs="Times New Roman"/>
          <w:sz w:val="24"/>
          <w:szCs w:val="24"/>
        </w:rPr>
      </w:pPr>
      <w:del w:id="0" w:author="Microsoft Word" w:date="2024-08-13T15:36:00Z" w16du:dateUtc="2024-08-13T19:36:00Z">
        <w:r w:rsidRPr="3588E12A">
          <w:rPr>
            <w:rFonts w:ascii="Times New Roman" w:eastAsia="Times New Roman" w:hAnsi="Times New Roman" w:cs="Times New Roman"/>
            <w:sz w:val="24"/>
            <w:szCs w:val="24"/>
          </w:rPr>
          <w:delText xml:space="preserve"> </w:delText>
        </w:r>
      </w:del>
    </w:p>
    <w:sectPr w:rsidR="000771E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685C7" w14:textId="77777777" w:rsidR="00221DC0" w:rsidRDefault="00221DC0">
      <w:pPr>
        <w:spacing w:after="0" w:line="240" w:lineRule="auto"/>
      </w:pPr>
      <w:r>
        <w:separator/>
      </w:r>
    </w:p>
  </w:endnote>
  <w:endnote w:type="continuationSeparator" w:id="0">
    <w:p w14:paraId="08AE8F9C" w14:textId="77777777" w:rsidR="00221DC0" w:rsidRDefault="00221DC0">
      <w:pPr>
        <w:spacing w:after="0" w:line="240" w:lineRule="auto"/>
      </w:pPr>
      <w:r>
        <w:continuationSeparator/>
      </w:r>
    </w:p>
  </w:endnote>
  <w:endnote w:type="continuationNotice" w:id="1">
    <w:p w14:paraId="38608A0C" w14:textId="77777777" w:rsidR="00371647" w:rsidRDefault="00371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FB7777B" w14:paraId="57AFBDC5" w14:textId="77777777" w:rsidTr="3FB7777B">
      <w:trPr>
        <w:trHeight w:val="300"/>
      </w:trPr>
      <w:tc>
        <w:tcPr>
          <w:tcW w:w="3120" w:type="dxa"/>
        </w:tcPr>
        <w:p w14:paraId="74E896CA" w14:textId="2E78861B" w:rsidR="3FB7777B" w:rsidRDefault="3FB7777B" w:rsidP="3FB7777B">
          <w:pPr>
            <w:pStyle w:val="Header"/>
            <w:ind w:left="-115"/>
          </w:pPr>
        </w:p>
      </w:tc>
      <w:tc>
        <w:tcPr>
          <w:tcW w:w="3120" w:type="dxa"/>
        </w:tcPr>
        <w:p w14:paraId="27C5889C" w14:textId="17E857E9" w:rsidR="3FB7777B" w:rsidRDefault="3FB7777B" w:rsidP="3FB7777B">
          <w:pPr>
            <w:pStyle w:val="Header"/>
            <w:jc w:val="center"/>
          </w:pPr>
        </w:p>
      </w:tc>
      <w:tc>
        <w:tcPr>
          <w:tcW w:w="3120" w:type="dxa"/>
        </w:tcPr>
        <w:p w14:paraId="33AF9D90" w14:textId="4C7FF238" w:rsidR="3FB7777B" w:rsidRDefault="3FB7777B" w:rsidP="3FB7777B">
          <w:pPr>
            <w:pStyle w:val="Header"/>
            <w:ind w:right="-115"/>
            <w:jc w:val="right"/>
          </w:pPr>
        </w:p>
      </w:tc>
    </w:tr>
  </w:tbl>
  <w:p w14:paraId="3279A6EA" w14:textId="52DAD5D5" w:rsidR="3FB7777B" w:rsidRDefault="3FB7777B" w:rsidP="3FB777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437F7B" w14:textId="77777777" w:rsidR="00221DC0" w:rsidRDefault="00221DC0">
      <w:pPr>
        <w:spacing w:after="0" w:line="240" w:lineRule="auto"/>
      </w:pPr>
      <w:r>
        <w:separator/>
      </w:r>
    </w:p>
  </w:footnote>
  <w:footnote w:type="continuationSeparator" w:id="0">
    <w:p w14:paraId="6B4B3ED5" w14:textId="77777777" w:rsidR="00221DC0" w:rsidRDefault="00221DC0">
      <w:pPr>
        <w:spacing w:after="0" w:line="240" w:lineRule="auto"/>
      </w:pPr>
      <w:r>
        <w:continuationSeparator/>
      </w:r>
    </w:p>
  </w:footnote>
  <w:footnote w:type="continuationNotice" w:id="1">
    <w:p w14:paraId="249561F6" w14:textId="77777777" w:rsidR="00371647" w:rsidRDefault="003716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AA497" w14:textId="317084FD" w:rsidR="3FB7777B" w:rsidRDefault="00221DC0" w:rsidP="3FB7777B">
    <w:pPr>
      <w:pStyle w:val="Header"/>
    </w:pPr>
    <w:r>
      <w:t>Sample Template for 2025-2026 School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4138C"/>
    <w:multiLevelType w:val="hybridMultilevel"/>
    <w:tmpl w:val="92788B5C"/>
    <w:lvl w:ilvl="0" w:tplc="BA7E1FFA">
      <w:start w:val="1"/>
      <w:numFmt w:val="bullet"/>
      <w:lvlText w:val="·"/>
      <w:lvlJc w:val="left"/>
      <w:pPr>
        <w:ind w:left="720" w:hanging="360"/>
      </w:pPr>
      <w:rPr>
        <w:rFonts w:ascii="Symbol" w:hAnsi="Symbol" w:hint="default"/>
      </w:rPr>
    </w:lvl>
    <w:lvl w:ilvl="1" w:tplc="439E7C62">
      <w:start w:val="1"/>
      <w:numFmt w:val="bullet"/>
      <w:lvlText w:val="o"/>
      <w:lvlJc w:val="left"/>
      <w:pPr>
        <w:ind w:left="1440" w:hanging="360"/>
      </w:pPr>
      <w:rPr>
        <w:rFonts w:ascii="Courier New" w:hAnsi="Courier New" w:hint="default"/>
      </w:rPr>
    </w:lvl>
    <w:lvl w:ilvl="2" w:tplc="4B4C27A4">
      <w:start w:val="1"/>
      <w:numFmt w:val="bullet"/>
      <w:lvlText w:val=""/>
      <w:lvlJc w:val="left"/>
      <w:pPr>
        <w:ind w:left="2160" w:hanging="360"/>
      </w:pPr>
      <w:rPr>
        <w:rFonts w:ascii="Wingdings" w:hAnsi="Wingdings" w:hint="default"/>
      </w:rPr>
    </w:lvl>
    <w:lvl w:ilvl="3" w:tplc="1AE2AE4E">
      <w:start w:val="1"/>
      <w:numFmt w:val="bullet"/>
      <w:lvlText w:val=""/>
      <w:lvlJc w:val="left"/>
      <w:pPr>
        <w:ind w:left="2880" w:hanging="360"/>
      </w:pPr>
      <w:rPr>
        <w:rFonts w:ascii="Symbol" w:hAnsi="Symbol" w:hint="default"/>
      </w:rPr>
    </w:lvl>
    <w:lvl w:ilvl="4" w:tplc="539044F0">
      <w:start w:val="1"/>
      <w:numFmt w:val="bullet"/>
      <w:lvlText w:val="o"/>
      <w:lvlJc w:val="left"/>
      <w:pPr>
        <w:ind w:left="3600" w:hanging="360"/>
      </w:pPr>
      <w:rPr>
        <w:rFonts w:ascii="Courier New" w:hAnsi="Courier New" w:hint="default"/>
      </w:rPr>
    </w:lvl>
    <w:lvl w:ilvl="5" w:tplc="2CEEF336">
      <w:start w:val="1"/>
      <w:numFmt w:val="bullet"/>
      <w:lvlText w:val=""/>
      <w:lvlJc w:val="left"/>
      <w:pPr>
        <w:ind w:left="4320" w:hanging="360"/>
      </w:pPr>
      <w:rPr>
        <w:rFonts w:ascii="Wingdings" w:hAnsi="Wingdings" w:hint="default"/>
      </w:rPr>
    </w:lvl>
    <w:lvl w:ilvl="6" w:tplc="12A82FD4">
      <w:start w:val="1"/>
      <w:numFmt w:val="bullet"/>
      <w:lvlText w:val=""/>
      <w:lvlJc w:val="left"/>
      <w:pPr>
        <w:ind w:left="5040" w:hanging="360"/>
      </w:pPr>
      <w:rPr>
        <w:rFonts w:ascii="Symbol" w:hAnsi="Symbol" w:hint="default"/>
      </w:rPr>
    </w:lvl>
    <w:lvl w:ilvl="7" w:tplc="301AB3EC">
      <w:start w:val="1"/>
      <w:numFmt w:val="bullet"/>
      <w:lvlText w:val="o"/>
      <w:lvlJc w:val="left"/>
      <w:pPr>
        <w:ind w:left="5760" w:hanging="360"/>
      </w:pPr>
      <w:rPr>
        <w:rFonts w:ascii="Courier New" w:hAnsi="Courier New" w:hint="default"/>
      </w:rPr>
    </w:lvl>
    <w:lvl w:ilvl="8" w:tplc="D45C802E">
      <w:start w:val="1"/>
      <w:numFmt w:val="bullet"/>
      <w:lvlText w:val=""/>
      <w:lvlJc w:val="left"/>
      <w:pPr>
        <w:ind w:left="6480" w:hanging="360"/>
      </w:pPr>
      <w:rPr>
        <w:rFonts w:ascii="Wingdings" w:hAnsi="Wingdings" w:hint="default"/>
      </w:rPr>
    </w:lvl>
  </w:abstractNum>
  <w:abstractNum w:abstractNumId="1" w15:restartNumberingAfterBreak="0">
    <w:nsid w:val="2524AC92"/>
    <w:multiLevelType w:val="hybridMultilevel"/>
    <w:tmpl w:val="D7F44F7C"/>
    <w:lvl w:ilvl="0" w:tplc="C00AE4EA">
      <w:start w:val="1"/>
      <w:numFmt w:val="bullet"/>
      <w:lvlText w:val="·"/>
      <w:lvlJc w:val="left"/>
      <w:pPr>
        <w:ind w:left="720" w:hanging="360"/>
      </w:pPr>
      <w:rPr>
        <w:rFonts w:ascii="Symbol" w:hAnsi="Symbol" w:hint="default"/>
      </w:rPr>
    </w:lvl>
    <w:lvl w:ilvl="1" w:tplc="9356EB46">
      <w:start w:val="1"/>
      <w:numFmt w:val="bullet"/>
      <w:lvlText w:val="o"/>
      <w:lvlJc w:val="left"/>
      <w:pPr>
        <w:ind w:left="1440" w:hanging="360"/>
      </w:pPr>
      <w:rPr>
        <w:rFonts w:ascii="Courier New" w:hAnsi="Courier New" w:hint="default"/>
      </w:rPr>
    </w:lvl>
    <w:lvl w:ilvl="2" w:tplc="68200274">
      <w:start w:val="1"/>
      <w:numFmt w:val="bullet"/>
      <w:lvlText w:val=""/>
      <w:lvlJc w:val="left"/>
      <w:pPr>
        <w:ind w:left="2160" w:hanging="360"/>
      </w:pPr>
      <w:rPr>
        <w:rFonts w:ascii="Wingdings" w:hAnsi="Wingdings" w:hint="default"/>
      </w:rPr>
    </w:lvl>
    <w:lvl w:ilvl="3" w:tplc="887A54F4">
      <w:start w:val="1"/>
      <w:numFmt w:val="bullet"/>
      <w:lvlText w:val=""/>
      <w:lvlJc w:val="left"/>
      <w:pPr>
        <w:ind w:left="2880" w:hanging="360"/>
      </w:pPr>
      <w:rPr>
        <w:rFonts w:ascii="Symbol" w:hAnsi="Symbol" w:hint="default"/>
      </w:rPr>
    </w:lvl>
    <w:lvl w:ilvl="4" w:tplc="68CE1E1E">
      <w:start w:val="1"/>
      <w:numFmt w:val="bullet"/>
      <w:lvlText w:val="o"/>
      <w:lvlJc w:val="left"/>
      <w:pPr>
        <w:ind w:left="3600" w:hanging="360"/>
      </w:pPr>
      <w:rPr>
        <w:rFonts w:ascii="Courier New" w:hAnsi="Courier New" w:hint="default"/>
      </w:rPr>
    </w:lvl>
    <w:lvl w:ilvl="5" w:tplc="AF725558">
      <w:start w:val="1"/>
      <w:numFmt w:val="bullet"/>
      <w:lvlText w:val=""/>
      <w:lvlJc w:val="left"/>
      <w:pPr>
        <w:ind w:left="4320" w:hanging="360"/>
      </w:pPr>
      <w:rPr>
        <w:rFonts w:ascii="Wingdings" w:hAnsi="Wingdings" w:hint="default"/>
      </w:rPr>
    </w:lvl>
    <w:lvl w:ilvl="6" w:tplc="6E32CE3C">
      <w:start w:val="1"/>
      <w:numFmt w:val="bullet"/>
      <w:lvlText w:val=""/>
      <w:lvlJc w:val="left"/>
      <w:pPr>
        <w:ind w:left="5040" w:hanging="360"/>
      </w:pPr>
      <w:rPr>
        <w:rFonts w:ascii="Symbol" w:hAnsi="Symbol" w:hint="default"/>
      </w:rPr>
    </w:lvl>
    <w:lvl w:ilvl="7" w:tplc="6B42379E">
      <w:start w:val="1"/>
      <w:numFmt w:val="bullet"/>
      <w:lvlText w:val="o"/>
      <w:lvlJc w:val="left"/>
      <w:pPr>
        <w:ind w:left="5760" w:hanging="360"/>
      </w:pPr>
      <w:rPr>
        <w:rFonts w:ascii="Courier New" w:hAnsi="Courier New" w:hint="default"/>
      </w:rPr>
    </w:lvl>
    <w:lvl w:ilvl="8" w:tplc="1FE4B14C">
      <w:start w:val="1"/>
      <w:numFmt w:val="bullet"/>
      <w:lvlText w:val=""/>
      <w:lvlJc w:val="left"/>
      <w:pPr>
        <w:ind w:left="6480" w:hanging="360"/>
      </w:pPr>
      <w:rPr>
        <w:rFonts w:ascii="Wingdings" w:hAnsi="Wingdings" w:hint="default"/>
      </w:rPr>
    </w:lvl>
  </w:abstractNum>
  <w:abstractNum w:abstractNumId="2" w15:restartNumberingAfterBreak="0">
    <w:nsid w:val="337DFA62"/>
    <w:multiLevelType w:val="hybridMultilevel"/>
    <w:tmpl w:val="99D2835E"/>
    <w:lvl w:ilvl="0" w:tplc="3AC4FB2E">
      <w:start w:val="1"/>
      <w:numFmt w:val="bullet"/>
      <w:lvlText w:val="·"/>
      <w:lvlJc w:val="left"/>
      <w:pPr>
        <w:ind w:left="720" w:hanging="360"/>
      </w:pPr>
      <w:rPr>
        <w:rFonts w:ascii="Symbol" w:hAnsi="Symbol" w:hint="default"/>
      </w:rPr>
    </w:lvl>
    <w:lvl w:ilvl="1" w:tplc="D9C28DE2">
      <w:start w:val="1"/>
      <w:numFmt w:val="bullet"/>
      <w:lvlText w:val="o"/>
      <w:lvlJc w:val="left"/>
      <w:pPr>
        <w:ind w:left="1440" w:hanging="360"/>
      </w:pPr>
      <w:rPr>
        <w:rFonts w:ascii="Courier New" w:hAnsi="Courier New" w:hint="default"/>
      </w:rPr>
    </w:lvl>
    <w:lvl w:ilvl="2" w:tplc="A35A5C4A">
      <w:start w:val="1"/>
      <w:numFmt w:val="bullet"/>
      <w:lvlText w:val=""/>
      <w:lvlJc w:val="left"/>
      <w:pPr>
        <w:ind w:left="2160" w:hanging="360"/>
      </w:pPr>
      <w:rPr>
        <w:rFonts w:ascii="Wingdings" w:hAnsi="Wingdings" w:hint="default"/>
      </w:rPr>
    </w:lvl>
    <w:lvl w:ilvl="3" w:tplc="04B282BE">
      <w:start w:val="1"/>
      <w:numFmt w:val="bullet"/>
      <w:lvlText w:val=""/>
      <w:lvlJc w:val="left"/>
      <w:pPr>
        <w:ind w:left="2880" w:hanging="360"/>
      </w:pPr>
      <w:rPr>
        <w:rFonts w:ascii="Symbol" w:hAnsi="Symbol" w:hint="default"/>
      </w:rPr>
    </w:lvl>
    <w:lvl w:ilvl="4" w:tplc="493E3B2C">
      <w:start w:val="1"/>
      <w:numFmt w:val="bullet"/>
      <w:lvlText w:val="o"/>
      <w:lvlJc w:val="left"/>
      <w:pPr>
        <w:ind w:left="3600" w:hanging="360"/>
      </w:pPr>
      <w:rPr>
        <w:rFonts w:ascii="Courier New" w:hAnsi="Courier New" w:hint="default"/>
      </w:rPr>
    </w:lvl>
    <w:lvl w:ilvl="5" w:tplc="69683576">
      <w:start w:val="1"/>
      <w:numFmt w:val="bullet"/>
      <w:lvlText w:val=""/>
      <w:lvlJc w:val="left"/>
      <w:pPr>
        <w:ind w:left="4320" w:hanging="360"/>
      </w:pPr>
      <w:rPr>
        <w:rFonts w:ascii="Wingdings" w:hAnsi="Wingdings" w:hint="default"/>
      </w:rPr>
    </w:lvl>
    <w:lvl w:ilvl="6" w:tplc="42A2D18E">
      <w:start w:val="1"/>
      <w:numFmt w:val="bullet"/>
      <w:lvlText w:val=""/>
      <w:lvlJc w:val="left"/>
      <w:pPr>
        <w:ind w:left="5040" w:hanging="360"/>
      </w:pPr>
      <w:rPr>
        <w:rFonts w:ascii="Symbol" w:hAnsi="Symbol" w:hint="default"/>
      </w:rPr>
    </w:lvl>
    <w:lvl w:ilvl="7" w:tplc="DF821D36">
      <w:start w:val="1"/>
      <w:numFmt w:val="bullet"/>
      <w:lvlText w:val="o"/>
      <w:lvlJc w:val="left"/>
      <w:pPr>
        <w:ind w:left="5760" w:hanging="360"/>
      </w:pPr>
      <w:rPr>
        <w:rFonts w:ascii="Courier New" w:hAnsi="Courier New" w:hint="default"/>
      </w:rPr>
    </w:lvl>
    <w:lvl w:ilvl="8" w:tplc="15AA60F8">
      <w:start w:val="1"/>
      <w:numFmt w:val="bullet"/>
      <w:lvlText w:val=""/>
      <w:lvlJc w:val="left"/>
      <w:pPr>
        <w:ind w:left="6480" w:hanging="360"/>
      </w:pPr>
      <w:rPr>
        <w:rFonts w:ascii="Wingdings" w:hAnsi="Wingdings" w:hint="default"/>
      </w:rPr>
    </w:lvl>
  </w:abstractNum>
  <w:abstractNum w:abstractNumId="3" w15:restartNumberingAfterBreak="0">
    <w:nsid w:val="4678A54E"/>
    <w:multiLevelType w:val="hybridMultilevel"/>
    <w:tmpl w:val="A148D462"/>
    <w:lvl w:ilvl="0" w:tplc="7450A93E">
      <w:start w:val="1"/>
      <w:numFmt w:val="bullet"/>
      <w:lvlText w:val="·"/>
      <w:lvlJc w:val="left"/>
      <w:pPr>
        <w:ind w:left="720" w:hanging="360"/>
      </w:pPr>
      <w:rPr>
        <w:rFonts w:ascii="Symbol" w:hAnsi="Symbol" w:hint="default"/>
      </w:rPr>
    </w:lvl>
    <w:lvl w:ilvl="1" w:tplc="3E6C32F2">
      <w:start w:val="1"/>
      <w:numFmt w:val="bullet"/>
      <w:lvlText w:val="o"/>
      <w:lvlJc w:val="left"/>
      <w:pPr>
        <w:ind w:left="1440" w:hanging="360"/>
      </w:pPr>
      <w:rPr>
        <w:rFonts w:ascii="Courier New" w:hAnsi="Courier New" w:hint="default"/>
      </w:rPr>
    </w:lvl>
    <w:lvl w:ilvl="2" w:tplc="F79002DE">
      <w:start w:val="1"/>
      <w:numFmt w:val="bullet"/>
      <w:lvlText w:val=""/>
      <w:lvlJc w:val="left"/>
      <w:pPr>
        <w:ind w:left="2160" w:hanging="360"/>
      </w:pPr>
      <w:rPr>
        <w:rFonts w:ascii="Wingdings" w:hAnsi="Wingdings" w:hint="default"/>
      </w:rPr>
    </w:lvl>
    <w:lvl w:ilvl="3" w:tplc="5ADC211A">
      <w:start w:val="1"/>
      <w:numFmt w:val="bullet"/>
      <w:lvlText w:val=""/>
      <w:lvlJc w:val="left"/>
      <w:pPr>
        <w:ind w:left="2880" w:hanging="360"/>
      </w:pPr>
      <w:rPr>
        <w:rFonts w:ascii="Symbol" w:hAnsi="Symbol" w:hint="default"/>
      </w:rPr>
    </w:lvl>
    <w:lvl w:ilvl="4" w:tplc="519ADA34">
      <w:start w:val="1"/>
      <w:numFmt w:val="bullet"/>
      <w:lvlText w:val="o"/>
      <w:lvlJc w:val="left"/>
      <w:pPr>
        <w:ind w:left="3600" w:hanging="360"/>
      </w:pPr>
      <w:rPr>
        <w:rFonts w:ascii="Courier New" w:hAnsi="Courier New" w:hint="default"/>
      </w:rPr>
    </w:lvl>
    <w:lvl w:ilvl="5" w:tplc="7B260602">
      <w:start w:val="1"/>
      <w:numFmt w:val="bullet"/>
      <w:lvlText w:val=""/>
      <w:lvlJc w:val="left"/>
      <w:pPr>
        <w:ind w:left="4320" w:hanging="360"/>
      </w:pPr>
      <w:rPr>
        <w:rFonts w:ascii="Wingdings" w:hAnsi="Wingdings" w:hint="default"/>
      </w:rPr>
    </w:lvl>
    <w:lvl w:ilvl="6" w:tplc="BB16BE02">
      <w:start w:val="1"/>
      <w:numFmt w:val="bullet"/>
      <w:lvlText w:val=""/>
      <w:lvlJc w:val="left"/>
      <w:pPr>
        <w:ind w:left="5040" w:hanging="360"/>
      </w:pPr>
      <w:rPr>
        <w:rFonts w:ascii="Symbol" w:hAnsi="Symbol" w:hint="default"/>
      </w:rPr>
    </w:lvl>
    <w:lvl w:ilvl="7" w:tplc="EAB0243A">
      <w:start w:val="1"/>
      <w:numFmt w:val="bullet"/>
      <w:lvlText w:val="o"/>
      <w:lvlJc w:val="left"/>
      <w:pPr>
        <w:ind w:left="5760" w:hanging="360"/>
      </w:pPr>
      <w:rPr>
        <w:rFonts w:ascii="Courier New" w:hAnsi="Courier New" w:hint="default"/>
      </w:rPr>
    </w:lvl>
    <w:lvl w:ilvl="8" w:tplc="2C6A5768">
      <w:start w:val="1"/>
      <w:numFmt w:val="bullet"/>
      <w:lvlText w:val=""/>
      <w:lvlJc w:val="left"/>
      <w:pPr>
        <w:ind w:left="6480" w:hanging="360"/>
      </w:pPr>
      <w:rPr>
        <w:rFonts w:ascii="Wingdings" w:hAnsi="Wingdings" w:hint="default"/>
      </w:rPr>
    </w:lvl>
  </w:abstractNum>
  <w:abstractNum w:abstractNumId="4" w15:restartNumberingAfterBreak="0">
    <w:nsid w:val="5C19D853"/>
    <w:multiLevelType w:val="hybridMultilevel"/>
    <w:tmpl w:val="A9E2B08C"/>
    <w:lvl w:ilvl="0" w:tplc="966C27F8">
      <w:start w:val="1"/>
      <w:numFmt w:val="bullet"/>
      <w:lvlText w:val="·"/>
      <w:lvlJc w:val="left"/>
      <w:pPr>
        <w:ind w:left="720" w:hanging="360"/>
      </w:pPr>
      <w:rPr>
        <w:rFonts w:ascii="Symbol" w:hAnsi="Symbol" w:hint="default"/>
      </w:rPr>
    </w:lvl>
    <w:lvl w:ilvl="1" w:tplc="C324C75C">
      <w:start w:val="1"/>
      <w:numFmt w:val="bullet"/>
      <w:lvlText w:val="o"/>
      <w:lvlJc w:val="left"/>
      <w:pPr>
        <w:ind w:left="1440" w:hanging="360"/>
      </w:pPr>
      <w:rPr>
        <w:rFonts w:ascii="Courier New" w:hAnsi="Courier New" w:hint="default"/>
      </w:rPr>
    </w:lvl>
    <w:lvl w:ilvl="2" w:tplc="C4D018D8">
      <w:start w:val="1"/>
      <w:numFmt w:val="bullet"/>
      <w:lvlText w:val=""/>
      <w:lvlJc w:val="left"/>
      <w:pPr>
        <w:ind w:left="2160" w:hanging="360"/>
      </w:pPr>
      <w:rPr>
        <w:rFonts w:ascii="Wingdings" w:hAnsi="Wingdings" w:hint="default"/>
      </w:rPr>
    </w:lvl>
    <w:lvl w:ilvl="3" w:tplc="58A08A5C">
      <w:start w:val="1"/>
      <w:numFmt w:val="bullet"/>
      <w:lvlText w:val=""/>
      <w:lvlJc w:val="left"/>
      <w:pPr>
        <w:ind w:left="2880" w:hanging="360"/>
      </w:pPr>
      <w:rPr>
        <w:rFonts w:ascii="Symbol" w:hAnsi="Symbol" w:hint="default"/>
      </w:rPr>
    </w:lvl>
    <w:lvl w:ilvl="4" w:tplc="9056A440">
      <w:start w:val="1"/>
      <w:numFmt w:val="bullet"/>
      <w:lvlText w:val="o"/>
      <w:lvlJc w:val="left"/>
      <w:pPr>
        <w:ind w:left="3600" w:hanging="360"/>
      </w:pPr>
      <w:rPr>
        <w:rFonts w:ascii="Courier New" w:hAnsi="Courier New" w:hint="default"/>
      </w:rPr>
    </w:lvl>
    <w:lvl w:ilvl="5" w:tplc="9C6EA36C">
      <w:start w:val="1"/>
      <w:numFmt w:val="bullet"/>
      <w:lvlText w:val=""/>
      <w:lvlJc w:val="left"/>
      <w:pPr>
        <w:ind w:left="4320" w:hanging="360"/>
      </w:pPr>
      <w:rPr>
        <w:rFonts w:ascii="Wingdings" w:hAnsi="Wingdings" w:hint="default"/>
      </w:rPr>
    </w:lvl>
    <w:lvl w:ilvl="6" w:tplc="DBB2CBFC">
      <w:start w:val="1"/>
      <w:numFmt w:val="bullet"/>
      <w:lvlText w:val=""/>
      <w:lvlJc w:val="left"/>
      <w:pPr>
        <w:ind w:left="5040" w:hanging="360"/>
      </w:pPr>
      <w:rPr>
        <w:rFonts w:ascii="Symbol" w:hAnsi="Symbol" w:hint="default"/>
      </w:rPr>
    </w:lvl>
    <w:lvl w:ilvl="7" w:tplc="19681BCA">
      <w:start w:val="1"/>
      <w:numFmt w:val="bullet"/>
      <w:lvlText w:val="o"/>
      <w:lvlJc w:val="left"/>
      <w:pPr>
        <w:ind w:left="5760" w:hanging="360"/>
      </w:pPr>
      <w:rPr>
        <w:rFonts w:ascii="Courier New" w:hAnsi="Courier New" w:hint="default"/>
      </w:rPr>
    </w:lvl>
    <w:lvl w:ilvl="8" w:tplc="8A985C00">
      <w:start w:val="1"/>
      <w:numFmt w:val="bullet"/>
      <w:lvlText w:val=""/>
      <w:lvlJc w:val="left"/>
      <w:pPr>
        <w:ind w:left="6480" w:hanging="360"/>
      </w:pPr>
      <w:rPr>
        <w:rFonts w:ascii="Wingdings" w:hAnsi="Wingdings" w:hint="default"/>
      </w:rPr>
    </w:lvl>
  </w:abstractNum>
  <w:abstractNum w:abstractNumId="5" w15:restartNumberingAfterBreak="0">
    <w:nsid w:val="7CAD24DF"/>
    <w:multiLevelType w:val="hybridMultilevel"/>
    <w:tmpl w:val="CF1E4C88"/>
    <w:lvl w:ilvl="0" w:tplc="913E8F2A">
      <w:start w:val="1"/>
      <w:numFmt w:val="bullet"/>
      <w:lvlText w:val="·"/>
      <w:lvlJc w:val="left"/>
      <w:pPr>
        <w:ind w:left="720" w:hanging="360"/>
      </w:pPr>
      <w:rPr>
        <w:rFonts w:ascii="Symbol" w:hAnsi="Symbol" w:hint="default"/>
      </w:rPr>
    </w:lvl>
    <w:lvl w:ilvl="1" w:tplc="BB7400FE">
      <w:start w:val="1"/>
      <w:numFmt w:val="bullet"/>
      <w:lvlText w:val="o"/>
      <w:lvlJc w:val="left"/>
      <w:pPr>
        <w:ind w:left="1440" w:hanging="360"/>
      </w:pPr>
      <w:rPr>
        <w:rFonts w:ascii="Courier New" w:hAnsi="Courier New" w:hint="default"/>
      </w:rPr>
    </w:lvl>
    <w:lvl w:ilvl="2" w:tplc="4B7C53F0">
      <w:start w:val="1"/>
      <w:numFmt w:val="bullet"/>
      <w:lvlText w:val=""/>
      <w:lvlJc w:val="left"/>
      <w:pPr>
        <w:ind w:left="2160" w:hanging="360"/>
      </w:pPr>
      <w:rPr>
        <w:rFonts w:ascii="Wingdings" w:hAnsi="Wingdings" w:hint="default"/>
      </w:rPr>
    </w:lvl>
    <w:lvl w:ilvl="3" w:tplc="864EC4E8">
      <w:start w:val="1"/>
      <w:numFmt w:val="bullet"/>
      <w:lvlText w:val=""/>
      <w:lvlJc w:val="left"/>
      <w:pPr>
        <w:ind w:left="2880" w:hanging="360"/>
      </w:pPr>
      <w:rPr>
        <w:rFonts w:ascii="Symbol" w:hAnsi="Symbol" w:hint="default"/>
      </w:rPr>
    </w:lvl>
    <w:lvl w:ilvl="4" w:tplc="8F44BD34">
      <w:start w:val="1"/>
      <w:numFmt w:val="bullet"/>
      <w:lvlText w:val="o"/>
      <w:lvlJc w:val="left"/>
      <w:pPr>
        <w:ind w:left="3600" w:hanging="360"/>
      </w:pPr>
      <w:rPr>
        <w:rFonts w:ascii="Courier New" w:hAnsi="Courier New" w:hint="default"/>
      </w:rPr>
    </w:lvl>
    <w:lvl w:ilvl="5" w:tplc="2B2C895A">
      <w:start w:val="1"/>
      <w:numFmt w:val="bullet"/>
      <w:lvlText w:val=""/>
      <w:lvlJc w:val="left"/>
      <w:pPr>
        <w:ind w:left="4320" w:hanging="360"/>
      </w:pPr>
      <w:rPr>
        <w:rFonts w:ascii="Wingdings" w:hAnsi="Wingdings" w:hint="default"/>
      </w:rPr>
    </w:lvl>
    <w:lvl w:ilvl="6" w:tplc="B2D29C34">
      <w:start w:val="1"/>
      <w:numFmt w:val="bullet"/>
      <w:lvlText w:val=""/>
      <w:lvlJc w:val="left"/>
      <w:pPr>
        <w:ind w:left="5040" w:hanging="360"/>
      </w:pPr>
      <w:rPr>
        <w:rFonts w:ascii="Symbol" w:hAnsi="Symbol" w:hint="default"/>
      </w:rPr>
    </w:lvl>
    <w:lvl w:ilvl="7" w:tplc="FEE64A6A">
      <w:start w:val="1"/>
      <w:numFmt w:val="bullet"/>
      <w:lvlText w:val="o"/>
      <w:lvlJc w:val="left"/>
      <w:pPr>
        <w:ind w:left="5760" w:hanging="360"/>
      </w:pPr>
      <w:rPr>
        <w:rFonts w:ascii="Courier New" w:hAnsi="Courier New" w:hint="default"/>
      </w:rPr>
    </w:lvl>
    <w:lvl w:ilvl="8" w:tplc="4396314A">
      <w:start w:val="1"/>
      <w:numFmt w:val="bullet"/>
      <w:lvlText w:val=""/>
      <w:lvlJc w:val="left"/>
      <w:pPr>
        <w:ind w:left="6480" w:hanging="360"/>
      </w:pPr>
      <w:rPr>
        <w:rFonts w:ascii="Wingdings" w:hAnsi="Wingdings" w:hint="default"/>
      </w:rPr>
    </w:lvl>
  </w:abstractNum>
  <w:num w:numId="1" w16cid:durableId="156505504">
    <w:abstractNumId w:val="0"/>
  </w:num>
  <w:num w:numId="2" w16cid:durableId="1344866581">
    <w:abstractNumId w:val="4"/>
  </w:num>
  <w:num w:numId="3" w16cid:durableId="180752755">
    <w:abstractNumId w:val="5"/>
  </w:num>
  <w:num w:numId="4" w16cid:durableId="987131369">
    <w:abstractNumId w:val="1"/>
  </w:num>
  <w:num w:numId="5" w16cid:durableId="67770656">
    <w:abstractNumId w:val="3"/>
  </w:num>
  <w:num w:numId="6" w16cid:durableId="1170557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EF2B1D6"/>
    <w:rsid w:val="000771EB"/>
    <w:rsid w:val="00221DC0"/>
    <w:rsid w:val="00371647"/>
    <w:rsid w:val="003A59D0"/>
    <w:rsid w:val="003F5217"/>
    <w:rsid w:val="00512F49"/>
    <w:rsid w:val="005651DF"/>
    <w:rsid w:val="00613D46"/>
    <w:rsid w:val="006D15D0"/>
    <w:rsid w:val="00847ABC"/>
    <w:rsid w:val="00BB4504"/>
    <w:rsid w:val="00CC10EA"/>
    <w:rsid w:val="00CF4586"/>
    <w:rsid w:val="00D91722"/>
    <w:rsid w:val="035296F0"/>
    <w:rsid w:val="03F82141"/>
    <w:rsid w:val="0F6B9C42"/>
    <w:rsid w:val="176C57ED"/>
    <w:rsid w:val="188DE402"/>
    <w:rsid w:val="19D38617"/>
    <w:rsid w:val="1F5E4175"/>
    <w:rsid w:val="3203F893"/>
    <w:rsid w:val="3588E12A"/>
    <w:rsid w:val="39C7C13C"/>
    <w:rsid w:val="3FB7777B"/>
    <w:rsid w:val="421D567D"/>
    <w:rsid w:val="4848F2DD"/>
    <w:rsid w:val="5AEC1DC4"/>
    <w:rsid w:val="5F3CE3FD"/>
    <w:rsid w:val="67E334D3"/>
    <w:rsid w:val="6EF2B1D6"/>
    <w:rsid w:val="710E2E67"/>
    <w:rsid w:val="73791F32"/>
    <w:rsid w:val="75503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55F1E"/>
  <w15:chartTrackingRefBased/>
  <w15:docId w15:val="{A90EB1FB-022D-47A4-9F76-EA160FDC7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2F49"/>
    <w:pPr>
      <w:keepNext/>
      <w:keepLines/>
      <w:spacing w:before="240" w:after="0"/>
      <w:outlineLvl w:val="0"/>
    </w:pPr>
    <w:rPr>
      <w:rFonts w:ascii="Cambria" w:eastAsia="Cambria" w:hAnsi="Cambria" w:cs="Cambria"/>
      <w:color w:val="365F91"/>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rsid w:val="005651DF"/>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5651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2F49"/>
    <w:rPr>
      <w:rFonts w:ascii="Cambria" w:eastAsia="Cambria" w:hAnsi="Cambria" w:cs="Cambria"/>
      <w:color w:val="365F91"/>
      <w:sz w:val="31"/>
      <w:szCs w:val="31"/>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e213cb-c8bf-4a10-ad4e-e1ebfaaa172c" xsi:nil="true"/>
    <lcf76f155ced4ddcb4097134ff3c332f xmlns="ba681a4e-bca5-4c75-9d6e-007a5b88273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39AE5E1A4B97478453F5D1DF4FF3A8" ma:contentTypeVersion="16" ma:contentTypeDescription="Create a new document." ma:contentTypeScope="" ma:versionID="e952a10345dc740445ba004b7fc91c9e">
  <xsd:schema xmlns:xsd="http://www.w3.org/2001/XMLSchema" xmlns:xs="http://www.w3.org/2001/XMLSchema" xmlns:p="http://schemas.microsoft.com/office/2006/metadata/properties" xmlns:ns2="ba681a4e-bca5-4c75-9d6e-007a5b882732" xmlns:ns3="8be213cb-c8bf-4a10-ad4e-e1ebfaaa172c" targetNamespace="http://schemas.microsoft.com/office/2006/metadata/properties" ma:root="true" ma:fieldsID="18b2600534cf8620fd4b879415d9a090" ns2:_="" ns3:_="">
    <xsd:import namespace="ba681a4e-bca5-4c75-9d6e-007a5b882732"/>
    <xsd:import namespace="8be213cb-c8bf-4a10-ad4e-e1ebfaaa17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681a4e-bca5-4c75-9d6e-007a5b882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e4daac4-fd0c-4c4b-a426-489ddec535ad"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e213cb-c8bf-4a10-ad4e-e1ebfaaa172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0d0b7ac-9ced-4e0f-aa5e-5d2abeaa1ee2}" ma:internalName="TaxCatchAll" ma:showField="CatchAllData" ma:web="8be213cb-c8bf-4a10-ad4e-e1ebfaaa172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F8596B-B5B2-4603-BD7F-B2C408907438}">
  <ds:schemaRefs>
    <ds:schemaRef ds:uri="http://purl.org/dc/terms/"/>
    <ds:schemaRef ds:uri="http://schemas.microsoft.com/office/2006/documentManagement/types"/>
    <ds:schemaRef ds:uri="http://www.w3.org/XML/1998/namespace"/>
    <ds:schemaRef ds:uri="ba681a4e-bca5-4c75-9d6e-007a5b882732"/>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8be213cb-c8bf-4a10-ad4e-e1ebfaaa172c"/>
    <ds:schemaRef ds:uri="http://purl.org/dc/dcmitype/"/>
  </ds:schemaRefs>
</ds:datastoreItem>
</file>

<file path=customXml/itemProps2.xml><?xml version="1.0" encoding="utf-8"?>
<ds:datastoreItem xmlns:ds="http://schemas.openxmlformats.org/officeDocument/2006/customXml" ds:itemID="{5AC143C3-272C-4BC1-AB1A-92CAF9B650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681a4e-bca5-4c75-9d6e-007a5b882732"/>
    <ds:schemaRef ds:uri="8be213cb-c8bf-4a10-ad4e-e1ebfaaa17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2772E3-7A9E-47E2-9241-504B5AD302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Updated eLearning Plan Templates</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 eLearning Plan Templates</dc:title>
  <dc:subject/>
  <dc:creator>South Carolina Department of Education</dc:creator>
  <cp:keywords/>
  <dc:description/>
  <cp:lastModifiedBy>Velasquez, Rebecca</cp:lastModifiedBy>
  <cp:revision>3</cp:revision>
  <dcterms:created xsi:type="dcterms:W3CDTF">2024-08-06T16:29:00Z</dcterms:created>
  <dcterms:modified xsi:type="dcterms:W3CDTF">2024-08-13T19:36:00Z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0x010100C339AE5E1A4B97478453F5D1DF4FF3A8</vt:lpwstr>
  </property>
  <property fmtid="{D5CDD505-2E9C-101B-9397-08002B2CF9AE}" pid="3" name="MediaServiceImageTags">
    <vt:lpwstr/>
  </property>
</Properties>
</file>